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EB" w:rsidRDefault="002E0A14" w:rsidP="002E0A14">
      <w:pPr>
        <w:pStyle w:val="Tytu"/>
        <w:tabs>
          <w:tab w:val="left" w:pos="5580"/>
        </w:tabs>
        <w:jc w:val="right"/>
        <w:rPr>
          <w:rFonts w:ascii="Verdana" w:hAnsi="Verdana" w:cs="Tahoma"/>
          <w:b w:val="0"/>
          <w:bCs/>
          <w:iCs/>
          <w:sz w:val="16"/>
          <w:szCs w:val="16"/>
        </w:rPr>
      </w:pPr>
      <w:r>
        <w:rPr>
          <w:rFonts w:ascii="Verdana" w:hAnsi="Verdana" w:cs="Tahoma"/>
          <w:b w:val="0"/>
          <w:bCs/>
          <w:iCs/>
          <w:sz w:val="16"/>
          <w:szCs w:val="16"/>
        </w:rPr>
        <w:tab/>
      </w:r>
      <w:r>
        <w:rPr>
          <w:rFonts w:ascii="Verdana" w:hAnsi="Verdana" w:cs="Tahoma"/>
          <w:b w:val="0"/>
          <w:bCs/>
          <w:iCs/>
          <w:sz w:val="16"/>
          <w:szCs w:val="16"/>
        </w:rPr>
        <w:tab/>
      </w:r>
      <w:r>
        <w:rPr>
          <w:rFonts w:ascii="Verdana" w:hAnsi="Verdana" w:cs="Tahoma"/>
          <w:b w:val="0"/>
          <w:bCs/>
          <w:iCs/>
          <w:sz w:val="16"/>
          <w:szCs w:val="16"/>
        </w:rPr>
        <w:tab/>
      </w:r>
    </w:p>
    <w:p w:rsidR="004112EB" w:rsidRDefault="004112EB" w:rsidP="002E0A14">
      <w:pPr>
        <w:pStyle w:val="Tytu"/>
        <w:tabs>
          <w:tab w:val="left" w:pos="5580"/>
        </w:tabs>
        <w:jc w:val="right"/>
        <w:rPr>
          <w:rFonts w:ascii="Verdana" w:hAnsi="Verdana" w:cs="Tahoma"/>
          <w:b w:val="0"/>
          <w:bCs/>
          <w:iCs/>
          <w:sz w:val="16"/>
          <w:szCs w:val="16"/>
        </w:rPr>
      </w:pPr>
    </w:p>
    <w:p w:rsidR="004112EB" w:rsidRDefault="004112EB" w:rsidP="002E0A14">
      <w:pPr>
        <w:pStyle w:val="Tytu"/>
        <w:tabs>
          <w:tab w:val="left" w:pos="5580"/>
        </w:tabs>
        <w:jc w:val="right"/>
        <w:rPr>
          <w:rFonts w:ascii="Verdana" w:hAnsi="Verdana" w:cs="Tahoma"/>
          <w:b w:val="0"/>
          <w:bCs/>
          <w:iCs/>
          <w:sz w:val="16"/>
          <w:szCs w:val="16"/>
        </w:rPr>
      </w:pPr>
    </w:p>
    <w:p w:rsidR="002E0A14" w:rsidRPr="000D4F49" w:rsidRDefault="002E0A14" w:rsidP="002E0A14">
      <w:pPr>
        <w:pStyle w:val="Tytu"/>
        <w:tabs>
          <w:tab w:val="left" w:pos="5580"/>
        </w:tabs>
        <w:jc w:val="right"/>
        <w:rPr>
          <w:rFonts w:ascii="Verdana" w:hAnsi="Verdana" w:cs="Tahoma"/>
          <w:bCs/>
          <w:iCs/>
          <w:sz w:val="20"/>
        </w:rPr>
      </w:pPr>
      <w:r>
        <w:rPr>
          <w:rFonts w:ascii="Verdana" w:hAnsi="Verdana" w:cs="Tahoma"/>
          <w:bCs/>
          <w:iCs/>
          <w:sz w:val="20"/>
        </w:rPr>
        <w:t>Załącznik nr 3</w:t>
      </w:r>
      <w:r w:rsidR="00EA0FD4">
        <w:rPr>
          <w:rFonts w:ascii="Verdana" w:hAnsi="Verdana" w:cs="Tahoma"/>
          <w:bCs/>
          <w:iCs/>
          <w:sz w:val="20"/>
        </w:rPr>
        <w:t xml:space="preserve"> do S</w:t>
      </w:r>
      <w:r w:rsidRPr="000D4F49">
        <w:rPr>
          <w:rFonts w:ascii="Verdana" w:hAnsi="Verdana" w:cs="Tahoma"/>
          <w:bCs/>
          <w:iCs/>
          <w:sz w:val="20"/>
        </w:rPr>
        <w:t>WZ</w:t>
      </w:r>
    </w:p>
    <w:p w:rsidR="00BF53EE" w:rsidRDefault="00BF53EE" w:rsidP="0099126D">
      <w:pPr>
        <w:pStyle w:val="Tytu"/>
        <w:tabs>
          <w:tab w:val="left" w:pos="5580"/>
        </w:tabs>
        <w:jc w:val="left"/>
        <w:rPr>
          <w:rFonts w:ascii="Verdana" w:hAnsi="Verdana" w:cs="Tahoma"/>
          <w:b w:val="0"/>
          <w:bCs/>
          <w:iCs/>
          <w:sz w:val="16"/>
          <w:szCs w:val="16"/>
        </w:rPr>
      </w:pPr>
    </w:p>
    <w:p w:rsidR="00BF53EE" w:rsidRDefault="00BF53EE" w:rsidP="0099126D">
      <w:pPr>
        <w:pStyle w:val="Tytu"/>
        <w:tabs>
          <w:tab w:val="left" w:pos="5580"/>
        </w:tabs>
        <w:jc w:val="left"/>
        <w:rPr>
          <w:rFonts w:ascii="Verdana" w:hAnsi="Verdana" w:cs="Tahoma"/>
          <w:b w:val="0"/>
          <w:bCs/>
          <w:iCs/>
          <w:sz w:val="16"/>
          <w:szCs w:val="16"/>
        </w:rPr>
      </w:pPr>
    </w:p>
    <w:p w:rsidR="002E0A14" w:rsidRDefault="00BF53EE" w:rsidP="002E0A14">
      <w:pPr>
        <w:pStyle w:val="Tekstpodstawowy"/>
        <w:jc w:val="center"/>
        <w:rPr>
          <w:rFonts w:ascii="Verdana" w:hAnsi="Verdana" w:cs="Tahoma"/>
          <w:bCs/>
          <w:sz w:val="20"/>
        </w:rPr>
      </w:pPr>
      <w:r w:rsidRPr="00A948D0">
        <w:rPr>
          <w:rFonts w:ascii="Verdana" w:hAnsi="Verdana" w:cs="Tahoma"/>
          <w:bCs/>
          <w:sz w:val="20"/>
        </w:rPr>
        <w:t>WYKAZ USŁUG</w:t>
      </w:r>
    </w:p>
    <w:p w:rsidR="00BF53EE" w:rsidRPr="00781D0F" w:rsidRDefault="00BF53EE" w:rsidP="00781D0F">
      <w:pPr>
        <w:pStyle w:val="Tekstpodstawowy"/>
        <w:jc w:val="center"/>
        <w:rPr>
          <w:rFonts w:ascii="Verdana" w:hAnsi="Verdana" w:cs="Tahoma"/>
          <w:b w:val="0"/>
          <w:bCs/>
          <w:sz w:val="20"/>
          <w:vertAlign w:val="superscript"/>
        </w:rPr>
      </w:pPr>
      <w:r w:rsidRPr="00414976">
        <w:rPr>
          <w:rFonts w:ascii="Verdana" w:hAnsi="Verdana" w:cs="Tahoma"/>
          <w:b w:val="0"/>
          <w:bCs/>
          <w:sz w:val="20"/>
        </w:rPr>
        <w:t>(W CELU WYKAZAN</w:t>
      </w:r>
      <w:r w:rsidR="00414976">
        <w:rPr>
          <w:rFonts w:ascii="Verdana" w:hAnsi="Verdana" w:cs="Tahoma"/>
          <w:b w:val="0"/>
          <w:bCs/>
          <w:sz w:val="20"/>
        </w:rPr>
        <w:t xml:space="preserve">IA </w:t>
      </w:r>
      <w:r w:rsidR="00414976" w:rsidRPr="00414976">
        <w:rPr>
          <w:rFonts w:ascii="Verdana" w:hAnsi="Verdana" w:cs="Tahoma"/>
          <w:b w:val="0"/>
          <w:bCs/>
          <w:sz w:val="20"/>
        </w:rPr>
        <w:t xml:space="preserve">SPEŁNIANIA WARUNKÓW UDZIAŁU </w:t>
      </w:r>
      <w:r w:rsidRPr="00414976">
        <w:rPr>
          <w:rFonts w:ascii="Verdana" w:hAnsi="Verdana" w:cs="Tahoma"/>
          <w:b w:val="0"/>
          <w:bCs/>
          <w:sz w:val="20"/>
        </w:rPr>
        <w:t>W POSTĘPOWANIU)</w:t>
      </w:r>
      <w:r w:rsidR="00414976" w:rsidRPr="00414976">
        <w:rPr>
          <w:rFonts w:ascii="Verdana" w:hAnsi="Verdana" w:cs="Tahoma"/>
          <w:b w:val="0"/>
          <w:bCs/>
          <w:sz w:val="20"/>
          <w:vertAlign w:val="superscript"/>
        </w:rPr>
        <w:t xml:space="preserve"> </w:t>
      </w:r>
      <w:r w:rsidRPr="00414976">
        <w:rPr>
          <w:rFonts w:ascii="Verdana" w:hAnsi="Verdana" w:cs="Tahoma"/>
          <w:b w:val="0"/>
          <w:bCs/>
          <w:sz w:val="20"/>
        </w:rPr>
        <w:t>ZP/PN/17/2021/WTR</w:t>
      </w:r>
    </w:p>
    <w:p w:rsidR="00BF53EE" w:rsidRDefault="00BF53EE" w:rsidP="00BF53EE">
      <w:pPr>
        <w:pStyle w:val="Tekstpodstawowy"/>
        <w:rPr>
          <w:rFonts w:ascii="Verdana" w:hAnsi="Verdana" w:cs="Tahoma"/>
          <w:b w:val="0"/>
          <w:bCs/>
          <w:sz w:val="20"/>
        </w:rPr>
      </w:pPr>
    </w:p>
    <w:p w:rsidR="00BF53EE" w:rsidRPr="00A948D0" w:rsidRDefault="00BF53EE" w:rsidP="00BF53EE">
      <w:pPr>
        <w:pStyle w:val="Tekstpodstawowy"/>
        <w:rPr>
          <w:rFonts w:ascii="Verdana" w:hAnsi="Verdana" w:cs="Tahoma"/>
          <w:b w:val="0"/>
          <w:bCs/>
          <w:sz w:val="20"/>
        </w:rPr>
      </w:pPr>
    </w:p>
    <w:tbl>
      <w:tblPr>
        <w:tblW w:w="9651"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48"/>
        <w:gridCol w:w="1206"/>
        <w:gridCol w:w="1523"/>
        <w:gridCol w:w="1524"/>
        <w:gridCol w:w="1706"/>
      </w:tblGrid>
      <w:tr w:rsidR="001D3EC1" w:rsidRPr="00A948D0" w:rsidTr="002E0A14">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2E0A14">
            <w:pPr>
              <w:jc w:val="center"/>
              <w:rPr>
                <w:rFonts w:ascii="Verdana" w:hAnsi="Verdana" w:cs="Arial"/>
                <w:sz w:val="16"/>
              </w:rPr>
            </w:pPr>
            <w:r w:rsidRPr="00A948D0">
              <w:rPr>
                <w:rFonts w:ascii="Verdana" w:hAnsi="Verdana" w:cs="Arial"/>
                <w:sz w:val="16"/>
              </w:rPr>
              <w:t>L.p.</w:t>
            </w:r>
          </w:p>
        </w:tc>
        <w:tc>
          <w:tcPr>
            <w:tcW w:w="3148"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2E0A14">
            <w:pPr>
              <w:jc w:val="center"/>
              <w:rPr>
                <w:rFonts w:ascii="Verdana" w:hAnsi="Verdana" w:cs="Arial"/>
                <w:sz w:val="16"/>
              </w:rPr>
            </w:pPr>
            <w:r w:rsidRPr="00A948D0">
              <w:rPr>
                <w:rFonts w:ascii="Verdana" w:hAnsi="Verdana" w:cs="Arial"/>
                <w:sz w:val="16"/>
              </w:rPr>
              <w:t>Opis usługi</w:t>
            </w:r>
          </w:p>
        </w:tc>
        <w:tc>
          <w:tcPr>
            <w:tcW w:w="1206"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1E79F5">
            <w:pPr>
              <w:spacing w:after="0" w:line="240" w:lineRule="auto"/>
              <w:jc w:val="center"/>
              <w:rPr>
                <w:rFonts w:ascii="Verdana" w:hAnsi="Verdana" w:cs="Arial"/>
                <w:sz w:val="16"/>
              </w:rPr>
            </w:pPr>
            <w:r w:rsidRPr="00A948D0">
              <w:rPr>
                <w:rFonts w:ascii="Verdana" w:hAnsi="Verdana" w:cs="Arial"/>
                <w:sz w:val="16"/>
              </w:rPr>
              <w:t>Czas realizacji</w:t>
            </w:r>
          </w:p>
          <w:p w:rsidR="001D3EC1" w:rsidRPr="00A948D0" w:rsidRDefault="001D3EC1" w:rsidP="001E79F5">
            <w:pPr>
              <w:spacing w:after="0" w:line="240" w:lineRule="auto"/>
              <w:jc w:val="center"/>
              <w:rPr>
                <w:rFonts w:ascii="Verdana" w:hAnsi="Verdana" w:cs="Arial"/>
                <w:sz w:val="16"/>
              </w:rPr>
            </w:pPr>
            <w:r w:rsidRPr="00A948D0">
              <w:rPr>
                <w:rFonts w:ascii="Verdana" w:hAnsi="Verdana" w:cs="Arial"/>
                <w:sz w:val="16"/>
              </w:rPr>
              <w:t>od – do</w:t>
            </w:r>
          </w:p>
          <w:p w:rsidR="001D3EC1" w:rsidRPr="00A948D0" w:rsidRDefault="001D3EC1" w:rsidP="001E79F5">
            <w:pPr>
              <w:spacing w:after="0" w:line="240" w:lineRule="auto"/>
              <w:jc w:val="center"/>
              <w:rPr>
                <w:rFonts w:ascii="Verdana" w:hAnsi="Verdana" w:cs="Arial"/>
                <w:sz w:val="16"/>
              </w:rPr>
            </w:pPr>
            <w:r w:rsidRPr="00A948D0">
              <w:rPr>
                <w:rFonts w:ascii="Verdana" w:hAnsi="Verdana" w:cs="Arial"/>
                <w:sz w:val="16"/>
              </w:rPr>
              <w:t>(</w:t>
            </w:r>
            <w:proofErr w:type="spellStart"/>
            <w:r w:rsidRPr="00A948D0">
              <w:rPr>
                <w:rFonts w:ascii="Verdana" w:hAnsi="Verdana" w:cs="Arial"/>
                <w:sz w:val="16"/>
              </w:rPr>
              <w:t>dzień-miesiąc-rok</w:t>
            </w:r>
            <w:proofErr w:type="spellEnd"/>
            <w:r w:rsidRPr="00A948D0">
              <w:rPr>
                <w:rFonts w:ascii="Verdana" w:hAnsi="Verdana" w:cs="Arial"/>
                <w:sz w:val="16"/>
              </w:rPr>
              <w:t>)</w:t>
            </w:r>
          </w:p>
        </w:tc>
        <w:tc>
          <w:tcPr>
            <w:tcW w:w="1523"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2E0A14">
            <w:pPr>
              <w:jc w:val="center"/>
              <w:rPr>
                <w:rFonts w:ascii="Verdana" w:hAnsi="Verdana" w:cs="Arial"/>
                <w:sz w:val="16"/>
              </w:rPr>
            </w:pPr>
            <w:r w:rsidRPr="00A948D0">
              <w:rPr>
                <w:rFonts w:ascii="Verdana" w:hAnsi="Verdana" w:cs="Arial"/>
                <w:sz w:val="16"/>
              </w:rPr>
              <w:t>Nazwa podmiotu, na rzecz którego usługa została wykonana</w:t>
            </w:r>
          </w:p>
        </w:tc>
        <w:tc>
          <w:tcPr>
            <w:tcW w:w="1524"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0841F4">
            <w:pPr>
              <w:autoSpaceDE w:val="0"/>
              <w:autoSpaceDN w:val="0"/>
              <w:adjustRightInd w:val="0"/>
              <w:spacing w:after="0" w:line="240" w:lineRule="auto"/>
              <w:jc w:val="center"/>
              <w:rPr>
                <w:rFonts w:ascii="Verdana" w:hAnsi="Verdana" w:cs="Arial"/>
                <w:sz w:val="16"/>
              </w:rPr>
            </w:pPr>
            <w:r w:rsidRPr="00A948D0">
              <w:rPr>
                <w:rFonts w:ascii="Verdana" w:hAnsi="Verdana" w:cs="Arial"/>
                <w:sz w:val="16"/>
                <w:szCs w:val="18"/>
              </w:rPr>
              <w:t xml:space="preserve">Doświadczenie własne </w:t>
            </w:r>
            <w:r w:rsidRPr="00A948D0">
              <w:rPr>
                <w:rFonts w:ascii="Verdana" w:hAnsi="Verdana" w:cs="Arial"/>
                <w:sz w:val="16"/>
              </w:rPr>
              <w:t>Wykonawcy / Wykonawca</w:t>
            </w:r>
          </w:p>
          <w:p w:rsidR="001D3EC1" w:rsidRPr="00A948D0" w:rsidRDefault="001D3EC1" w:rsidP="000841F4">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polega na wiedzy</w:t>
            </w:r>
          </w:p>
          <w:p w:rsidR="001D3EC1" w:rsidRPr="00A948D0" w:rsidRDefault="001D3EC1" w:rsidP="000841F4">
            <w:pPr>
              <w:autoSpaceDE w:val="0"/>
              <w:autoSpaceDN w:val="0"/>
              <w:adjustRightInd w:val="0"/>
              <w:spacing w:after="0" w:line="240" w:lineRule="auto"/>
              <w:jc w:val="center"/>
              <w:rPr>
                <w:rFonts w:ascii="Verdana" w:hAnsi="Verdana" w:cs="Arial"/>
                <w:sz w:val="16"/>
                <w:szCs w:val="18"/>
              </w:rPr>
            </w:pPr>
            <w:r w:rsidRPr="00A948D0">
              <w:rPr>
                <w:rFonts w:ascii="Verdana" w:hAnsi="Verdana" w:cs="Arial"/>
                <w:sz w:val="16"/>
                <w:szCs w:val="18"/>
              </w:rPr>
              <w:t>i doświadczeniu innych</w:t>
            </w:r>
          </w:p>
          <w:p w:rsidR="001D3EC1" w:rsidRPr="00A948D0" w:rsidRDefault="001D3EC1" w:rsidP="000841F4">
            <w:pPr>
              <w:spacing w:after="0" w:line="240" w:lineRule="auto"/>
              <w:jc w:val="center"/>
              <w:rPr>
                <w:rFonts w:ascii="Verdana" w:hAnsi="Verdana" w:cs="Arial"/>
                <w:sz w:val="16"/>
              </w:rPr>
            </w:pPr>
            <w:r w:rsidRPr="00A948D0">
              <w:rPr>
                <w:rFonts w:ascii="Verdana" w:hAnsi="Verdana" w:cs="Arial"/>
                <w:sz w:val="16"/>
                <w:szCs w:val="18"/>
              </w:rPr>
              <w:t>podmiotów</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shd w:val="clear" w:color="auto" w:fill="D9D9D9"/>
            <w:vAlign w:val="center"/>
          </w:tcPr>
          <w:p w:rsidR="001D3EC1" w:rsidRPr="00A948D0" w:rsidRDefault="001D3EC1" w:rsidP="002E0A14">
            <w:pPr>
              <w:autoSpaceDE w:val="0"/>
              <w:autoSpaceDN w:val="0"/>
              <w:adjustRightInd w:val="0"/>
              <w:jc w:val="center"/>
              <w:rPr>
                <w:rFonts w:ascii="Verdana" w:hAnsi="Verdana" w:cs="Arial"/>
                <w:sz w:val="16"/>
                <w:vertAlign w:val="superscript"/>
              </w:rPr>
            </w:pPr>
            <w:r w:rsidRPr="005A3797">
              <w:rPr>
                <w:rFonts w:ascii="Verdana" w:hAnsi="Verdana" w:cs="Arial"/>
                <w:sz w:val="16"/>
                <w:szCs w:val="18"/>
              </w:rPr>
              <w:t>Uczestnictwo w realizacji***</w:t>
            </w:r>
          </w:p>
        </w:tc>
      </w:tr>
      <w:tr w:rsidR="001D3EC1" w:rsidRPr="00A948D0" w:rsidTr="002E0A14">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1D3EC1" w:rsidP="002E0A14">
            <w:pPr>
              <w:jc w:val="center"/>
              <w:rPr>
                <w:rFonts w:ascii="Verdana" w:hAnsi="Verdana" w:cs="Arial"/>
                <w:b/>
                <w:sz w:val="16"/>
                <w:szCs w:val="16"/>
              </w:rPr>
            </w:pPr>
            <w:r w:rsidRPr="00A948D0">
              <w:rPr>
                <w:rFonts w:ascii="Verdana" w:hAnsi="Verdana" w:cs="Arial"/>
                <w:b/>
                <w:sz w:val="16"/>
                <w:szCs w:val="16"/>
              </w:rPr>
              <w:t>1</w:t>
            </w:r>
          </w:p>
        </w:tc>
        <w:tc>
          <w:tcPr>
            <w:tcW w:w="3148"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1D3EC1" w:rsidP="002E0A14">
            <w:pPr>
              <w:jc w:val="center"/>
              <w:rPr>
                <w:rFonts w:ascii="Verdana" w:hAnsi="Verdana" w:cs="Arial"/>
                <w:b/>
                <w:sz w:val="16"/>
                <w:szCs w:val="16"/>
              </w:rPr>
            </w:pPr>
            <w:r w:rsidRPr="00A948D0">
              <w:rPr>
                <w:rFonts w:ascii="Verdana" w:hAnsi="Verdana" w:cs="Arial"/>
                <w:b/>
                <w:sz w:val="16"/>
                <w:szCs w:val="16"/>
              </w:rPr>
              <w:t>2</w:t>
            </w:r>
          </w:p>
        </w:tc>
        <w:tc>
          <w:tcPr>
            <w:tcW w:w="1206"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1D3EC1" w:rsidP="002E0A14">
            <w:pPr>
              <w:jc w:val="center"/>
              <w:rPr>
                <w:rFonts w:ascii="Verdana" w:hAnsi="Verdana" w:cs="Arial"/>
                <w:b/>
                <w:sz w:val="16"/>
                <w:szCs w:val="16"/>
              </w:rPr>
            </w:pPr>
            <w:r w:rsidRPr="00A948D0">
              <w:rPr>
                <w:rFonts w:ascii="Verdana" w:hAnsi="Verdana" w:cs="Arial"/>
                <w:b/>
                <w:sz w:val="16"/>
                <w:szCs w:val="16"/>
              </w:rPr>
              <w:t>3</w:t>
            </w:r>
          </w:p>
        </w:tc>
        <w:tc>
          <w:tcPr>
            <w:tcW w:w="1523"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1D3EC1" w:rsidP="002E0A14">
            <w:pPr>
              <w:jc w:val="center"/>
              <w:rPr>
                <w:rFonts w:ascii="Verdana" w:hAnsi="Verdana" w:cs="Arial"/>
                <w:b/>
                <w:sz w:val="16"/>
                <w:szCs w:val="16"/>
              </w:rPr>
            </w:pPr>
            <w:r w:rsidRPr="00A948D0">
              <w:rPr>
                <w:rFonts w:ascii="Verdana" w:hAnsi="Verdana" w:cs="Arial"/>
                <w:b/>
                <w:sz w:val="16"/>
                <w:szCs w:val="16"/>
              </w:rPr>
              <w:t>4</w:t>
            </w:r>
          </w:p>
        </w:tc>
        <w:tc>
          <w:tcPr>
            <w:tcW w:w="1524"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5C0E81" w:rsidP="002E0A14">
            <w:pPr>
              <w:jc w:val="center"/>
              <w:rPr>
                <w:rFonts w:ascii="Verdana" w:hAnsi="Verdana" w:cs="Arial"/>
                <w:b/>
                <w:sz w:val="16"/>
                <w:szCs w:val="16"/>
              </w:rPr>
            </w:pPr>
            <w:r>
              <w:rPr>
                <w:rFonts w:ascii="Verdana" w:hAnsi="Verdana" w:cs="Arial"/>
                <w:b/>
                <w:sz w:val="16"/>
                <w:szCs w:val="16"/>
              </w:rPr>
              <w:t>5</w:t>
            </w:r>
          </w:p>
        </w:tc>
        <w:tc>
          <w:tcPr>
            <w:tcW w:w="1706" w:type="dxa"/>
            <w:tcBorders>
              <w:top w:val="single" w:sz="4" w:space="0" w:color="auto"/>
              <w:left w:val="single" w:sz="4" w:space="0" w:color="auto"/>
              <w:bottom w:val="single" w:sz="4" w:space="0" w:color="auto"/>
              <w:right w:val="single" w:sz="4" w:space="0" w:color="auto"/>
            </w:tcBorders>
            <w:shd w:val="clear" w:color="auto" w:fill="F3F3F3"/>
          </w:tcPr>
          <w:p w:rsidR="001D3EC1" w:rsidRPr="00A948D0" w:rsidRDefault="005C0E81" w:rsidP="002E0A14">
            <w:pPr>
              <w:jc w:val="center"/>
              <w:rPr>
                <w:rFonts w:ascii="Verdana" w:hAnsi="Verdana" w:cs="Arial"/>
                <w:b/>
                <w:sz w:val="16"/>
                <w:szCs w:val="16"/>
              </w:rPr>
            </w:pPr>
            <w:r>
              <w:rPr>
                <w:rFonts w:ascii="Verdana" w:hAnsi="Verdana" w:cs="Arial"/>
                <w:b/>
                <w:sz w:val="16"/>
                <w:szCs w:val="16"/>
              </w:rPr>
              <w:t>6</w:t>
            </w:r>
          </w:p>
        </w:tc>
      </w:tr>
      <w:tr w:rsidR="00BF53EE" w:rsidRPr="00A948D0" w:rsidTr="002E0A14">
        <w:trPr>
          <w:trHeight w:val="301"/>
          <w:jc w:val="center"/>
        </w:trPr>
        <w:tc>
          <w:tcPr>
            <w:tcW w:w="9651"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autoSpaceDE w:val="0"/>
              <w:autoSpaceDN w:val="0"/>
              <w:adjustRightInd w:val="0"/>
              <w:jc w:val="center"/>
              <w:rPr>
                <w:rFonts w:ascii="Verdana" w:hAnsi="Verdana" w:cs="Arial"/>
                <w:b/>
                <w:iCs/>
                <w:sz w:val="18"/>
                <w:szCs w:val="18"/>
              </w:rPr>
            </w:pPr>
          </w:p>
          <w:p w:rsidR="00BF53EE" w:rsidRPr="00A948D0" w:rsidRDefault="00BF53EE" w:rsidP="00781D0F">
            <w:pPr>
              <w:autoSpaceDE w:val="0"/>
              <w:autoSpaceDN w:val="0"/>
              <w:adjustRightInd w:val="0"/>
              <w:jc w:val="center"/>
              <w:rPr>
                <w:rFonts w:ascii="Verdana" w:hAnsi="Verdana" w:cs="Arial"/>
                <w:b/>
                <w:iCs/>
                <w:sz w:val="18"/>
                <w:szCs w:val="18"/>
              </w:rPr>
            </w:pPr>
            <w:r w:rsidRPr="00A948D0">
              <w:rPr>
                <w:rFonts w:ascii="Verdana" w:hAnsi="Verdana" w:cs="Arial"/>
                <w:b/>
                <w:iCs/>
                <w:sz w:val="18"/>
                <w:szCs w:val="18"/>
              </w:rPr>
              <w:t>Na potwierdzenie spełniania warunku w zakresie Zadania nr 1</w:t>
            </w:r>
          </w:p>
        </w:tc>
      </w:tr>
      <w:tr w:rsidR="001D3EC1" w:rsidRPr="00A948D0" w:rsidTr="002E0A14">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1D3EC1" w:rsidRPr="00A948D0" w:rsidRDefault="001D3EC1" w:rsidP="002E0A14">
            <w:pPr>
              <w:jc w:val="center"/>
              <w:rPr>
                <w:rFonts w:ascii="Verdana" w:hAnsi="Verdana"/>
                <w:sz w:val="16"/>
              </w:rPr>
            </w:pPr>
            <w:r w:rsidRPr="00A948D0">
              <w:rPr>
                <w:rFonts w:ascii="Verdana" w:hAnsi="Verdana"/>
                <w:sz w:val="16"/>
              </w:rPr>
              <w:t>1</w:t>
            </w:r>
          </w:p>
        </w:tc>
        <w:tc>
          <w:tcPr>
            <w:tcW w:w="3148" w:type="dxa"/>
            <w:tcBorders>
              <w:top w:val="single" w:sz="4" w:space="0" w:color="auto"/>
              <w:left w:val="single" w:sz="4" w:space="0" w:color="auto"/>
              <w:bottom w:val="single" w:sz="4" w:space="0" w:color="auto"/>
              <w:right w:val="single" w:sz="4" w:space="0" w:color="auto"/>
            </w:tcBorders>
            <w:vAlign w:val="center"/>
          </w:tcPr>
          <w:p w:rsidR="001D3EC1" w:rsidRPr="00A948D0" w:rsidRDefault="001D3EC1" w:rsidP="002E0A14">
            <w:pPr>
              <w:jc w:val="both"/>
              <w:rPr>
                <w:rFonts w:ascii="Verdana" w:hAnsi="Verdana"/>
                <w:sz w:val="18"/>
                <w:szCs w:val="18"/>
              </w:rPr>
            </w:pPr>
            <w:r w:rsidRPr="00A948D0">
              <w:rPr>
                <w:rFonts w:ascii="Verdana" w:hAnsi="Verdana"/>
                <w:sz w:val="18"/>
                <w:szCs w:val="18"/>
              </w:rPr>
              <w:t>Usługa polegająca na rozwieszeniu w ciągu ………………</w:t>
            </w:r>
            <w:r w:rsidRPr="00A948D0">
              <w:rPr>
                <w:rFonts w:ascii="Verdana" w:hAnsi="Verdana"/>
                <w:b/>
                <w:sz w:val="18"/>
                <w:szCs w:val="18"/>
                <w:vertAlign w:val="superscript"/>
              </w:rPr>
              <w:t>2</w:t>
            </w:r>
            <w:r w:rsidRPr="00A948D0">
              <w:rPr>
                <w:rFonts w:ascii="Verdana" w:hAnsi="Verdana"/>
                <w:sz w:val="18"/>
                <w:szCs w:val="18"/>
              </w:rPr>
              <w:t xml:space="preserve"> godzin …………</w:t>
            </w:r>
            <w:r w:rsidRPr="00A948D0">
              <w:rPr>
                <w:rFonts w:ascii="Verdana" w:hAnsi="Verdana"/>
                <w:b/>
                <w:sz w:val="18"/>
                <w:szCs w:val="18"/>
                <w:vertAlign w:val="superscript"/>
              </w:rPr>
              <w:t>3</w:t>
            </w:r>
            <w:r w:rsidRPr="00A948D0">
              <w:rPr>
                <w:rFonts w:ascii="Verdana" w:hAnsi="Verdana"/>
                <w:sz w:val="18"/>
                <w:szCs w:val="18"/>
              </w:rPr>
              <w:t xml:space="preserve"> szt. arkuszy rozkładów</w:t>
            </w:r>
            <w:r>
              <w:rPr>
                <w:rFonts w:ascii="Verdana" w:hAnsi="Verdana"/>
                <w:sz w:val="18"/>
                <w:szCs w:val="18"/>
              </w:rPr>
              <w:t xml:space="preserve"> jazdy, informacji pasażerskich</w:t>
            </w:r>
            <w:r w:rsidRPr="00A948D0">
              <w:rPr>
                <w:rFonts w:ascii="Verdana" w:hAnsi="Verdana"/>
                <w:sz w:val="18"/>
                <w:szCs w:val="18"/>
              </w:rPr>
              <w:t>, o formacie………</w:t>
            </w:r>
            <w:r w:rsidRPr="00A948D0">
              <w:rPr>
                <w:rFonts w:ascii="Verdana" w:hAnsi="Verdana"/>
                <w:b/>
                <w:sz w:val="18"/>
                <w:szCs w:val="18"/>
                <w:vertAlign w:val="superscript"/>
              </w:rPr>
              <w:t>4</w:t>
            </w:r>
            <w:r w:rsidRPr="00A948D0">
              <w:rPr>
                <w:rFonts w:ascii="Verdana" w:hAnsi="Verdana"/>
                <w:sz w:val="18"/>
                <w:szCs w:val="18"/>
              </w:rPr>
              <w:t xml:space="preserve">, na </w:t>
            </w:r>
            <w:r>
              <w:rPr>
                <w:rFonts w:ascii="Verdana" w:hAnsi="Verdana"/>
                <w:sz w:val="18"/>
                <w:szCs w:val="18"/>
              </w:rPr>
              <w:t>....................</w:t>
            </w:r>
            <w:r w:rsidRPr="00186B77">
              <w:rPr>
                <w:rFonts w:ascii="Verdana" w:hAnsi="Verdana"/>
                <w:b/>
                <w:sz w:val="18"/>
                <w:szCs w:val="18"/>
                <w:vertAlign w:val="superscript"/>
              </w:rPr>
              <w:t>5</w:t>
            </w:r>
            <w:r>
              <w:rPr>
                <w:rFonts w:ascii="Verdana" w:hAnsi="Verdana"/>
                <w:sz w:val="18"/>
                <w:szCs w:val="18"/>
              </w:rPr>
              <w:t xml:space="preserve"> </w:t>
            </w:r>
            <w:r w:rsidRPr="00A948D0">
              <w:rPr>
                <w:rFonts w:ascii="Verdana" w:hAnsi="Verdana"/>
                <w:sz w:val="18"/>
                <w:szCs w:val="18"/>
              </w:rPr>
              <w:t>przystankach /w innych miejscach do tego przeznaczonych</w:t>
            </w:r>
            <w:r w:rsidRPr="00A948D0">
              <w:rPr>
                <w:rFonts w:ascii="Verdana" w:hAnsi="Verdana"/>
                <w:b/>
                <w:sz w:val="18"/>
                <w:szCs w:val="18"/>
                <w:vertAlign w:val="superscript"/>
              </w:rPr>
              <w:t>5</w:t>
            </w:r>
            <w:r w:rsidRPr="00A948D0">
              <w:rPr>
                <w:rFonts w:ascii="Verdana" w:hAnsi="Verdana"/>
                <w:sz w:val="18"/>
                <w:szCs w:val="18"/>
              </w:rPr>
              <w:t xml:space="preserve"> </w:t>
            </w:r>
            <w:r w:rsidRPr="00A450CB">
              <w:rPr>
                <w:rFonts w:ascii="Verdana" w:hAnsi="Verdana"/>
                <w:sz w:val="18"/>
                <w:szCs w:val="18"/>
              </w:rPr>
              <w:t>(np. tablice, punkty informacyjne w przejściach podziemnych w rejonie węzłów przystankowych. ……………………………)</w:t>
            </w:r>
            <w:r w:rsidRPr="00B90DD2">
              <w:rPr>
                <w:rFonts w:ascii="Verdana" w:hAnsi="Verdana"/>
                <w:sz w:val="20"/>
                <w:szCs w:val="20"/>
              </w:rPr>
              <w:t xml:space="preserve"> </w:t>
            </w:r>
          </w:p>
        </w:tc>
        <w:tc>
          <w:tcPr>
            <w:tcW w:w="1206"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r w:rsidRPr="00A948D0">
              <w:rPr>
                <w:rFonts w:ascii="Verdana" w:hAnsi="Verdana" w:cs="Arial"/>
                <w:i/>
                <w:iCs/>
                <w:sz w:val="18"/>
                <w:szCs w:val="18"/>
              </w:rPr>
              <w:t>Własne / oddane do dyspozycji</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1D3EC1" w:rsidRPr="00A948D0" w:rsidRDefault="001D3EC1" w:rsidP="001D3EC1">
            <w:pPr>
              <w:autoSpaceDE w:val="0"/>
              <w:autoSpaceDN w:val="0"/>
              <w:adjustRightInd w:val="0"/>
              <w:jc w:val="center"/>
              <w:rPr>
                <w:rFonts w:ascii="Verdana" w:hAnsi="Verdana" w:cs="Arial"/>
                <w:b/>
                <w:iCs/>
                <w:sz w:val="18"/>
                <w:szCs w:val="18"/>
                <w:vertAlign w:val="superscript"/>
              </w:rPr>
            </w:pPr>
            <w:r w:rsidRPr="004E3B85">
              <w:rPr>
                <w:rFonts w:ascii="Verdana" w:hAnsi="Verdana"/>
                <w:i/>
                <w:iCs/>
                <w:sz w:val="16"/>
                <w:szCs w:val="16"/>
              </w:rPr>
              <w:t>bezpośrednio w wykonaniu zamówienia*</w:t>
            </w:r>
          </w:p>
        </w:tc>
      </w:tr>
      <w:tr w:rsidR="001D3EC1" w:rsidRPr="00A948D0" w:rsidTr="002E0A14">
        <w:trPr>
          <w:trHeight w:val="1094"/>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1D3EC1" w:rsidRPr="00A948D0" w:rsidRDefault="001D3EC1" w:rsidP="002E0A14">
            <w:pPr>
              <w:jc w:val="center"/>
              <w:rPr>
                <w:rFonts w:ascii="Verdana" w:hAnsi="Verdana"/>
                <w:sz w:val="16"/>
              </w:rPr>
            </w:pPr>
            <w:r w:rsidRPr="00A948D0">
              <w:rPr>
                <w:rFonts w:ascii="Verdana" w:hAnsi="Verdana"/>
                <w:sz w:val="16"/>
              </w:rPr>
              <w:t>…</w:t>
            </w:r>
          </w:p>
        </w:tc>
        <w:tc>
          <w:tcPr>
            <w:tcW w:w="3148"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rPr>
                <w:rFonts w:ascii="Verdana" w:hAnsi="Verdana"/>
                <w:sz w:val="16"/>
              </w:rPr>
            </w:pPr>
          </w:p>
        </w:tc>
        <w:tc>
          <w:tcPr>
            <w:tcW w:w="1206"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r w:rsidRPr="00A948D0">
              <w:rPr>
                <w:rFonts w:ascii="Verdana" w:hAnsi="Verdana" w:cs="Arial"/>
                <w:i/>
                <w:iCs/>
                <w:sz w:val="18"/>
                <w:szCs w:val="18"/>
              </w:rPr>
              <w:t>Własne / oddane do dyspozycji</w:t>
            </w:r>
            <w:r w:rsidR="000841F4"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1D3EC1" w:rsidRPr="00A948D0" w:rsidRDefault="001D3EC1" w:rsidP="001D3EC1">
            <w:pPr>
              <w:jc w:val="center"/>
              <w:rPr>
                <w:rFonts w:ascii="Verdana" w:hAnsi="Verdana" w:cs="Arial"/>
                <w:i/>
                <w:iCs/>
                <w:sz w:val="18"/>
                <w:szCs w:val="18"/>
              </w:rPr>
            </w:pPr>
            <w:r w:rsidRPr="004E3B85">
              <w:rPr>
                <w:rFonts w:ascii="Verdana" w:hAnsi="Verdana"/>
                <w:i/>
                <w:iCs/>
                <w:sz w:val="16"/>
                <w:szCs w:val="16"/>
              </w:rPr>
              <w:t>bezpośrednio w wykonaniu zamówienia*</w:t>
            </w:r>
          </w:p>
        </w:tc>
      </w:tr>
      <w:tr w:rsidR="00BF53EE" w:rsidRPr="00A948D0" w:rsidTr="002E0A14">
        <w:trPr>
          <w:trHeight w:val="301"/>
          <w:jc w:val="center"/>
        </w:trPr>
        <w:tc>
          <w:tcPr>
            <w:tcW w:w="9651" w:type="dxa"/>
            <w:gridSpan w:val="6"/>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781D0F">
            <w:pPr>
              <w:autoSpaceDE w:val="0"/>
              <w:autoSpaceDN w:val="0"/>
              <w:adjustRightInd w:val="0"/>
              <w:rPr>
                <w:rFonts w:ascii="Verdana" w:hAnsi="Verdana" w:cs="Arial"/>
                <w:b/>
                <w:iCs/>
                <w:sz w:val="18"/>
                <w:szCs w:val="18"/>
              </w:rPr>
            </w:pPr>
          </w:p>
          <w:p w:rsidR="00BF53EE" w:rsidRPr="00A948D0" w:rsidRDefault="00BF53EE" w:rsidP="00781D0F">
            <w:pPr>
              <w:autoSpaceDE w:val="0"/>
              <w:autoSpaceDN w:val="0"/>
              <w:adjustRightInd w:val="0"/>
              <w:jc w:val="center"/>
              <w:rPr>
                <w:rFonts w:ascii="Verdana" w:hAnsi="Verdana" w:cs="Arial"/>
                <w:b/>
                <w:iCs/>
                <w:sz w:val="18"/>
                <w:szCs w:val="18"/>
              </w:rPr>
            </w:pPr>
            <w:r w:rsidRPr="00A948D0">
              <w:rPr>
                <w:rFonts w:ascii="Verdana" w:hAnsi="Verdana" w:cs="Arial"/>
                <w:b/>
                <w:iCs/>
                <w:sz w:val="18"/>
                <w:szCs w:val="18"/>
              </w:rPr>
              <w:t>Na potwierdzenie spełniania warunku w zakresie Zadania nr 2</w:t>
            </w:r>
          </w:p>
        </w:tc>
      </w:tr>
      <w:tr w:rsidR="001D3EC1" w:rsidRPr="00A948D0" w:rsidTr="002E0A14">
        <w:trPr>
          <w:trHeight w:val="1151"/>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1D3EC1" w:rsidRPr="00A948D0" w:rsidRDefault="001D3EC1" w:rsidP="002E0A14">
            <w:pPr>
              <w:jc w:val="center"/>
              <w:rPr>
                <w:rFonts w:ascii="Verdana" w:hAnsi="Verdana"/>
                <w:sz w:val="16"/>
              </w:rPr>
            </w:pPr>
            <w:r w:rsidRPr="00A948D0">
              <w:rPr>
                <w:rFonts w:ascii="Verdana" w:hAnsi="Verdana"/>
                <w:sz w:val="16"/>
              </w:rPr>
              <w:t>1</w:t>
            </w:r>
          </w:p>
        </w:tc>
        <w:tc>
          <w:tcPr>
            <w:tcW w:w="3148"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both"/>
              <w:rPr>
                <w:rFonts w:ascii="Verdana" w:hAnsi="Verdana"/>
                <w:sz w:val="18"/>
                <w:szCs w:val="18"/>
              </w:rPr>
            </w:pPr>
            <w:r w:rsidRPr="00A948D0">
              <w:rPr>
                <w:rFonts w:ascii="Verdana" w:hAnsi="Verdana"/>
                <w:sz w:val="18"/>
                <w:szCs w:val="18"/>
              </w:rPr>
              <w:t>Usługa polegająca na rozwieszeniu w ciągu ………………</w:t>
            </w:r>
            <w:r w:rsidRPr="00A948D0">
              <w:rPr>
                <w:rFonts w:ascii="Verdana" w:hAnsi="Verdana"/>
                <w:b/>
                <w:sz w:val="18"/>
                <w:szCs w:val="18"/>
                <w:vertAlign w:val="superscript"/>
              </w:rPr>
              <w:t>2</w:t>
            </w:r>
            <w:r w:rsidRPr="00A948D0">
              <w:rPr>
                <w:rFonts w:ascii="Verdana" w:hAnsi="Verdana"/>
                <w:sz w:val="18"/>
                <w:szCs w:val="18"/>
              </w:rPr>
              <w:t xml:space="preserve"> godzin …………</w:t>
            </w:r>
            <w:r w:rsidRPr="00A948D0">
              <w:rPr>
                <w:rFonts w:ascii="Verdana" w:hAnsi="Verdana"/>
                <w:b/>
                <w:sz w:val="18"/>
                <w:szCs w:val="18"/>
                <w:vertAlign w:val="superscript"/>
              </w:rPr>
              <w:t>3</w:t>
            </w:r>
            <w:r w:rsidRPr="00A948D0">
              <w:rPr>
                <w:rFonts w:ascii="Verdana" w:hAnsi="Verdana"/>
                <w:sz w:val="18"/>
                <w:szCs w:val="18"/>
              </w:rPr>
              <w:t xml:space="preserve"> szt. arkuszy rozkładów</w:t>
            </w:r>
            <w:r>
              <w:rPr>
                <w:rFonts w:ascii="Verdana" w:hAnsi="Verdana"/>
                <w:sz w:val="18"/>
                <w:szCs w:val="18"/>
              </w:rPr>
              <w:t xml:space="preserve"> jazdy, informacji pasażerskich</w:t>
            </w:r>
            <w:r w:rsidRPr="00A948D0">
              <w:rPr>
                <w:rFonts w:ascii="Verdana" w:hAnsi="Verdana"/>
                <w:sz w:val="18"/>
                <w:szCs w:val="18"/>
              </w:rPr>
              <w:t>, o formacie………</w:t>
            </w:r>
            <w:r w:rsidRPr="00A948D0">
              <w:rPr>
                <w:rFonts w:ascii="Verdana" w:hAnsi="Verdana"/>
                <w:b/>
                <w:sz w:val="18"/>
                <w:szCs w:val="18"/>
                <w:vertAlign w:val="superscript"/>
              </w:rPr>
              <w:t>4</w:t>
            </w:r>
            <w:r w:rsidRPr="00A948D0">
              <w:rPr>
                <w:rFonts w:ascii="Verdana" w:hAnsi="Verdana"/>
                <w:sz w:val="18"/>
                <w:szCs w:val="18"/>
              </w:rPr>
              <w:t xml:space="preserve">, na </w:t>
            </w:r>
            <w:r>
              <w:rPr>
                <w:rFonts w:ascii="Verdana" w:hAnsi="Verdana"/>
                <w:sz w:val="18"/>
                <w:szCs w:val="18"/>
              </w:rPr>
              <w:t>....................</w:t>
            </w:r>
            <w:r w:rsidRPr="00186B77">
              <w:rPr>
                <w:rFonts w:ascii="Verdana" w:hAnsi="Verdana"/>
                <w:b/>
                <w:sz w:val="18"/>
                <w:szCs w:val="18"/>
                <w:vertAlign w:val="superscript"/>
              </w:rPr>
              <w:t>5</w:t>
            </w:r>
            <w:r>
              <w:rPr>
                <w:rFonts w:ascii="Verdana" w:hAnsi="Verdana"/>
                <w:sz w:val="18"/>
                <w:szCs w:val="18"/>
              </w:rPr>
              <w:t xml:space="preserve"> </w:t>
            </w:r>
            <w:r w:rsidRPr="00A948D0">
              <w:rPr>
                <w:rFonts w:ascii="Verdana" w:hAnsi="Verdana"/>
                <w:sz w:val="18"/>
                <w:szCs w:val="18"/>
              </w:rPr>
              <w:t>przystankach /w innych miejscach do tego przeznaczonych</w:t>
            </w:r>
            <w:r w:rsidRPr="00A948D0">
              <w:rPr>
                <w:rFonts w:ascii="Verdana" w:hAnsi="Verdana"/>
                <w:b/>
                <w:sz w:val="18"/>
                <w:szCs w:val="18"/>
                <w:vertAlign w:val="superscript"/>
              </w:rPr>
              <w:t>5</w:t>
            </w:r>
            <w:r w:rsidRPr="00A948D0">
              <w:rPr>
                <w:rFonts w:ascii="Verdana" w:hAnsi="Verdana"/>
                <w:sz w:val="18"/>
                <w:szCs w:val="18"/>
              </w:rPr>
              <w:t xml:space="preserve"> </w:t>
            </w:r>
            <w:r w:rsidRPr="00A450CB">
              <w:rPr>
                <w:rFonts w:ascii="Verdana" w:hAnsi="Verdana"/>
                <w:sz w:val="18"/>
                <w:szCs w:val="18"/>
              </w:rPr>
              <w:t>(np. tablice, punkty informacyjne w przejściach podziemnych w rejonie węzłów przystankowych. ……………………………)</w:t>
            </w:r>
          </w:p>
        </w:tc>
        <w:tc>
          <w:tcPr>
            <w:tcW w:w="1206"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tcPr>
          <w:p w:rsidR="001D3EC1" w:rsidRPr="00A948D0" w:rsidRDefault="004E3B85" w:rsidP="002E0A14">
            <w:pPr>
              <w:jc w:val="center"/>
              <w:rPr>
                <w:rFonts w:ascii="Verdana" w:hAnsi="Verdana"/>
                <w:sz w:val="16"/>
              </w:rPr>
            </w:pPr>
            <w:r w:rsidRPr="00A948D0">
              <w:rPr>
                <w:rFonts w:ascii="Verdana" w:hAnsi="Verdana" w:cs="Arial"/>
                <w:i/>
                <w:iCs/>
                <w:sz w:val="18"/>
                <w:szCs w:val="18"/>
              </w:rPr>
              <w:t>Własne / oddane do dyspozycji</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1D3EC1" w:rsidRPr="00A948D0" w:rsidRDefault="001D3EC1" w:rsidP="001D3EC1">
            <w:pPr>
              <w:jc w:val="center"/>
              <w:rPr>
                <w:rFonts w:ascii="Verdana" w:hAnsi="Verdana" w:cs="Arial"/>
                <w:i/>
                <w:iCs/>
                <w:sz w:val="18"/>
                <w:szCs w:val="18"/>
              </w:rPr>
            </w:pPr>
            <w:r w:rsidRPr="004E3B85">
              <w:rPr>
                <w:rFonts w:ascii="Verdana" w:hAnsi="Verdana"/>
                <w:i/>
                <w:iCs/>
                <w:sz w:val="16"/>
                <w:szCs w:val="16"/>
              </w:rPr>
              <w:t>bezpośrednio w wykonaniu zamówienia*</w:t>
            </w:r>
          </w:p>
        </w:tc>
      </w:tr>
      <w:tr w:rsidR="001D3EC1" w:rsidRPr="00A948D0" w:rsidTr="002E0A14">
        <w:trPr>
          <w:trHeight w:val="1151"/>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1D3EC1" w:rsidRPr="00A948D0" w:rsidRDefault="001D3EC1" w:rsidP="002E0A14">
            <w:pPr>
              <w:jc w:val="center"/>
              <w:rPr>
                <w:rFonts w:ascii="Verdana" w:hAnsi="Verdana"/>
                <w:sz w:val="16"/>
              </w:rPr>
            </w:pPr>
            <w:r w:rsidRPr="00A948D0">
              <w:rPr>
                <w:rFonts w:ascii="Verdana" w:hAnsi="Verdana"/>
                <w:sz w:val="16"/>
              </w:rPr>
              <w:lastRenderedPageBreak/>
              <w:t>…</w:t>
            </w:r>
          </w:p>
        </w:tc>
        <w:tc>
          <w:tcPr>
            <w:tcW w:w="3148"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rPr>
                <w:rFonts w:ascii="Verdana" w:hAnsi="Verdana"/>
                <w:sz w:val="16"/>
              </w:rPr>
            </w:pPr>
          </w:p>
        </w:tc>
        <w:tc>
          <w:tcPr>
            <w:tcW w:w="1206"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3" w:type="dxa"/>
            <w:tcBorders>
              <w:top w:val="single" w:sz="4" w:space="0" w:color="auto"/>
              <w:left w:val="single" w:sz="4" w:space="0" w:color="auto"/>
              <w:bottom w:val="single" w:sz="4" w:space="0" w:color="auto"/>
              <w:right w:val="single" w:sz="4" w:space="0" w:color="auto"/>
            </w:tcBorders>
          </w:tcPr>
          <w:p w:rsidR="001D3EC1" w:rsidRPr="00A948D0" w:rsidRDefault="001D3EC1" w:rsidP="002E0A14">
            <w:pPr>
              <w:jc w:val="center"/>
              <w:rPr>
                <w:rFonts w:ascii="Verdana" w:hAnsi="Verdana"/>
                <w:sz w:val="16"/>
              </w:rPr>
            </w:pPr>
          </w:p>
        </w:tc>
        <w:tc>
          <w:tcPr>
            <w:tcW w:w="1524" w:type="dxa"/>
            <w:tcBorders>
              <w:top w:val="single" w:sz="4" w:space="0" w:color="auto"/>
              <w:left w:val="single" w:sz="4" w:space="0" w:color="auto"/>
              <w:bottom w:val="single" w:sz="4" w:space="0" w:color="auto"/>
              <w:right w:val="single" w:sz="4" w:space="0" w:color="auto"/>
            </w:tcBorders>
          </w:tcPr>
          <w:p w:rsidR="001D3EC1" w:rsidRPr="00A948D0" w:rsidRDefault="004E3B85" w:rsidP="002E0A14">
            <w:pPr>
              <w:jc w:val="center"/>
              <w:rPr>
                <w:rFonts w:ascii="Verdana" w:hAnsi="Verdana"/>
                <w:sz w:val="16"/>
              </w:rPr>
            </w:pPr>
            <w:r w:rsidRPr="00A948D0">
              <w:rPr>
                <w:rFonts w:ascii="Verdana" w:hAnsi="Verdana" w:cs="Arial"/>
                <w:i/>
                <w:iCs/>
                <w:sz w:val="18"/>
                <w:szCs w:val="18"/>
              </w:rPr>
              <w:t>Własne / oddane do dyspozycji</w:t>
            </w:r>
            <w:r w:rsidRPr="005A3797">
              <w:rPr>
                <w:rFonts w:ascii="Verdana" w:hAnsi="Verdana" w:cs="Arial"/>
                <w:sz w:val="16"/>
                <w:szCs w:val="18"/>
              </w:rPr>
              <w:t>*</w:t>
            </w:r>
          </w:p>
        </w:tc>
        <w:tc>
          <w:tcPr>
            <w:tcW w:w="1706" w:type="dxa"/>
            <w:tcBorders>
              <w:top w:val="single" w:sz="4" w:space="0" w:color="auto"/>
              <w:left w:val="single" w:sz="4" w:space="0" w:color="auto"/>
              <w:bottom w:val="single" w:sz="4" w:space="0" w:color="auto"/>
              <w:right w:val="single" w:sz="4" w:space="0" w:color="auto"/>
            </w:tcBorders>
            <w:vAlign w:val="center"/>
          </w:tcPr>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Uczestniczyłem bezpośrednio w wykonaniu zamówienia/</w:t>
            </w:r>
          </w:p>
          <w:p w:rsidR="001D3EC1" w:rsidRPr="004E3B85" w:rsidRDefault="001D3EC1" w:rsidP="001D3EC1">
            <w:pPr>
              <w:autoSpaceDE w:val="0"/>
              <w:autoSpaceDN w:val="0"/>
              <w:adjustRightInd w:val="0"/>
              <w:spacing w:after="0" w:line="240" w:lineRule="auto"/>
              <w:jc w:val="center"/>
              <w:rPr>
                <w:rFonts w:ascii="Verdana" w:hAnsi="Verdana"/>
                <w:i/>
                <w:iCs/>
                <w:sz w:val="16"/>
                <w:szCs w:val="16"/>
              </w:rPr>
            </w:pPr>
            <w:r w:rsidRPr="004E3B85">
              <w:rPr>
                <w:rFonts w:ascii="Verdana" w:hAnsi="Verdana"/>
                <w:i/>
                <w:iCs/>
                <w:sz w:val="16"/>
                <w:szCs w:val="16"/>
              </w:rPr>
              <w:t>Nie uczestniczyłem</w:t>
            </w:r>
          </w:p>
          <w:p w:rsidR="001D3EC1" w:rsidRPr="00A948D0" w:rsidRDefault="001D3EC1" w:rsidP="001D3EC1">
            <w:pPr>
              <w:jc w:val="center"/>
              <w:rPr>
                <w:rFonts w:ascii="Verdana" w:hAnsi="Verdana" w:cs="Arial"/>
                <w:i/>
                <w:iCs/>
                <w:sz w:val="18"/>
                <w:szCs w:val="18"/>
              </w:rPr>
            </w:pPr>
            <w:r w:rsidRPr="004E3B85">
              <w:rPr>
                <w:rFonts w:ascii="Verdana" w:hAnsi="Verdana"/>
                <w:i/>
                <w:iCs/>
                <w:sz w:val="16"/>
                <w:szCs w:val="16"/>
              </w:rPr>
              <w:t>bezpośrednio w wykonaniu zamówienia*</w:t>
            </w:r>
          </w:p>
        </w:tc>
      </w:tr>
    </w:tbl>
    <w:p w:rsidR="00BF53EE" w:rsidRPr="00A948D0" w:rsidRDefault="00BF53EE" w:rsidP="002538F4">
      <w:pPr>
        <w:pStyle w:val="Standard"/>
      </w:pPr>
    </w:p>
    <w:p w:rsidR="00BF53EE" w:rsidRPr="009D73AB" w:rsidRDefault="00BF53EE" w:rsidP="002538F4">
      <w:pPr>
        <w:pStyle w:val="Standard"/>
      </w:pPr>
      <w:r w:rsidRPr="009D73AB">
        <w:t>UWAGA: Wykonawca jest zobowiązany wypełnić wszystkie rubryki podając kompletne, jednoznaczne i nie budzące wątpliwości informacje, z których wynikać będzie spełnianie opisanego warunku wiedzy i doświadczenia.</w:t>
      </w:r>
    </w:p>
    <w:p w:rsidR="00BF53EE" w:rsidRPr="009D73AB" w:rsidRDefault="00BF53EE" w:rsidP="002538F4">
      <w:pPr>
        <w:pStyle w:val="Standard"/>
      </w:pPr>
      <w:r w:rsidRPr="009D73AB">
        <w:t>Do wykazu należy załączyć dowody określające czy te usługi zostały wykonane lub są wykonywane należycie.</w:t>
      </w:r>
    </w:p>
    <w:p w:rsidR="00BF53EE" w:rsidRPr="00A948D0" w:rsidRDefault="00BF53EE" w:rsidP="00BF53EE">
      <w:pPr>
        <w:pStyle w:val="14StanowiskoPodpisujacego"/>
        <w:rPr>
          <w:rFonts w:cs="Tahoma"/>
          <w:szCs w:val="24"/>
        </w:rPr>
      </w:pPr>
    </w:p>
    <w:p w:rsidR="00BF53EE" w:rsidRPr="00A948D0" w:rsidRDefault="00BF53EE" w:rsidP="00BF53EE">
      <w:pPr>
        <w:jc w:val="both"/>
        <w:rPr>
          <w:rFonts w:ascii="Verdana" w:hAnsi="Verdana" w:cs="Tahoma"/>
          <w:sz w:val="16"/>
          <w:szCs w:val="16"/>
        </w:rPr>
      </w:pPr>
      <w:r w:rsidRPr="00A948D0">
        <w:rPr>
          <w:rFonts w:ascii="Verdana" w:hAnsi="Verdana" w:cs="Tahoma"/>
          <w:b/>
          <w:sz w:val="16"/>
          <w:szCs w:val="16"/>
        </w:rPr>
        <w:t xml:space="preserve">1 </w:t>
      </w:r>
      <w:r w:rsidRPr="00A948D0">
        <w:rPr>
          <w:rFonts w:ascii="Verdana" w:hAnsi="Verdana" w:cs="Tahoma"/>
          <w:sz w:val="16"/>
          <w:szCs w:val="16"/>
        </w:rPr>
        <w:t>– treść Wykazu może być dowolnie modyfikowana przez Wykonawcę</w:t>
      </w:r>
    </w:p>
    <w:p w:rsidR="00BF53EE" w:rsidRPr="00A948D0" w:rsidRDefault="00BF53EE" w:rsidP="00BF53EE">
      <w:pPr>
        <w:jc w:val="both"/>
        <w:rPr>
          <w:rFonts w:ascii="Verdana" w:hAnsi="Verdana" w:cs="Tahoma"/>
          <w:sz w:val="16"/>
          <w:szCs w:val="16"/>
        </w:rPr>
      </w:pPr>
      <w:r w:rsidRPr="00A948D0">
        <w:rPr>
          <w:rFonts w:ascii="Verdana" w:hAnsi="Verdana" w:cs="Tahoma"/>
          <w:b/>
          <w:sz w:val="16"/>
          <w:szCs w:val="16"/>
        </w:rPr>
        <w:t>2</w:t>
      </w:r>
      <w:r w:rsidRPr="00A948D0">
        <w:rPr>
          <w:rFonts w:ascii="Verdana" w:hAnsi="Verdana" w:cs="Tahoma"/>
          <w:sz w:val="16"/>
          <w:szCs w:val="16"/>
        </w:rPr>
        <w:t xml:space="preserve"> – podać liczbę godzin (</w:t>
      </w:r>
      <w:proofErr w:type="spellStart"/>
      <w:r w:rsidRPr="00A948D0">
        <w:rPr>
          <w:rFonts w:ascii="Verdana" w:hAnsi="Verdana" w:cs="Tahoma"/>
          <w:sz w:val="16"/>
          <w:szCs w:val="16"/>
        </w:rPr>
        <w:t>max</w:t>
      </w:r>
      <w:proofErr w:type="spellEnd"/>
      <w:r w:rsidRPr="00A948D0">
        <w:rPr>
          <w:rFonts w:ascii="Verdana" w:hAnsi="Verdana" w:cs="Tahoma"/>
          <w:sz w:val="16"/>
          <w:szCs w:val="16"/>
        </w:rPr>
        <w:t>. 10 godzin)</w:t>
      </w:r>
    </w:p>
    <w:p w:rsidR="00BF53EE" w:rsidRPr="00A948D0" w:rsidRDefault="00BF53EE" w:rsidP="00BF53EE">
      <w:pPr>
        <w:jc w:val="both"/>
        <w:rPr>
          <w:rFonts w:ascii="Verdana" w:hAnsi="Verdana" w:cs="Tahoma"/>
          <w:sz w:val="16"/>
          <w:szCs w:val="16"/>
        </w:rPr>
      </w:pPr>
      <w:r w:rsidRPr="00A948D0">
        <w:rPr>
          <w:rFonts w:ascii="Verdana" w:hAnsi="Verdana" w:cs="Tahoma"/>
          <w:b/>
          <w:sz w:val="16"/>
          <w:szCs w:val="16"/>
        </w:rPr>
        <w:t>3</w:t>
      </w:r>
      <w:r w:rsidRPr="00A948D0">
        <w:rPr>
          <w:rFonts w:ascii="Verdana" w:hAnsi="Verdana" w:cs="Tahoma"/>
          <w:sz w:val="16"/>
          <w:szCs w:val="16"/>
        </w:rPr>
        <w:t xml:space="preserve"> – podać liczbę arkuszy (co najmniej 6500 szt.)</w:t>
      </w:r>
    </w:p>
    <w:p w:rsidR="00BF53EE" w:rsidRPr="00A948D0" w:rsidRDefault="00BF53EE" w:rsidP="00BF53EE">
      <w:pPr>
        <w:jc w:val="both"/>
        <w:rPr>
          <w:rFonts w:ascii="Verdana" w:hAnsi="Verdana" w:cs="Tahoma"/>
          <w:sz w:val="16"/>
          <w:szCs w:val="16"/>
        </w:rPr>
      </w:pPr>
      <w:r w:rsidRPr="00A948D0">
        <w:rPr>
          <w:rFonts w:ascii="Verdana" w:hAnsi="Verdana" w:cs="Tahoma"/>
          <w:b/>
          <w:sz w:val="16"/>
          <w:szCs w:val="16"/>
        </w:rPr>
        <w:t xml:space="preserve">4 </w:t>
      </w:r>
      <w:r w:rsidRPr="00A948D0">
        <w:rPr>
          <w:rFonts w:ascii="Verdana" w:hAnsi="Verdana" w:cs="Tahoma"/>
          <w:sz w:val="16"/>
          <w:szCs w:val="16"/>
        </w:rPr>
        <w:t>– podać format arkuszy (co najmniej A5)</w:t>
      </w:r>
    </w:p>
    <w:p w:rsidR="00BF53EE" w:rsidRDefault="00BF53EE" w:rsidP="00BF53EE">
      <w:pPr>
        <w:jc w:val="both"/>
        <w:rPr>
          <w:rFonts w:ascii="Verdana" w:hAnsi="Verdana" w:cs="Tahoma"/>
          <w:sz w:val="16"/>
          <w:szCs w:val="16"/>
        </w:rPr>
      </w:pPr>
      <w:r w:rsidRPr="00A948D0">
        <w:rPr>
          <w:rFonts w:ascii="Verdana" w:hAnsi="Verdana" w:cs="Tahoma"/>
          <w:b/>
          <w:sz w:val="16"/>
          <w:szCs w:val="16"/>
        </w:rPr>
        <w:t xml:space="preserve">5 </w:t>
      </w:r>
      <w:r w:rsidRPr="00A948D0">
        <w:rPr>
          <w:rFonts w:ascii="Verdana" w:hAnsi="Verdana" w:cs="Tahoma"/>
          <w:sz w:val="16"/>
          <w:szCs w:val="16"/>
        </w:rPr>
        <w:t xml:space="preserve">– </w:t>
      </w:r>
      <w:r>
        <w:rPr>
          <w:rFonts w:ascii="Verdana" w:hAnsi="Verdana" w:cs="Tahoma"/>
          <w:sz w:val="16"/>
          <w:szCs w:val="16"/>
        </w:rPr>
        <w:t>podać ilość przystanków</w:t>
      </w:r>
    </w:p>
    <w:p w:rsidR="002E0A14" w:rsidRPr="00A75402" w:rsidRDefault="002E0A14" w:rsidP="002E0A14">
      <w:pPr>
        <w:spacing w:after="0" w:line="240" w:lineRule="auto"/>
        <w:jc w:val="both"/>
        <w:rPr>
          <w:rFonts w:ascii="Verdana" w:hAnsi="Verdana" w:cs="Tahoma"/>
          <w:sz w:val="16"/>
          <w:szCs w:val="18"/>
        </w:rPr>
      </w:pPr>
      <w:r w:rsidRPr="00A75402">
        <w:rPr>
          <w:rFonts w:ascii="Verdana" w:hAnsi="Verdana" w:cs="Tahoma"/>
          <w:sz w:val="16"/>
        </w:rPr>
        <w:t xml:space="preserve">*   - </w:t>
      </w:r>
      <w:r w:rsidRPr="00A75402">
        <w:rPr>
          <w:rFonts w:ascii="Verdana" w:hAnsi="Verdana" w:cs="Tahoma"/>
          <w:sz w:val="16"/>
          <w:szCs w:val="18"/>
        </w:rPr>
        <w:t>niewłaściwe skreślić.</w:t>
      </w:r>
    </w:p>
    <w:p w:rsidR="002E0A14" w:rsidRPr="00A75402" w:rsidRDefault="002E0A14" w:rsidP="002E0A14">
      <w:pPr>
        <w:spacing w:after="0" w:line="240" w:lineRule="auto"/>
        <w:jc w:val="both"/>
        <w:rPr>
          <w:rFonts w:ascii="Verdana" w:hAnsi="Verdana" w:cs="Tahoma"/>
          <w:sz w:val="16"/>
        </w:rPr>
      </w:pPr>
      <w:r w:rsidRPr="00A75402">
        <w:rPr>
          <w:rFonts w:ascii="Verdana" w:hAnsi="Verdana" w:cs="Tahoma"/>
          <w:sz w:val="16"/>
          <w:szCs w:val="18"/>
        </w:rPr>
        <w:t xml:space="preserve">** 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2E0A14" w:rsidRPr="00A75402" w:rsidRDefault="002E0A14" w:rsidP="002E0A14">
      <w:pPr>
        <w:spacing w:after="0" w:line="240" w:lineRule="auto"/>
        <w:jc w:val="both"/>
        <w:rPr>
          <w:rFonts w:ascii="Verdana" w:hAnsi="Verdana" w:cs="Tahoma"/>
          <w:sz w:val="16"/>
        </w:rPr>
      </w:pPr>
      <w:r w:rsidRPr="00A75402">
        <w:rPr>
          <w:rFonts w:ascii="Verdana" w:hAnsi="Verdana" w:cs="Tahoma"/>
          <w:sz w:val="16"/>
        </w:rPr>
        <w:t>*** - oświadczenie składa Wykonawca w przypadku wykazania zamówienia wykonanego wspólnie z innymi Wykonawcami</w:t>
      </w:r>
    </w:p>
    <w:p w:rsidR="00BF53EE" w:rsidRPr="00080995" w:rsidRDefault="00BF53EE" w:rsidP="00BF53EE">
      <w:pPr>
        <w:jc w:val="both"/>
        <w:rPr>
          <w:rFonts w:ascii="Verdana" w:hAnsi="Verdana" w:cs="Tahoma"/>
          <w:sz w:val="16"/>
          <w:szCs w:val="16"/>
        </w:rPr>
      </w:pPr>
    </w:p>
    <w:p w:rsidR="00BF53EE" w:rsidRPr="00A5210F" w:rsidRDefault="00BF53EE" w:rsidP="00BF53EE">
      <w:pPr>
        <w:rPr>
          <w:rFonts w:ascii="Verdana" w:hAnsi="Verdana" w:cs="Arial"/>
          <w:b/>
          <w:bCs/>
          <w:sz w:val="18"/>
          <w:szCs w:val="18"/>
        </w:rPr>
      </w:pPr>
    </w:p>
    <w:p w:rsidR="00BF53EE" w:rsidRPr="000D4F49" w:rsidRDefault="00BF53EE" w:rsidP="00BF53EE">
      <w:pPr>
        <w:ind w:left="4956"/>
        <w:rPr>
          <w:rFonts w:ascii="Verdana" w:hAnsi="Verdana" w:cs="Arial"/>
          <w:b/>
          <w:bCs/>
          <w:sz w:val="20"/>
        </w:rPr>
      </w:pPr>
      <w:r w:rsidRPr="000D4F49">
        <w:rPr>
          <w:rFonts w:ascii="Verdana" w:hAnsi="Verdana" w:cs="Arial"/>
          <w:b/>
          <w:bCs/>
          <w:sz w:val="20"/>
        </w:rPr>
        <w:t>Upełnomocniony przedstawiciel</w:t>
      </w:r>
    </w:p>
    <w:p w:rsidR="00BF53EE" w:rsidRPr="000D4F49" w:rsidRDefault="00BF53EE" w:rsidP="009001E1">
      <w:pPr>
        <w:ind w:left="5671"/>
        <w:rPr>
          <w:rFonts w:ascii="Verdana" w:hAnsi="Verdana" w:cs="Arial"/>
          <w:sz w:val="20"/>
        </w:rPr>
      </w:pPr>
      <w:r w:rsidRPr="000D4F49">
        <w:rPr>
          <w:rFonts w:ascii="Verdana" w:hAnsi="Verdana" w:cs="Arial"/>
          <w:b/>
          <w:bCs/>
          <w:sz w:val="20"/>
        </w:rPr>
        <w:t xml:space="preserve">     Wykonawcy</w:t>
      </w:r>
      <w:r w:rsidRPr="000D4F49">
        <w:rPr>
          <w:rFonts w:ascii="Verdana" w:hAnsi="Verdana" w:cs="Arial"/>
          <w:sz w:val="20"/>
        </w:rPr>
        <w:t>:</w:t>
      </w:r>
    </w:p>
    <w:p w:rsidR="00BF53EE" w:rsidRPr="000D4F49" w:rsidRDefault="00BF53EE" w:rsidP="00BF53EE">
      <w:pPr>
        <w:ind w:left="5671"/>
        <w:rPr>
          <w:rFonts w:ascii="Verdana" w:hAnsi="Verdana" w:cs="Arial"/>
          <w:sz w:val="20"/>
        </w:rPr>
      </w:pPr>
    </w:p>
    <w:p w:rsidR="00BF53EE" w:rsidRPr="000D4F49" w:rsidRDefault="00BF53EE" w:rsidP="00BF53EE">
      <w:pPr>
        <w:ind w:left="4248" w:firstLine="708"/>
        <w:rPr>
          <w:rFonts w:ascii="Verdana" w:hAnsi="Verdana" w:cs="Arial"/>
          <w:sz w:val="20"/>
        </w:rPr>
      </w:pPr>
      <w:r w:rsidRPr="000D4F49">
        <w:rPr>
          <w:rFonts w:ascii="Verdana" w:hAnsi="Verdana" w:cs="Arial"/>
          <w:sz w:val="20"/>
        </w:rPr>
        <w:t>........................................................</w:t>
      </w:r>
    </w:p>
    <w:p w:rsidR="00BF53EE" w:rsidRPr="000D4F49" w:rsidRDefault="00BF53EE" w:rsidP="00332880">
      <w:pPr>
        <w:ind w:left="5671" w:firstLine="701"/>
        <w:rPr>
          <w:rFonts w:ascii="Verdana" w:hAnsi="Verdana" w:cs="Arial"/>
          <w:sz w:val="20"/>
        </w:rPr>
      </w:pPr>
      <w:r w:rsidRPr="000D4F49">
        <w:rPr>
          <w:rFonts w:ascii="Verdana" w:hAnsi="Verdana" w:cs="Arial"/>
          <w:sz w:val="20"/>
        </w:rPr>
        <w:t xml:space="preserve"> (podpis)</w:t>
      </w:r>
    </w:p>
    <w:p w:rsidR="00BF53EE" w:rsidRPr="000D4F49" w:rsidRDefault="00BF53EE" w:rsidP="00BF53EE">
      <w:pPr>
        <w:rPr>
          <w:rFonts w:ascii="Verdana" w:hAnsi="Verdana"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9001E1" w:rsidRDefault="009001E1" w:rsidP="00BF53EE">
      <w:pPr>
        <w:pStyle w:val="14StanowiskoPodpisujacego"/>
        <w:ind w:left="4248" w:firstLine="708"/>
        <w:rPr>
          <w:rFonts w:cs="Arial"/>
          <w:sz w:val="20"/>
        </w:rPr>
      </w:pPr>
    </w:p>
    <w:p w:rsidR="009001E1" w:rsidRDefault="009001E1" w:rsidP="00BF53EE">
      <w:pPr>
        <w:pStyle w:val="14StanowiskoPodpisujacego"/>
        <w:ind w:left="4248" w:firstLine="708"/>
        <w:rPr>
          <w:rFonts w:cs="Arial"/>
          <w:sz w:val="20"/>
        </w:rPr>
      </w:pPr>
    </w:p>
    <w:p w:rsidR="00BF53EE" w:rsidRDefault="00BF53EE" w:rsidP="00BF53EE">
      <w:pPr>
        <w:pStyle w:val="14StanowiskoPodpisujacego"/>
        <w:ind w:left="4248" w:firstLine="708"/>
        <w:rPr>
          <w:rFonts w:cs="Arial"/>
          <w:sz w:val="20"/>
        </w:rPr>
      </w:pPr>
    </w:p>
    <w:p w:rsidR="008A68D4" w:rsidRDefault="008A68D4" w:rsidP="00C60010">
      <w:pPr>
        <w:pStyle w:val="Tytu"/>
        <w:tabs>
          <w:tab w:val="left" w:pos="5580"/>
        </w:tabs>
        <w:jc w:val="left"/>
        <w:rPr>
          <w:rFonts w:ascii="Verdana" w:hAnsi="Verdana" w:cs="Tahoma"/>
          <w:bCs/>
          <w:iCs/>
          <w:sz w:val="20"/>
        </w:rPr>
      </w:pPr>
    </w:p>
    <w:p w:rsidR="00BF53EE" w:rsidRPr="000D4F49" w:rsidRDefault="00BF53EE" w:rsidP="00BF53EE">
      <w:pPr>
        <w:pStyle w:val="Tytu"/>
        <w:tabs>
          <w:tab w:val="left" w:pos="5580"/>
        </w:tabs>
        <w:jc w:val="right"/>
        <w:rPr>
          <w:rFonts w:ascii="Verdana" w:hAnsi="Verdana" w:cs="Tahoma"/>
          <w:bCs/>
          <w:iCs/>
          <w:sz w:val="20"/>
        </w:rPr>
      </w:pPr>
      <w:r>
        <w:rPr>
          <w:rFonts w:ascii="Verdana" w:hAnsi="Verdana" w:cs="Tahoma"/>
          <w:bCs/>
          <w:iCs/>
          <w:sz w:val="20"/>
        </w:rPr>
        <w:lastRenderedPageBreak/>
        <w:t>Załącznik nr 4</w:t>
      </w:r>
      <w:r w:rsidR="00DC7E23">
        <w:rPr>
          <w:rFonts w:ascii="Verdana" w:hAnsi="Verdana" w:cs="Tahoma"/>
          <w:bCs/>
          <w:iCs/>
          <w:sz w:val="20"/>
        </w:rPr>
        <w:t xml:space="preserve"> do S</w:t>
      </w:r>
      <w:r w:rsidRPr="000D4F49">
        <w:rPr>
          <w:rFonts w:ascii="Verdana" w:hAnsi="Verdana" w:cs="Tahoma"/>
          <w:bCs/>
          <w:iCs/>
          <w:sz w:val="20"/>
        </w:rPr>
        <w:t>WZ</w:t>
      </w:r>
    </w:p>
    <w:p w:rsidR="00BF53EE" w:rsidRPr="000D4F49" w:rsidRDefault="00BF53EE" w:rsidP="00BF53EE">
      <w:pPr>
        <w:pStyle w:val="Tekstpodstawowy"/>
        <w:jc w:val="center"/>
        <w:rPr>
          <w:rFonts w:ascii="Verdana" w:hAnsi="Verdana" w:cs="Tahoma"/>
          <w:bCs/>
          <w:sz w:val="20"/>
        </w:rPr>
      </w:pPr>
    </w:p>
    <w:p w:rsidR="00DC7E23" w:rsidRDefault="00BF53EE" w:rsidP="00BF53EE">
      <w:pPr>
        <w:pStyle w:val="Tekstpodstawowy"/>
        <w:jc w:val="center"/>
        <w:rPr>
          <w:rFonts w:ascii="Verdana" w:hAnsi="Verdana" w:cs="Tahoma"/>
          <w:bCs/>
          <w:sz w:val="20"/>
        </w:rPr>
      </w:pPr>
      <w:r w:rsidRPr="000D4F49">
        <w:rPr>
          <w:rFonts w:ascii="Verdana" w:hAnsi="Verdana" w:cs="Tahoma"/>
          <w:bCs/>
          <w:sz w:val="20"/>
        </w:rPr>
        <w:t xml:space="preserve">WYKAZ OSÓB </w:t>
      </w:r>
    </w:p>
    <w:p w:rsidR="00BF53EE" w:rsidRPr="00DC7E23" w:rsidRDefault="00BF53EE" w:rsidP="00BF53EE">
      <w:pPr>
        <w:pStyle w:val="Tekstpodstawowy"/>
        <w:jc w:val="center"/>
        <w:rPr>
          <w:rFonts w:ascii="Verdana" w:hAnsi="Verdana" w:cs="Tahoma"/>
          <w:b w:val="0"/>
          <w:bCs/>
          <w:sz w:val="20"/>
        </w:rPr>
      </w:pPr>
      <w:r w:rsidRPr="00DC7E23">
        <w:rPr>
          <w:rFonts w:ascii="Verdana" w:hAnsi="Verdana" w:cs="Tahoma"/>
          <w:b w:val="0"/>
          <w:bCs/>
          <w:sz w:val="20"/>
        </w:rPr>
        <w:t>(W CELU WYKAZAN</w:t>
      </w:r>
      <w:r w:rsidR="00DC7E23">
        <w:rPr>
          <w:rFonts w:ascii="Verdana" w:hAnsi="Verdana" w:cs="Tahoma"/>
          <w:b w:val="0"/>
          <w:bCs/>
          <w:sz w:val="20"/>
        </w:rPr>
        <w:t xml:space="preserve">IA SPEŁNIANIA WARUNKÓW UDZIAŁU </w:t>
      </w:r>
      <w:r w:rsidRPr="00DC7E23">
        <w:rPr>
          <w:rFonts w:ascii="Verdana" w:hAnsi="Verdana" w:cs="Tahoma"/>
          <w:b w:val="0"/>
          <w:bCs/>
          <w:sz w:val="20"/>
        </w:rPr>
        <w:t>W POSTĘPOWANIU)</w:t>
      </w:r>
    </w:p>
    <w:p w:rsidR="00BF53EE" w:rsidRPr="008A68D4" w:rsidRDefault="00DC7E23" w:rsidP="008A68D4">
      <w:pPr>
        <w:pStyle w:val="Tytu"/>
        <w:tabs>
          <w:tab w:val="left" w:pos="5580"/>
        </w:tabs>
        <w:rPr>
          <w:rFonts w:ascii="Verdana" w:hAnsi="Verdana" w:cs="Tahoma"/>
          <w:b w:val="0"/>
          <w:bCs/>
          <w:i/>
          <w:sz w:val="20"/>
        </w:rPr>
      </w:pPr>
      <w:r w:rsidRPr="00DC7E23">
        <w:rPr>
          <w:rFonts w:ascii="Verdana" w:hAnsi="Verdana" w:cs="Tahoma"/>
          <w:b w:val="0"/>
          <w:bCs/>
          <w:sz w:val="20"/>
        </w:rPr>
        <w:t>ZP/PN/17/2021</w:t>
      </w:r>
      <w:r w:rsidR="00BF53EE" w:rsidRPr="00DC7E23">
        <w:rPr>
          <w:rFonts w:ascii="Verdana" w:hAnsi="Verdana" w:cs="Tahoma"/>
          <w:b w:val="0"/>
          <w:bCs/>
          <w:sz w:val="20"/>
        </w:rPr>
        <w:t>/WTR</w:t>
      </w:r>
    </w:p>
    <w:p w:rsidR="004420AA" w:rsidRPr="00A948D0" w:rsidRDefault="004420AA" w:rsidP="00BF53EE">
      <w:pPr>
        <w:pStyle w:val="Tekstpodstawowy"/>
        <w:rPr>
          <w:rFonts w:ascii="Verdana" w:hAnsi="Verdana" w:cs="Tahoma"/>
          <w:b w:val="0"/>
          <w:bCs/>
          <w:sz w:val="20"/>
        </w:rPr>
      </w:pP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401"/>
        <w:gridCol w:w="3969"/>
        <w:gridCol w:w="1588"/>
      </w:tblGrid>
      <w:tr w:rsidR="00BF53EE" w:rsidRPr="00A948D0" w:rsidTr="002E0A14">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L.p.</w:t>
            </w:r>
          </w:p>
        </w:tc>
        <w:tc>
          <w:tcPr>
            <w:tcW w:w="3401"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Imię i nazwisko</w:t>
            </w:r>
          </w:p>
        </w:tc>
        <w:tc>
          <w:tcPr>
            <w:tcW w:w="3969" w:type="dxa"/>
            <w:tcBorders>
              <w:top w:val="single" w:sz="4" w:space="0" w:color="auto"/>
              <w:left w:val="single" w:sz="4" w:space="0" w:color="auto"/>
              <w:bottom w:val="single" w:sz="4" w:space="0" w:color="auto"/>
              <w:right w:val="single" w:sz="4" w:space="0" w:color="auto"/>
            </w:tcBorders>
            <w:shd w:val="clear" w:color="auto" w:fill="D9D9D9"/>
            <w:vAlign w:val="center"/>
          </w:tcPr>
          <w:p w:rsidR="00C375B0" w:rsidRDefault="00BF53EE" w:rsidP="00C375B0">
            <w:pPr>
              <w:jc w:val="center"/>
              <w:rPr>
                <w:rFonts w:ascii="Verdana" w:hAnsi="Verdana" w:cs="Arial"/>
                <w:sz w:val="16"/>
              </w:rPr>
            </w:pPr>
            <w:r w:rsidRPr="00A948D0">
              <w:rPr>
                <w:rFonts w:ascii="Verdana" w:hAnsi="Verdana" w:cs="Arial"/>
                <w:sz w:val="16"/>
              </w:rPr>
              <w:t xml:space="preserve">Kwalifikacje </w:t>
            </w:r>
            <w:r w:rsidR="0065167A">
              <w:rPr>
                <w:rFonts w:ascii="Verdana" w:hAnsi="Verdana" w:cs="Arial"/>
                <w:sz w:val="16"/>
              </w:rPr>
              <w:t>osób</w:t>
            </w:r>
            <w:r w:rsidRPr="00A948D0">
              <w:rPr>
                <w:rFonts w:ascii="Verdana" w:hAnsi="Verdana" w:cs="Arial"/>
                <w:sz w:val="16"/>
              </w:rPr>
              <w:t xml:space="preserve"> </w:t>
            </w:r>
          </w:p>
          <w:p w:rsidR="00F00EAD" w:rsidRPr="00C375B0" w:rsidRDefault="00F00EAD" w:rsidP="002538F4">
            <w:pPr>
              <w:pStyle w:val="Akapitzlist"/>
              <w:numPr>
                <w:ilvl w:val="0"/>
                <w:numId w:val="4"/>
              </w:numPr>
              <w:ind w:left="213" w:hanging="213"/>
              <w:jc w:val="center"/>
              <w:rPr>
                <w:rFonts w:ascii="Verdana" w:hAnsi="Verdana" w:cs="Verdana"/>
                <w:color w:val="000000"/>
                <w:sz w:val="16"/>
                <w:szCs w:val="16"/>
              </w:rPr>
            </w:pPr>
            <w:r w:rsidRPr="00C375B0">
              <w:rPr>
                <w:rFonts w:ascii="Verdana" w:hAnsi="Verdana" w:cs="Helv"/>
                <w:color w:val="000000"/>
                <w:sz w:val="16"/>
                <w:szCs w:val="16"/>
              </w:rPr>
              <w:t xml:space="preserve">Znajomość systemu komunikacji zbiorowej organizowanej przez Gminę Wrocław </w:t>
            </w:r>
          </w:p>
          <w:p w:rsidR="00F00EAD" w:rsidRPr="00F00EAD" w:rsidRDefault="00F00EAD" w:rsidP="002538F4">
            <w:pPr>
              <w:pStyle w:val="Akapitzlist"/>
              <w:numPr>
                <w:ilvl w:val="0"/>
                <w:numId w:val="4"/>
              </w:numPr>
              <w:ind w:left="213" w:hanging="213"/>
              <w:rPr>
                <w:rFonts w:ascii="Verdana" w:hAnsi="Verdana" w:cs="Arial"/>
                <w:sz w:val="16"/>
              </w:rPr>
            </w:pPr>
            <w:r w:rsidRPr="00F00EAD">
              <w:rPr>
                <w:rFonts w:ascii="Verdana" w:hAnsi="Verdana"/>
                <w:sz w:val="16"/>
                <w:szCs w:val="16"/>
              </w:rPr>
              <w:t>posiadanie aktualnego zaświadczenia lekarskiego o braku przeciwwskazań do pracy na wysokościach</w:t>
            </w:r>
            <w:r w:rsidR="008636B3">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Podstawa dysponowania osobami</w:t>
            </w:r>
            <w:r w:rsidRPr="00A948D0">
              <w:rPr>
                <w:rFonts w:ascii="Verdana" w:hAnsi="Verdana" w:cs="Arial"/>
                <w:b/>
                <w:sz w:val="16"/>
                <w:vertAlign w:val="superscript"/>
              </w:rPr>
              <w:t>2</w:t>
            </w:r>
          </w:p>
        </w:tc>
      </w:tr>
      <w:tr w:rsidR="00BF53EE" w:rsidRPr="00A948D0" w:rsidTr="002E0A14">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1</w:t>
            </w:r>
          </w:p>
        </w:tc>
        <w:tc>
          <w:tcPr>
            <w:tcW w:w="3401"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2</w:t>
            </w:r>
          </w:p>
        </w:tc>
        <w:tc>
          <w:tcPr>
            <w:tcW w:w="3969"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3</w:t>
            </w:r>
          </w:p>
        </w:tc>
        <w:tc>
          <w:tcPr>
            <w:tcW w:w="1588"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4</w:t>
            </w:r>
          </w:p>
        </w:tc>
      </w:tr>
      <w:tr w:rsidR="00BF53EE" w:rsidRPr="00A948D0" w:rsidTr="002E0A14">
        <w:trPr>
          <w:trHeight w:val="331"/>
          <w:jc w:val="center"/>
        </w:trPr>
        <w:tc>
          <w:tcPr>
            <w:tcW w:w="9415"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autoSpaceDE w:val="0"/>
              <w:autoSpaceDN w:val="0"/>
              <w:adjustRightInd w:val="0"/>
              <w:jc w:val="center"/>
              <w:rPr>
                <w:rFonts w:ascii="Verdana" w:hAnsi="Verdana" w:cs="Arial"/>
                <w:i/>
                <w:iCs/>
                <w:sz w:val="18"/>
                <w:szCs w:val="18"/>
              </w:rPr>
            </w:pPr>
            <w:r w:rsidRPr="00A948D0">
              <w:rPr>
                <w:rFonts w:ascii="Verdana" w:hAnsi="Verdana" w:cs="Arial"/>
                <w:b/>
                <w:iCs/>
                <w:sz w:val="18"/>
                <w:szCs w:val="18"/>
              </w:rPr>
              <w:t>Na potwierdzenie spełniania warunku w zakresie Zadania nr 1</w:t>
            </w:r>
          </w:p>
        </w:tc>
      </w:tr>
      <w:tr w:rsidR="00BF53EE" w:rsidRPr="00A948D0" w:rsidTr="002E0A14">
        <w:trPr>
          <w:trHeight w:val="958"/>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1</w:t>
            </w:r>
          </w:p>
        </w:tc>
        <w:tc>
          <w:tcPr>
            <w:tcW w:w="3401" w:type="dxa"/>
            <w:tcBorders>
              <w:top w:val="single" w:sz="4" w:space="0" w:color="auto"/>
              <w:left w:val="single" w:sz="4" w:space="0" w:color="auto"/>
              <w:bottom w:val="single" w:sz="4" w:space="0" w:color="auto"/>
              <w:right w:val="single" w:sz="4" w:space="0" w:color="auto"/>
            </w:tcBorders>
          </w:tcPr>
          <w:p w:rsidR="00BF53EE" w:rsidRPr="00A948D0" w:rsidRDefault="00BF53EE"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2538F4">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BF53EE" w:rsidRPr="002538F4" w:rsidRDefault="002538F4" w:rsidP="002538F4">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BF53EE"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BF53EE" w:rsidRPr="00A3496E">
              <w:rPr>
                <w:rFonts w:ascii="Verdana" w:hAnsi="Verdana" w:cs="Arial"/>
                <w:i/>
                <w:iCs/>
                <w:sz w:val="16"/>
                <w:szCs w:val="16"/>
              </w:rPr>
              <w:t>/ oddany do</w:t>
            </w:r>
          </w:p>
          <w:p w:rsidR="00BF53EE" w:rsidRPr="00A3496E" w:rsidRDefault="00BF53EE" w:rsidP="002E0A14">
            <w:pPr>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2E0A14">
        <w:trPr>
          <w:trHeight w:val="972"/>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2</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E34090">
        <w:trPr>
          <w:trHeight w:val="98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3</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44217A">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4</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EE4FC7">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5</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5D4C9E">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6</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D42AB0">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Pr>
                <w:rFonts w:ascii="Verdana" w:hAnsi="Verdana"/>
                <w:sz w:val="16"/>
              </w:rPr>
              <w:t>7</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331"/>
          <w:jc w:val="center"/>
        </w:trPr>
        <w:tc>
          <w:tcPr>
            <w:tcW w:w="9415"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3496E" w:rsidRDefault="00BF53EE" w:rsidP="002E0A14">
            <w:pPr>
              <w:autoSpaceDE w:val="0"/>
              <w:autoSpaceDN w:val="0"/>
              <w:adjustRightInd w:val="0"/>
              <w:jc w:val="center"/>
              <w:rPr>
                <w:rFonts w:ascii="Verdana" w:hAnsi="Verdana" w:cs="Arial"/>
                <w:i/>
                <w:iCs/>
                <w:sz w:val="16"/>
                <w:szCs w:val="16"/>
              </w:rPr>
            </w:pPr>
            <w:r w:rsidRPr="00A3496E">
              <w:rPr>
                <w:rFonts w:ascii="Verdana" w:hAnsi="Verdana" w:cs="Arial"/>
                <w:b/>
                <w:iCs/>
                <w:sz w:val="16"/>
                <w:szCs w:val="16"/>
              </w:rPr>
              <w:t>Na potwierdzenie spełniania warunku w zakresie Zadania nr 2</w:t>
            </w:r>
          </w:p>
        </w:tc>
      </w:tr>
      <w:tr w:rsidR="002538F4" w:rsidRPr="00A948D0" w:rsidTr="002E0A14">
        <w:trPr>
          <w:trHeight w:val="958"/>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1</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5448D9" w:rsidP="002E0A14">
            <w:pPr>
              <w:autoSpaceDE w:val="0"/>
              <w:autoSpaceDN w:val="0"/>
              <w:adjustRightInd w:val="0"/>
              <w:jc w:val="center"/>
              <w:rPr>
                <w:rFonts w:ascii="Verdana" w:hAnsi="Verdana" w:cs="Arial"/>
                <w:i/>
                <w:iCs/>
                <w:sz w:val="16"/>
                <w:szCs w:val="16"/>
              </w:rPr>
            </w:pPr>
            <w:r>
              <w:rPr>
                <w:rFonts w:ascii="Verdana" w:hAnsi="Verdana" w:cs="Arial"/>
                <w:i/>
                <w:iCs/>
                <w:sz w:val="16"/>
                <w:szCs w:val="16"/>
              </w:rPr>
              <w:t>Zasób własny</w:t>
            </w:r>
            <w:r w:rsidR="002538F4" w:rsidRPr="00A3496E">
              <w:rPr>
                <w:rFonts w:ascii="Verdana" w:hAnsi="Verdana" w:cs="Arial"/>
                <w:i/>
                <w:iCs/>
                <w:sz w:val="16"/>
                <w:szCs w:val="16"/>
              </w:rPr>
              <w:t>/ oddany do</w:t>
            </w:r>
          </w:p>
          <w:p w:rsidR="002538F4" w:rsidRPr="00A3496E" w:rsidRDefault="002538F4" w:rsidP="002E0A14">
            <w:pPr>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2E0A14">
        <w:trPr>
          <w:trHeight w:val="972"/>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lastRenderedPageBreak/>
              <w:t>2</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5A6941">
        <w:trPr>
          <w:trHeight w:val="985"/>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3</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D26325">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4</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AB2881">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5</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2D0F02">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sidRPr="00A948D0">
              <w:rPr>
                <w:rFonts w:ascii="Verdana" w:hAnsi="Verdana"/>
                <w:sz w:val="16"/>
              </w:rPr>
              <w:t>6</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2538F4" w:rsidRPr="00A948D0" w:rsidTr="00C469C2">
        <w:trPr>
          <w:trHeight w:val="986"/>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2538F4" w:rsidRPr="00A948D0" w:rsidRDefault="002538F4" w:rsidP="002E0A14">
            <w:pPr>
              <w:jc w:val="center"/>
              <w:rPr>
                <w:rFonts w:ascii="Verdana" w:hAnsi="Verdana"/>
                <w:sz w:val="16"/>
              </w:rPr>
            </w:pPr>
            <w:r>
              <w:rPr>
                <w:rFonts w:ascii="Verdana" w:hAnsi="Verdana"/>
                <w:sz w:val="16"/>
              </w:rPr>
              <w:t>7</w:t>
            </w:r>
          </w:p>
        </w:tc>
        <w:tc>
          <w:tcPr>
            <w:tcW w:w="3401" w:type="dxa"/>
            <w:tcBorders>
              <w:top w:val="single" w:sz="4" w:space="0" w:color="auto"/>
              <w:left w:val="single" w:sz="4" w:space="0" w:color="auto"/>
              <w:bottom w:val="single" w:sz="4" w:space="0" w:color="auto"/>
              <w:right w:val="single" w:sz="4" w:space="0" w:color="auto"/>
            </w:tcBorders>
          </w:tcPr>
          <w:p w:rsidR="002538F4" w:rsidRPr="00A948D0" w:rsidRDefault="002538F4" w:rsidP="002E0A14">
            <w:pPr>
              <w:rPr>
                <w:rFonts w:ascii="Verdana" w:hAnsi="Verdana"/>
                <w:sz w:val="16"/>
              </w:rPr>
            </w:pPr>
          </w:p>
        </w:tc>
        <w:tc>
          <w:tcPr>
            <w:tcW w:w="3969" w:type="dxa"/>
            <w:tcBorders>
              <w:top w:val="single" w:sz="4" w:space="0" w:color="auto"/>
              <w:left w:val="single" w:sz="4" w:space="0" w:color="auto"/>
              <w:bottom w:val="single" w:sz="4" w:space="0" w:color="auto"/>
              <w:right w:val="single" w:sz="4" w:space="0" w:color="auto"/>
            </w:tcBorders>
            <w:vAlign w:val="center"/>
          </w:tcPr>
          <w:p w:rsidR="002538F4" w:rsidRPr="002538F4" w:rsidRDefault="002538F4" w:rsidP="00CA5F0B">
            <w:pPr>
              <w:pStyle w:val="Akapitzlist"/>
              <w:numPr>
                <w:ilvl w:val="0"/>
                <w:numId w:val="10"/>
              </w:numPr>
              <w:ind w:hanging="213"/>
              <w:rPr>
                <w:rFonts w:ascii="Verdana" w:hAnsi="Verdana" w:cs="Verdana"/>
                <w:color w:val="000000"/>
                <w:sz w:val="16"/>
                <w:szCs w:val="16"/>
              </w:rPr>
            </w:pPr>
            <w:r w:rsidRPr="002538F4">
              <w:rPr>
                <w:rFonts w:ascii="Verdana" w:hAnsi="Verdana" w:cs="Helv"/>
                <w:color w:val="000000"/>
                <w:sz w:val="16"/>
                <w:szCs w:val="16"/>
              </w:rPr>
              <w:t xml:space="preserve">Znajomość systemu komunikacji zbiorowej organizowanej przez Gminę Wrocław </w:t>
            </w:r>
          </w:p>
          <w:p w:rsidR="002538F4" w:rsidRPr="002538F4" w:rsidRDefault="002538F4" w:rsidP="00CA5F0B">
            <w:pPr>
              <w:pStyle w:val="Akapitzlist"/>
              <w:numPr>
                <w:ilvl w:val="0"/>
                <w:numId w:val="10"/>
              </w:numPr>
              <w:ind w:hanging="213"/>
              <w:rPr>
                <w:rFonts w:ascii="Verdana" w:hAnsi="Verdana"/>
                <w:sz w:val="20"/>
                <w:szCs w:val="20"/>
              </w:rPr>
            </w:pPr>
            <w:r w:rsidRPr="002538F4">
              <w:rPr>
                <w:rFonts w:ascii="Verdana" w:hAnsi="Verdana"/>
                <w:sz w:val="16"/>
                <w:szCs w:val="16"/>
              </w:rPr>
              <w:t>posiadanie aktualnego zaświadczenia lekarskiego o braku przeciwwskazań do pracy na wysokościach</w:t>
            </w:r>
            <w:r>
              <w:rPr>
                <w:rFonts w:ascii="Verdana" w:hAnsi="Verdana" w:cs="Arial"/>
                <w:b/>
                <w:iCs/>
                <w:sz w:val="16"/>
                <w:szCs w:val="16"/>
                <w:vertAlign w:val="superscript"/>
              </w:rPr>
              <w:t>3</w:t>
            </w:r>
          </w:p>
        </w:tc>
        <w:tc>
          <w:tcPr>
            <w:tcW w:w="1588" w:type="dxa"/>
            <w:tcBorders>
              <w:top w:val="single" w:sz="4" w:space="0" w:color="auto"/>
              <w:left w:val="single" w:sz="4" w:space="0" w:color="auto"/>
              <w:bottom w:val="single" w:sz="4" w:space="0" w:color="auto"/>
              <w:right w:val="single" w:sz="4" w:space="0" w:color="auto"/>
            </w:tcBorders>
            <w:vAlign w:val="center"/>
          </w:tcPr>
          <w:p w:rsidR="002538F4" w:rsidRPr="00A3496E" w:rsidRDefault="002538F4" w:rsidP="002E0A14">
            <w:pPr>
              <w:autoSpaceDE w:val="0"/>
              <w:autoSpaceDN w:val="0"/>
              <w:adjustRightInd w:val="0"/>
              <w:jc w:val="center"/>
              <w:rPr>
                <w:rFonts w:ascii="Verdana" w:hAnsi="Verdana" w:cs="Arial"/>
                <w:i/>
                <w:iCs/>
                <w:sz w:val="16"/>
                <w:szCs w:val="16"/>
              </w:rPr>
            </w:pPr>
            <w:r w:rsidRPr="00A3496E">
              <w:rPr>
                <w:rFonts w:ascii="Verdana" w:hAnsi="Verdana" w:cs="Arial"/>
                <w:i/>
                <w:iCs/>
                <w:sz w:val="16"/>
                <w:szCs w:val="16"/>
              </w:rPr>
              <w:t>Zasób własny / oddany do</w:t>
            </w:r>
          </w:p>
          <w:p w:rsidR="002538F4" w:rsidRPr="00A3496E" w:rsidRDefault="002538F4" w:rsidP="002E0A14">
            <w:pPr>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bl>
    <w:p w:rsidR="00BF53EE" w:rsidRPr="00A948D0" w:rsidRDefault="00BF53EE" w:rsidP="00BF53EE">
      <w:pPr>
        <w:pStyle w:val="Tekstpodstawowy"/>
        <w:rPr>
          <w:rFonts w:ascii="Verdana" w:hAnsi="Verdana" w:cs="Tahoma"/>
          <w:b w:val="0"/>
          <w:sz w:val="20"/>
        </w:rPr>
      </w:pPr>
    </w:p>
    <w:p w:rsidR="00BF53EE" w:rsidRPr="002538F4" w:rsidRDefault="00BF53EE" w:rsidP="002538F4">
      <w:pPr>
        <w:pStyle w:val="Standard"/>
      </w:pPr>
      <w:r w:rsidRPr="002538F4">
        <w:t>UWAGA: Wykonawca jest zobowiązany wypełnić wszystkie rubryki podając kompletne, jednoznaczne i nie budzące wątpliwości informacje, z których wynikać będzie spełnianie opisanego warunku dysponowania osobami.</w:t>
      </w:r>
    </w:p>
    <w:p w:rsidR="00BF53EE" w:rsidRPr="00A948D0" w:rsidRDefault="00BF53EE" w:rsidP="00BF53EE">
      <w:pPr>
        <w:pStyle w:val="14StanowiskoPodpisujacego"/>
        <w:rPr>
          <w:rFonts w:cs="Tahoma"/>
          <w:szCs w:val="24"/>
        </w:rPr>
      </w:pPr>
    </w:p>
    <w:p w:rsidR="00BF53EE" w:rsidRPr="00A948D0" w:rsidRDefault="00BF53EE" w:rsidP="00BF53EE">
      <w:pPr>
        <w:pStyle w:val="14StanowiskoPodpisujacego"/>
        <w:rPr>
          <w:rFonts w:cs="Tahoma"/>
          <w:szCs w:val="24"/>
        </w:rPr>
      </w:pPr>
    </w:p>
    <w:p w:rsidR="00BF53EE" w:rsidRPr="00A948D0" w:rsidRDefault="00BF53EE" w:rsidP="00BF53EE">
      <w:pPr>
        <w:pStyle w:val="14StanowiskoPodpisujacego"/>
        <w:ind w:right="70"/>
        <w:rPr>
          <w:sz w:val="16"/>
        </w:rPr>
      </w:pPr>
    </w:p>
    <w:p w:rsidR="00BF53EE" w:rsidRPr="000D4F49" w:rsidRDefault="00BF53EE" w:rsidP="00BF53EE">
      <w:pPr>
        <w:pStyle w:val="Tekstpodstawowy"/>
        <w:rPr>
          <w:rFonts w:ascii="Verdana" w:hAnsi="Verdana" w:cs="Tahoma"/>
          <w:b w:val="0"/>
          <w:bCs/>
          <w:sz w:val="20"/>
        </w:rPr>
      </w:pPr>
    </w:p>
    <w:p w:rsidR="00BF53EE" w:rsidRDefault="00BF53EE" w:rsidP="00BF53EE">
      <w:pPr>
        <w:ind w:left="4956"/>
        <w:rPr>
          <w:rFonts w:ascii="Verdana" w:hAnsi="Verdana" w:cs="Arial"/>
          <w:b/>
          <w:bCs/>
          <w:sz w:val="20"/>
        </w:rPr>
      </w:pPr>
    </w:p>
    <w:p w:rsidR="00BF53EE" w:rsidRPr="000D4F49" w:rsidRDefault="00BF53EE" w:rsidP="00BF53EE">
      <w:pPr>
        <w:ind w:left="4956"/>
        <w:rPr>
          <w:rFonts w:ascii="Verdana" w:hAnsi="Verdana" w:cs="Arial"/>
          <w:b/>
          <w:bCs/>
          <w:sz w:val="20"/>
        </w:rPr>
      </w:pPr>
      <w:r w:rsidRPr="000D4F49">
        <w:rPr>
          <w:rFonts w:ascii="Verdana" w:hAnsi="Verdana" w:cs="Arial"/>
          <w:b/>
          <w:bCs/>
          <w:sz w:val="20"/>
        </w:rPr>
        <w:t>Upełnomocniony przedstawiciel</w:t>
      </w:r>
    </w:p>
    <w:p w:rsidR="00BF53EE" w:rsidRPr="000D4F49" w:rsidRDefault="00BF53EE" w:rsidP="002538F4">
      <w:pPr>
        <w:ind w:left="5671"/>
        <w:rPr>
          <w:rFonts w:ascii="Verdana" w:hAnsi="Verdana" w:cs="Arial"/>
          <w:sz w:val="20"/>
        </w:rPr>
      </w:pPr>
      <w:r w:rsidRPr="000D4F49">
        <w:rPr>
          <w:rFonts w:ascii="Verdana" w:hAnsi="Verdana" w:cs="Arial"/>
          <w:b/>
          <w:bCs/>
          <w:sz w:val="20"/>
        </w:rPr>
        <w:t xml:space="preserve">     Wykonawcy</w:t>
      </w:r>
    </w:p>
    <w:p w:rsidR="00BF53EE" w:rsidRPr="000D4F49" w:rsidRDefault="00BF53EE" w:rsidP="002538F4">
      <w:pPr>
        <w:spacing w:after="0" w:line="240" w:lineRule="auto"/>
        <w:ind w:left="4248" w:firstLine="708"/>
        <w:rPr>
          <w:rFonts w:ascii="Verdana" w:hAnsi="Verdana" w:cs="Arial"/>
          <w:sz w:val="20"/>
        </w:rPr>
      </w:pPr>
      <w:r w:rsidRPr="000D4F49">
        <w:rPr>
          <w:rFonts w:ascii="Verdana" w:hAnsi="Verdana" w:cs="Arial"/>
          <w:sz w:val="20"/>
        </w:rPr>
        <w:t>........................................................</w:t>
      </w:r>
    </w:p>
    <w:p w:rsidR="00BF53EE" w:rsidRPr="000D4F49" w:rsidRDefault="00BF53EE" w:rsidP="002538F4">
      <w:pPr>
        <w:spacing w:after="0" w:line="240" w:lineRule="auto"/>
        <w:ind w:left="5671" w:firstLine="701"/>
        <w:rPr>
          <w:rFonts w:ascii="Verdana" w:hAnsi="Verdana" w:cs="Arial"/>
          <w:sz w:val="20"/>
        </w:rPr>
      </w:pPr>
      <w:r w:rsidRPr="000D4F49">
        <w:rPr>
          <w:rFonts w:ascii="Verdana" w:hAnsi="Verdana" w:cs="Arial"/>
          <w:sz w:val="20"/>
        </w:rPr>
        <w:t>(podpis)</w:t>
      </w:r>
    </w:p>
    <w:p w:rsidR="00BF53EE" w:rsidRPr="000D4F49" w:rsidRDefault="00BF53EE" w:rsidP="00BF53EE">
      <w:pPr>
        <w:rPr>
          <w:rFonts w:ascii="Verdana" w:hAnsi="Verdana" w:cs="Arial"/>
          <w:sz w:val="20"/>
        </w:rPr>
      </w:pPr>
    </w:p>
    <w:p w:rsidR="00276B36" w:rsidRDefault="00276B36" w:rsidP="00276B36">
      <w:pPr>
        <w:jc w:val="both"/>
        <w:rPr>
          <w:rFonts w:ascii="Verdana" w:hAnsi="Verdana" w:cs="Tahoma"/>
          <w:b/>
          <w:sz w:val="16"/>
        </w:rPr>
      </w:pPr>
    </w:p>
    <w:p w:rsidR="00C60010" w:rsidRDefault="00C60010" w:rsidP="00276B36">
      <w:pPr>
        <w:jc w:val="both"/>
        <w:rPr>
          <w:rFonts w:ascii="Verdana" w:hAnsi="Verdana" w:cs="Tahoma"/>
          <w:b/>
          <w:sz w:val="16"/>
        </w:rPr>
      </w:pPr>
    </w:p>
    <w:p w:rsidR="00C60010" w:rsidRPr="00A948D0" w:rsidRDefault="00C60010" w:rsidP="00276B36">
      <w:pPr>
        <w:jc w:val="both"/>
        <w:rPr>
          <w:rFonts w:ascii="Verdana" w:hAnsi="Verdana" w:cs="Tahoma"/>
          <w:b/>
          <w:sz w:val="16"/>
        </w:rPr>
      </w:pPr>
    </w:p>
    <w:p w:rsidR="00276B36" w:rsidRPr="00A948D0" w:rsidRDefault="00276B36" w:rsidP="00276B36">
      <w:pPr>
        <w:spacing w:after="0" w:line="240" w:lineRule="auto"/>
        <w:jc w:val="both"/>
        <w:rPr>
          <w:rFonts w:ascii="Verdana" w:hAnsi="Verdana" w:cs="Tahoma"/>
          <w:sz w:val="16"/>
          <w:szCs w:val="16"/>
        </w:rPr>
      </w:pPr>
      <w:r w:rsidRPr="00A948D0">
        <w:rPr>
          <w:rFonts w:ascii="Verdana" w:hAnsi="Verdana" w:cs="Tahoma"/>
          <w:b/>
          <w:sz w:val="16"/>
        </w:rPr>
        <w:t>1</w:t>
      </w:r>
      <w:r w:rsidRPr="00A948D0">
        <w:rPr>
          <w:rFonts w:ascii="Verdana" w:hAnsi="Verdana" w:cs="Tahoma"/>
          <w:sz w:val="16"/>
        </w:rPr>
        <w:t xml:space="preserve"> </w:t>
      </w:r>
      <w:r>
        <w:rPr>
          <w:rFonts w:ascii="Verdana" w:hAnsi="Verdana" w:cs="Tahoma"/>
          <w:sz w:val="16"/>
        </w:rPr>
        <w:t>–</w:t>
      </w:r>
      <w:r w:rsidRPr="00A948D0">
        <w:rPr>
          <w:rFonts w:ascii="Verdana" w:hAnsi="Verdana" w:cs="Tahoma"/>
          <w:sz w:val="16"/>
        </w:rPr>
        <w:t xml:space="preserve"> </w:t>
      </w:r>
      <w:r w:rsidRPr="00A948D0">
        <w:rPr>
          <w:rFonts w:ascii="Verdana" w:hAnsi="Verdana" w:cs="Tahoma"/>
          <w:sz w:val="16"/>
          <w:szCs w:val="16"/>
        </w:rPr>
        <w:t>treść</w:t>
      </w:r>
      <w:r>
        <w:rPr>
          <w:rFonts w:ascii="Verdana" w:hAnsi="Verdana" w:cs="Tahoma"/>
          <w:sz w:val="16"/>
          <w:szCs w:val="16"/>
        </w:rPr>
        <w:t xml:space="preserve"> </w:t>
      </w:r>
      <w:r w:rsidRPr="00A948D0">
        <w:rPr>
          <w:rFonts w:ascii="Verdana" w:hAnsi="Verdana" w:cs="Tahoma"/>
          <w:sz w:val="16"/>
          <w:szCs w:val="16"/>
        </w:rPr>
        <w:t>Wykazu może być dowolnie modyfikowana przez Wykonawcę</w:t>
      </w:r>
    </w:p>
    <w:p w:rsidR="00276B36" w:rsidRPr="00A75402" w:rsidRDefault="00276B36" w:rsidP="00276B36">
      <w:pPr>
        <w:spacing w:after="0" w:line="240" w:lineRule="auto"/>
        <w:jc w:val="both"/>
        <w:rPr>
          <w:rFonts w:ascii="Verdana" w:hAnsi="Verdana" w:cs="Tahoma"/>
          <w:sz w:val="16"/>
        </w:rPr>
      </w:pPr>
      <w:r w:rsidRPr="00A948D0">
        <w:rPr>
          <w:rFonts w:ascii="Verdana" w:hAnsi="Verdana" w:cs="Tahoma"/>
          <w:b/>
          <w:sz w:val="16"/>
          <w:szCs w:val="16"/>
        </w:rPr>
        <w:t>2</w:t>
      </w:r>
      <w:r w:rsidRPr="00A948D0">
        <w:rPr>
          <w:rFonts w:ascii="Verdana" w:hAnsi="Verdana" w:cs="Tahoma"/>
          <w:sz w:val="16"/>
          <w:szCs w:val="16"/>
        </w:rPr>
        <w:t xml:space="preserve"> – </w:t>
      </w:r>
      <w:r w:rsidRPr="00A75402">
        <w:rPr>
          <w:rFonts w:ascii="Verdana" w:hAnsi="Verdana" w:cs="Tahoma"/>
          <w:sz w:val="16"/>
          <w:szCs w:val="18"/>
        </w:rPr>
        <w:t xml:space="preserve">na podstawie delegacji ustawowej określonej w art. 118 ust. 3 ustawy Prawo zamówień publicznych do wykazu należy dołączyć w szczególności </w:t>
      </w:r>
      <w:r w:rsidRPr="00A75402">
        <w:rPr>
          <w:rFonts w:ascii="Verdana" w:hAnsi="Verdana" w:cs="Tahoma"/>
          <w:sz w:val="16"/>
        </w:rPr>
        <w:t>zobowiązania innych podmiotów do oddania Wykonawcy do dyspozycji niezbędnych zasobów z zakresu doświadczenia na potrzeby wykonania zamówienia</w:t>
      </w:r>
    </w:p>
    <w:p w:rsidR="00276B36" w:rsidRPr="00666FB5" w:rsidRDefault="00276B36" w:rsidP="00276B36">
      <w:pPr>
        <w:spacing w:after="0" w:line="240" w:lineRule="auto"/>
        <w:jc w:val="both"/>
        <w:rPr>
          <w:rFonts w:ascii="Verdana" w:hAnsi="Verdana" w:cs="Tahoma"/>
          <w:sz w:val="16"/>
          <w:szCs w:val="18"/>
        </w:rPr>
      </w:pPr>
      <w:r w:rsidRPr="00A948D0">
        <w:rPr>
          <w:rFonts w:ascii="Verdana" w:hAnsi="Verdana" w:cs="Tahoma"/>
          <w:b/>
          <w:sz w:val="16"/>
        </w:rPr>
        <w:t xml:space="preserve">3 </w:t>
      </w:r>
      <w:r>
        <w:rPr>
          <w:rFonts w:ascii="Verdana" w:hAnsi="Verdana" w:cs="Tahoma"/>
          <w:sz w:val="16"/>
        </w:rPr>
        <w:t>–</w:t>
      </w:r>
      <w:r w:rsidRPr="00A948D0">
        <w:rPr>
          <w:rFonts w:ascii="Verdana" w:hAnsi="Verdana" w:cs="Tahoma"/>
          <w:sz w:val="16"/>
        </w:rPr>
        <w:t xml:space="preserve"> </w:t>
      </w:r>
      <w:r w:rsidRPr="00A948D0">
        <w:rPr>
          <w:rFonts w:ascii="Verdana" w:hAnsi="Verdana" w:cs="Arial"/>
          <w:sz w:val="16"/>
          <w:szCs w:val="16"/>
        </w:rPr>
        <w:t>niewłaściwe</w:t>
      </w:r>
      <w:r>
        <w:rPr>
          <w:rFonts w:ascii="Verdana" w:hAnsi="Verdana" w:cs="Arial"/>
          <w:sz w:val="16"/>
          <w:szCs w:val="16"/>
        </w:rPr>
        <w:t xml:space="preserve"> </w:t>
      </w:r>
      <w:r w:rsidRPr="00A948D0">
        <w:rPr>
          <w:rFonts w:ascii="Verdana" w:hAnsi="Verdana" w:cs="Tahoma"/>
          <w:sz w:val="16"/>
          <w:szCs w:val="18"/>
        </w:rPr>
        <w:t>skreślić</w:t>
      </w:r>
    </w:p>
    <w:p w:rsidR="00BF53EE" w:rsidRDefault="00BF53EE" w:rsidP="00BF53EE">
      <w:pPr>
        <w:pStyle w:val="14StanowiskoPodpisujacego"/>
        <w:ind w:left="4248" w:firstLine="708"/>
        <w:rPr>
          <w:rFonts w:cs="Arial"/>
          <w:sz w:val="20"/>
        </w:rPr>
      </w:pPr>
    </w:p>
    <w:p w:rsidR="00BF53EE" w:rsidRPr="000D4F49" w:rsidRDefault="00BF53EE" w:rsidP="00BF53EE">
      <w:pPr>
        <w:pStyle w:val="14StanowiskoPodpisujacego"/>
        <w:rPr>
          <w:rFonts w:cs="Tahoma"/>
          <w:szCs w:val="24"/>
        </w:rPr>
      </w:pPr>
    </w:p>
    <w:p w:rsidR="00BF53EE" w:rsidRPr="000D4F49" w:rsidRDefault="00BF53EE" w:rsidP="00BF53EE">
      <w:pPr>
        <w:pStyle w:val="14StanowiskoPodpisujacego"/>
        <w:rPr>
          <w:rFonts w:cs="Tahoma"/>
          <w:szCs w:val="24"/>
        </w:rPr>
      </w:pPr>
    </w:p>
    <w:p w:rsidR="00BF53EE" w:rsidRDefault="00BF53EE" w:rsidP="00C4210E">
      <w:pPr>
        <w:rPr>
          <w:rFonts w:ascii="Verdana" w:hAnsi="Verdana" w:cs="Arial"/>
          <w:b/>
          <w:sz w:val="20"/>
        </w:rPr>
      </w:pPr>
    </w:p>
    <w:p w:rsidR="00BF53EE" w:rsidRPr="00A948D0" w:rsidRDefault="00BF53EE" w:rsidP="00BF53EE">
      <w:pPr>
        <w:pStyle w:val="Tytu"/>
        <w:tabs>
          <w:tab w:val="left" w:pos="5580"/>
        </w:tabs>
        <w:jc w:val="right"/>
        <w:rPr>
          <w:rFonts w:ascii="Verdana" w:hAnsi="Verdana" w:cs="Tahoma"/>
          <w:bCs/>
          <w:iCs/>
          <w:sz w:val="20"/>
        </w:rPr>
      </w:pPr>
      <w:r w:rsidRPr="00A948D0">
        <w:rPr>
          <w:rFonts w:ascii="Verdana" w:hAnsi="Verdana" w:cs="Tahoma"/>
          <w:bCs/>
          <w:iCs/>
          <w:sz w:val="20"/>
        </w:rPr>
        <w:t xml:space="preserve">ZAŁĄCZNIK NR </w:t>
      </w:r>
      <w:r>
        <w:rPr>
          <w:rFonts w:ascii="Verdana" w:hAnsi="Verdana" w:cs="Tahoma"/>
          <w:bCs/>
          <w:iCs/>
          <w:sz w:val="20"/>
        </w:rPr>
        <w:t>5</w:t>
      </w:r>
      <w:r w:rsidR="00732111">
        <w:rPr>
          <w:rFonts w:ascii="Verdana" w:hAnsi="Verdana" w:cs="Tahoma"/>
          <w:bCs/>
          <w:iCs/>
          <w:sz w:val="20"/>
        </w:rPr>
        <w:t xml:space="preserve"> do S</w:t>
      </w:r>
      <w:r w:rsidRPr="00A948D0">
        <w:rPr>
          <w:rFonts w:ascii="Verdana" w:hAnsi="Verdana" w:cs="Tahoma"/>
          <w:bCs/>
          <w:iCs/>
          <w:sz w:val="20"/>
        </w:rPr>
        <w:t>WZ</w:t>
      </w:r>
    </w:p>
    <w:p w:rsidR="00BF53EE" w:rsidRPr="00A948D0" w:rsidRDefault="00BF53EE" w:rsidP="00887B4B">
      <w:pPr>
        <w:pStyle w:val="Tekstpodstawowy"/>
        <w:rPr>
          <w:rFonts w:ascii="Verdana" w:hAnsi="Verdana" w:cs="Tahoma"/>
          <w:iCs/>
          <w:sz w:val="20"/>
        </w:rPr>
      </w:pPr>
    </w:p>
    <w:p w:rsidR="00BF53EE" w:rsidRPr="00A948D0" w:rsidRDefault="00BF53EE" w:rsidP="00BF53EE">
      <w:pPr>
        <w:pStyle w:val="Tekstpodstawowy"/>
        <w:ind w:left="2124" w:firstLine="708"/>
        <w:rPr>
          <w:rFonts w:ascii="Verdana" w:hAnsi="Verdana" w:cs="Tahoma"/>
          <w:iCs/>
          <w:sz w:val="20"/>
        </w:rPr>
      </w:pPr>
    </w:p>
    <w:p w:rsidR="00BF53EE" w:rsidRDefault="00BF53EE" w:rsidP="00362DBF">
      <w:pPr>
        <w:pStyle w:val="Tekstpodstawowy"/>
        <w:ind w:left="2124" w:hanging="1698"/>
        <w:jc w:val="center"/>
        <w:rPr>
          <w:rFonts w:ascii="Verdana" w:hAnsi="Verdana" w:cs="Tahoma"/>
          <w:bCs/>
          <w:sz w:val="20"/>
        </w:rPr>
      </w:pPr>
      <w:r w:rsidRPr="00A948D0">
        <w:rPr>
          <w:rFonts w:ascii="Verdana" w:hAnsi="Verdana" w:cs="Tahoma"/>
          <w:bCs/>
          <w:sz w:val="20"/>
        </w:rPr>
        <w:t xml:space="preserve">WYKAZ </w:t>
      </w:r>
      <w:r w:rsidR="00362DBF">
        <w:rPr>
          <w:rFonts w:ascii="Verdana" w:hAnsi="Verdana" w:cs="Tahoma"/>
          <w:bCs/>
          <w:sz w:val="20"/>
        </w:rPr>
        <w:t>SPRZĘTU</w:t>
      </w:r>
    </w:p>
    <w:p w:rsidR="00362DBF" w:rsidRPr="00362DBF" w:rsidRDefault="00362DBF" w:rsidP="00362DBF">
      <w:pPr>
        <w:pStyle w:val="Tekstpodstawowy"/>
        <w:ind w:firstLine="426"/>
        <w:jc w:val="center"/>
        <w:rPr>
          <w:rFonts w:ascii="Verdana" w:hAnsi="Verdana" w:cs="Tahoma"/>
          <w:b w:val="0"/>
          <w:bCs/>
          <w:sz w:val="20"/>
        </w:rPr>
      </w:pPr>
      <w:r w:rsidRPr="00DC7E23">
        <w:rPr>
          <w:rFonts w:ascii="Verdana" w:hAnsi="Verdana" w:cs="Tahoma"/>
          <w:b w:val="0"/>
          <w:bCs/>
          <w:sz w:val="20"/>
        </w:rPr>
        <w:t>(W CELU WYKAZAN</w:t>
      </w:r>
      <w:r>
        <w:rPr>
          <w:rFonts w:ascii="Verdana" w:hAnsi="Verdana" w:cs="Tahoma"/>
          <w:b w:val="0"/>
          <w:bCs/>
          <w:sz w:val="20"/>
        </w:rPr>
        <w:t xml:space="preserve">IA SPEŁNIANIA WARUNKÓW UDZIAŁU </w:t>
      </w:r>
      <w:r w:rsidRPr="00DC7E23">
        <w:rPr>
          <w:rFonts w:ascii="Verdana" w:hAnsi="Verdana" w:cs="Tahoma"/>
          <w:b w:val="0"/>
          <w:bCs/>
          <w:sz w:val="20"/>
        </w:rPr>
        <w:t>W POSTĘPOWANIU)</w:t>
      </w:r>
    </w:p>
    <w:p w:rsidR="00BF53EE" w:rsidRPr="00CC3E14" w:rsidRDefault="00732111" w:rsidP="00362DBF">
      <w:pPr>
        <w:pStyle w:val="Tekstpodstawowy"/>
        <w:ind w:left="2124" w:hanging="1698"/>
        <w:jc w:val="center"/>
        <w:rPr>
          <w:rFonts w:ascii="Verdana" w:hAnsi="Verdana" w:cs="Tahoma"/>
          <w:b w:val="0"/>
          <w:bCs/>
          <w:sz w:val="20"/>
          <w:vertAlign w:val="superscript"/>
        </w:rPr>
      </w:pPr>
      <w:r w:rsidRPr="00CC3E14">
        <w:rPr>
          <w:rFonts w:ascii="Verdana" w:hAnsi="Verdana" w:cs="Tahoma"/>
          <w:b w:val="0"/>
          <w:bCs/>
          <w:sz w:val="20"/>
        </w:rPr>
        <w:t>ZP/PN/17/2021</w:t>
      </w:r>
      <w:r w:rsidR="00BF53EE" w:rsidRPr="00CC3E14">
        <w:rPr>
          <w:rFonts w:ascii="Verdana" w:hAnsi="Verdana" w:cs="Tahoma"/>
          <w:b w:val="0"/>
          <w:bCs/>
          <w:sz w:val="20"/>
        </w:rPr>
        <w:t>/WTR</w:t>
      </w:r>
    </w:p>
    <w:p w:rsidR="00BF53EE" w:rsidRPr="00A948D0" w:rsidRDefault="00BF53EE" w:rsidP="00BF53EE">
      <w:pPr>
        <w:pStyle w:val="Tekstpodstawowy"/>
        <w:rPr>
          <w:rFonts w:ascii="Verdana" w:hAnsi="Verdana" w:cs="Tahoma"/>
          <w:b w:val="0"/>
          <w:bCs/>
          <w:sz w:val="20"/>
        </w:rPr>
      </w:pPr>
    </w:p>
    <w:tbl>
      <w:tblPr>
        <w:tblW w:w="9626" w:type="dxa"/>
        <w:jc w:val="center"/>
        <w:tblInd w:w="-488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2"/>
        <w:gridCol w:w="6520"/>
        <w:gridCol w:w="2544"/>
      </w:tblGrid>
      <w:tr w:rsidR="00BF53EE" w:rsidRPr="00A948D0" w:rsidTr="002E0A14">
        <w:trPr>
          <w:trHeight w:val="1191"/>
          <w:jc w:val="center"/>
        </w:trPr>
        <w:tc>
          <w:tcPr>
            <w:tcW w:w="562"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L.p.</w:t>
            </w:r>
          </w:p>
        </w:tc>
        <w:tc>
          <w:tcPr>
            <w:tcW w:w="6520"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Nazwa</w:t>
            </w:r>
          </w:p>
        </w:tc>
        <w:tc>
          <w:tcPr>
            <w:tcW w:w="2544" w:type="dxa"/>
            <w:tcBorders>
              <w:top w:val="single" w:sz="4" w:space="0" w:color="auto"/>
              <w:left w:val="single" w:sz="4" w:space="0" w:color="auto"/>
              <w:bottom w:val="single" w:sz="4" w:space="0" w:color="auto"/>
              <w:right w:val="single" w:sz="4" w:space="0" w:color="auto"/>
            </w:tcBorders>
            <w:shd w:val="clear" w:color="auto" w:fill="D9D9D9"/>
            <w:vAlign w:val="center"/>
          </w:tcPr>
          <w:p w:rsidR="00BF53EE" w:rsidRPr="00A948D0" w:rsidRDefault="00BF53EE" w:rsidP="002E0A14">
            <w:pPr>
              <w:jc w:val="center"/>
              <w:rPr>
                <w:rFonts w:ascii="Verdana" w:hAnsi="Verdana" w:cs="Arial"/>
                <w:sz w:val="16"/>
              </w:rPr>
            </w:pPr>
            <w:r w:rsidRPr="00A948D0">
              <w:rPr>
                <w:rFonts w:ascii="Verdana" w:hAnsi="Verdana" w:cs="Arial"/>
                <w:sz w:val="16"/>
              </w:rPr>
              <w:t>Podstawa dysponowania</w:t>
            </w:r>
            <w:r w:rsidRPr="00A948D0">
              <w:rPr>
                <w:rFonts w:ascii="Verdana" w:hAnsi="Verdana" w:cs="Arial"/>
                <w:b/>
                <w:sz w:val="16"/>
                <w:vertAlign w:val="superscript"/>
              </w:rPr>
              <w:t>2</w:t>
            </w:r>
          </w:p>
        </w:tc>
      </w:tr>
      <w:tr w:rsidR="00BF53EE" w:rsidRPr="00A948D0" w:rsidTr="002E0A14">
        <w:trPr>
          <w:jc w:val="center"/>
        </w:trPr>
        <w:tc>
          <w:tcPr>
            <w:tcW w:w="562"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1</w:t>
            </w:r>
          </w:p>
        </w:tc>
        <w:tc>
          <w:tcPr>
            <w:tcW w:w="6520"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2</w:t>
            </w:r>
          </w:p>
        </w:tc>
        <w:tc>
          <w:tcPr>
            <w:tcW w:w="2544" w:type="dxa"/>
            <w:tcBorders>
              <w:top w:val="single" w:sz="4" w:space="0" w:color="auto"/>
              <w:left w:val="single" w:sz="4" w:space="0" w:color="auto"/>
              <w:bottom w:val="single" w:sz="4" w:space="0" w:color="auto"/>
              <w:right w:val="single" w:sz="4" w:space="0" w:color="auto"/>
            </w:tcBorders>
            <w:shd w:val="clear" w:color="auto" w:fill="F3F3F3"/>
          </w:tcPr>
          <w:p w:rsidR="00BF53EE" w:rsidRPr="00A948D0" w:rsidRDefault="00BF53EE" w:rsidP="002E0A14">
            <w:pPr>
              <w:jc w:val="center"/>
              <w:rPr>
                <w:rFonts w:ascii="Verdana" w:hAnsi="Verdana" w:cs="Arial"/>
                <w:b/>
                <w:sz w:val="16"/>
                <w:szCs w:val="16"/>
              </w:rPr>
            </w:pPr>
            <w:r w:rsidRPr="00A948D0">
              <w:rPr>
                <w:rFonts w:ascii="Verdana" w:hAnsi="Verdana" w:cs="Arial"/>
                <w:b/>
                <w:sz w:val="16"/>
                <w:szCs w:val="16"/>
              </w:rPr>
              <w:t>3</w:t>
            </w:r>
          </w:p>
        </w:tc>
      </w:tr>
      <w:tr w:rsidR="00BF53EE" w:rsidRPr="00A948D0" w:rsidTr="002E0A14">
        <w:trPr>
          <w:trHeight w:val="629"/>
          <w:jc w:val="center"/>
        </w:trPr>
        <w:tc>
          <w:tcPr>
            <w:tcW w:w="9626" w:type="dxa"/>
            <w:gridSpan w:val="3"/>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autoSpaceDE w:val="0"/>
              <w:autoSpaceDN w:val="0"/>
              <w:adjustRightInd w:val="0"/>
              <w:jc w:val="center"/>
              <w:rPr>
                <w:rFonts w:ascii="Verdana" w:hAnsi="Verdana" w:cs="Arial"/>
                <w:i/>
                <w:iCs/>
                <w:sz w:val="18"/>
                <w:szCs w:val="18"/>
              </w:rPr>
            </w:pPr>
            <w:r w:rsidRPr="00A948D0">
              <w:rPr>
                <w:rFonts w:ascii="Verdana" w:hAnsi="Verdana" w:cs="Arial"/>
                <w:b/>
                <w:iCs/>
                <w:sz w:val="18"/>
                <w:szCs w:val="18"/>
              </w:rPr>
              <w:t>Na potwierdzenie spełniania warunku w zakresie Zadania nr 1</w:t>
            </w:r>
          </w:p>
        </w:tc>
      </w:tr>
      <w:tr w:rsidR="00BF53EE" w:rsidRPr="00A948D0" w:rsidTr="002E0A14">
        <w:trPr>
          <w:trHeight w:val="695"/>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1</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20"/>
                <w:szCs w:val="20"/>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9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2</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16"/>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0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3</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16"/>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t>4</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sz w:val="20"/>
                <w:szCs w:val="20"/>
              </w:rPr>
            </w:pPr>
            <w:r>
              <w:rPr>
                <w:rFonts w:ascii="Verdana" w:hAnsi="Verdana"/>
                <w:sz w:val="20"/>
                <w:szCs w:val="20"/>
              </w:rPr>
              <w:t>dra</w:t>
            </w:r>
            <w:r w:rsidR="002C4F7A">
              <w:rPr>
                <w:rFonts w:ascii="Verdana" w:hAnsi="Verdana"/>
                <w:sz w:val="20"/>
                <w:szCs w:val="20"/>
              </w:rPr>
              <w:t xml:space="preserve">bina rozkładana o długości </w:t>
            </w:r>
            <w:r>
              <w:rPr>
                <w:rFonts w:ascii="Verdana" w:hAnsi="Verdana"/>
                <w:sz w:val="20"/>
                <w:szCs w:val="20"/>
              </w:rPr>
              <w:t>3 m</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Default="00BF53EE" w:rsidP="002E0A14">
            <w:pPr>
              <w:jc w:val="center"/>
              <w:rPr>
                <w:rFonts w:ascii="Verdana" w:hAnsi="Verdana"/>
                <w:sz w:val="16"/>
              </w:rPr>
            </w:pPr>
            <w:r>
              <w:rPr>
                <w:rFonts w:ascii="Verdana" w:hAnsi="Verdana"/>
                <w:sz w:val="16"/>
              </w:rPr>
              <w:t>5</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sz w:val="20"/>
                <w:szCs w:val="20"/>
              </w:rPr>
            </w:pPr>
            <w:r>
              <w:rPr>
                <w:rFonts w:ascii="Verdana" w:hAnsi="Verdana"/>
                <w:sz w:val="20"/>
                <w:szCs w:val="20"/>
              </w:rPr>
              <w:t>dra</w:t>
            </w:r>
            <w:r w:rsidR="002C4F7A">
              <w:rPr>
                <w:rFonts w:ascii="Verdana" w:hAnsi="Verdana"/>
                <w:sz w:val="20"/>
                <w:szCs w:val="20"/>
              </w:rPr>
              <w:t xml:space="preserve">bina rozkładana o długości </w:t>
            </w:r>
            <w:r>
              <w:rPr>
                <w:rFonts w:ascii="Verdana" w:hAnsi="Verdana"/>
                <w:sz w:val="20"/>
                <w:szCs w:val="20"/>
              </w:rPr>
              <w:t>5 m</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t>6</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sz w:val="20"/>
                <w:szCs w:val="20"/>
              </w:rPr>
            </w:pPr>
            <w:r w:rsidRPr="00A948D0">
              <w:rPr>
                <w:rFonts w:ascii="Verdana" w:hAnsi="Verdana"/>
                <w:sz w:val="20"/>
                <w:szCs w:val="20"/>
              </w:rPr>
              <w:t>telefon</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93"/>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t>7</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225E72" w:rsidRDefault="00E65182" w:rsidP="00E65182">
            <w:pPr>
              <w:spacing w:after="0" w:line="240" w:lineRule="auto"/>
              <w:jc w:val="both"/>
              <w:rPr>
                <w:rFonts w:ascii="Verdana" w:hAnsi="Verdana"/>
                <w:sz w:val="20"/>
                <w:szCs w:val="20"/>
              </w:rPr>
            </w:pPr>
            <w:r w:rsidRPr="00225E72">
              <w:rPr>
                <w:rFonts w:ascii="Verdana" w:hAnsi="Verdana"/>
                <w:sz w:val="20"/>
                <w:szCs w:val="20"/>
              </w:rPr>
              <w:t xml:space="preserve">kopiarka (drukarka) o minimalnej rozdzielczości kopiowania/ drukowania 2400x600 </w:t>
            </w:r>
            <w:proofErr w:type="spellStart"/>
            <w:r w:rsidRPr="00225E72">
              <w:rPr>
                <w:rFonts w:ascii="Verdana" w:hAnsi="Verdana"/>
                <w:sz w:val="20"/>
                <w:szCs w:val="20"/>
              </w:rPr>
              <w:t>dpi</w:t>
            </w:r>
            <w:proofErr w:type="spellEnd"/>
            <w:r w:rsidRPr="00225E72">
              <w:rPr>
                <w:rFonts w:ascii="Verdana" w:hAnsi="Verdana"/>
                <w:sz w:val="20"/>
                <w:szCs w:val="20"/>
              </w:rPr>
              <w:t xml:space="preserve">, umożliwiającymi kopiowanie </w:t>
            </w:r>
            <w:r w:rsidRPr="00225E72">
              <w:rPr>
                <w:rFonts w:ascii="Verdana" w:hAnsi="Verdana"/>
                <w:sz w:val="20"/>
                <w:szCs w:val="20"/>
              </w:rPr>
              <w:br/>
              <w:t>i drukowanie w kolorze rozkładów jazdy i informacji pasażerskich (drukowanie z pliku PDF).</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93"/>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t>8</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225E72" w:rsidRDefault="00E65182" w:rsidP="00E65182">
            <w:pPr>
              <w:spacing w:after="0" w:line="240" w:lineRule="auto"/>
              <w:jc w:val="both"/>
              <w:rPr>
                <w:rFonts w:ascii="Verdana" w:hAnsi="Verdana"/>
                <w:sz w:val="20"/>
                <w:szCs w:val="20"/>
              </w:rPr>
            </w:pPr>
            <w:r w:rsidRPr="00225E72">
              <w:rPr>
                <w:rFonts w:ascii="Verdana" w:hAnsi="Verdana"/>
                <w:sz w:val="20"/>
                <w:szCs w:val="20"/>
              </w:rPr>
              <w:t xml:space="preserve">kopiarka (drukarka) o minimalnej rozdzielczości kopiowania/ drukowania 2400x600 </w:t>
            </w:r>
            <w:proofErr w:type="spellStart"/>
            <w:r w:rsidRPr="00225E72">
              <w:rPr>
                <w:rFonts w:ascii="Verdana" w:hAnsi="Verdana"/>
                <w:sz w:val="20"/>
                <w:szCs w:val="20"/>
              </w:rPr>
              <w:t>dpi</w:t>
            </w:r>
            <w:proofErr w:type="spellEnd"/>
            <w:r w:rsidRPr="00225E72">
              <w:rPr>
                <w:rFonts w:ascii="Verdana" w:hAnsi="Verdana"/>
                <w:sz w:val="20"/>
                <w:szCs w:val="20"/>
              </w:rPr>
              <w:t xml:space="preserve">, umożliwiającymi kopiowanie </w:t>
            </w:r>
            <w:r w:rsidRPr="00225E72">
              <w:rPr>
                <w:rFonts w:ascii="Verdana" w:hAnsi="Verdana"/>
                <w:sz w:val="20"/>
                <w:szCs w:val="20"/>
              </w:rPr>
              <w:br/>
              <w:t>i drukowanie w kolorze rozkładów jazdy i informacji pasażerskich (drukowanie z pliku PDF).</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93"/>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t>9</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225E72" w:rsidRDefault="00E65182" w:rsidP="00E65182">
            <w:pPr>
              <w:spacing w:after="0" w:line="240" w:lineRule="auto"/>
              <w:jc w:val="both"/>
              <w:rPr>
                <w:rFonts w:ascii="Verdana" w:hAnsi="Verdana"/>
                <w:sz w:val="20"/>
                <w:szCs w:val="20"/>
              </w:rPr>
            </w:pPr>
            <w:r w:rsidRPr="00225E72">
              <w:rPr>
                <w:rFonts w:ascii="Verdana" w:hAnsi="Verdana"/>
                <w:sz w:val="20"/>
                <w:szCs w:val="20"/>
              </w:rPr>
              <w:t>komputer ze stałym dostępem i łączem do Internetu umożliwiającym odbiór poczty elektronicznej i pobieranie rozkładów jazdy i informacji pasażerskich w pliku PDF.</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39"/>
          <w:jc w:val="center"/>
        </w:trPr>
        <w:tc>
          <w:tcPr>
            <w:tcW w:w="9626" w:type="dxa"/>
            <w:gridSpan w:val="3"/>
            <w:tcBorders>
              <w:top w:val="single" w:sz="4" w:space="0" w:color="auto"/>
              <w:left w:val="single" w:sz="4" w:space="0" w:color="auto"/>
              <w:bottom w:val="single" w:sz="4" w:space="0" w:color="auto"/>
              <w:right w:val="single" w:sz="4" w:space="0" w:color="auto"/>
            </w:tcBorders>
            <w:shd w:val="clear" w:color="auto" w:fill="F3F3F3"/>
            <w:vAlign w:val="center"/>
          </w:tcPr>
          <w:p w:rsidR="00BF53EE" w:rsidRDefault="00BF53EE" w:rsidP="00A3496E">
            <w:pPr>
              <w:autoSpaceDE w:val="0"/>
              <w:autoSpaceDN w:val="0"/>
              <w:adjustRightInd w:val="0"/>
              <w:rPr>
                <w:rFonts w:ascii="Verdana" w:hAnsi="Verdana" w:cs="Arial"/>
                <w:b/>
                <w:iCs/>
                <w:sz w:val="18"/>
                <w:szCs w:val="18"/>
              </w:rPr>
            </w:pPr>
          </w:p>
          <w:p w:rsidR="00BF53EE" w:rsidRPr="00A948D0" w:rsidRDefault="00BF53EE" w:rsidP="002E0A14">
            <w:pPr>
              <w:autoSpaceDE w:val="0"/>
              <w:autoSpaceDN w:val="0"/>
              <w:adjustRightInd w:val="0"/>
              <w:jc w:val="center"/>
              <w:rPr>
                <w:rFonts w:ascii="Verdana" w:hAnsi="Verdana" w:cs="Arial"/>
                <w:i/>
                <w:iCs/>
                <w:sz w:val="18"/>
                <w:szCs w:val="18"/>
              </w:rPr>
            </w:pPr>
            <w:r w:rsidRPr="00A948D0">
              <w:rPr>
                <w:rFonts w:ascii="Verdana" w:hAnsi="Verdana" w:cs="Arial"/>
                <w:b/>
                <w:iCs/>
                <w:sz w:val="18"/>
                <w:szCs w:val="18"/>
              </w:rPr>
              <w:t>Na potwierdzenie spełniania warunku w zakresie Zadania nr 2</w:t>
            </w:r>
          </w:p>
        </w:tc>
      </w:tr>
      <w:tr w:rsidR="00BF53EE" w:rsidRPr="00A948D0" w:rsidTr="002E0A14">
        <w:trPr>
          <w:trHeight w:val="695"/>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1</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20"/>
                <w:szCs w:val="20"/>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69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2</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16"/>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0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sidRPr="00A948D0">
              <w:rPr>
                <w:rFonts w:ascii="Verdana" w:hAnsi="Verdana"/>
                <w:sz w:val="16"/>
              </w:rPr>
              <w:t>3</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BF53EE" w:rsidP="002E0A14">
            <w:pPr>
              <w:rPr>
                <w:rFonts w:ascii="Verdana" w:hAnsi="Verdana"/>
                <w:b/>
                <w:sz w:val="16"/>
                <w:vertAlign w:val="superscript"/>
              </w:rPr>
            </w:pPr>
            <w:r w:rsidRPr="00A948D0">
              <w:rPr>
                <w:rFonts w:ascii="Verdana" w:hAnsi="Verdana"/>
                <w:sz w:val="20"/>
                <w:szCs w:val="20"/>
              </w:rPr>
              <w:t>samochód osobowy / samochód osobowo ciężarowy / samochód dostawczy</w:t>
            </w:r>
            <w:r w:rsidRPr="00A948D0">
              <w:rPr>
                <w:rFonts w:ascii="Verdana" w:hAnsi="Verdana"/>
                <w:b/>
                <w:sz w:val="20"/>
                <w:szCs w:val="20"/>
                <w:vertAlign w:val="superscript"/>
              </w:rPr>
              <w:t>3</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BF53EE" w:rsidP="002E0A14">
            <w:pPr>
              <w:jc w:val="center"/>
              <w:rPr>
                <w:rFonts w:ascii="Verdana" w:hAnsi="Verdana"/>
                <w:sz w:val="16"/>
              </w:rPr>
            </w:pPr>
            <w:r>
              <w:rPr>
                <w:rFonts w:ascii="Verdana" w:hAnsi="Verdana"/>
                <w:sz w:val="16"/>
              </w:rPr>
              <w:lastRenderedPageBreak/>
              <w:t>4</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E65182" w:rsidP="00624089">
            <w:pPr>
              <w:rPr>
                <w:rFonts w:ascii="Verdana" w:hAnsi="Verdana"/>
                <w:sz w:val="20"/>
                <w:szCs w:val="20"/>
              </w:rPr>
            </w:pPr>
            <w:r>
              <w:rPr>
                <w:rFonts w:ascii="Verdana" w:hAnsi="Verdana"/>
                <w:sz w:val="20"/>
                <w:szCs w:val="20"/>
              </w:rPr>
              <w:t>drabina rozkładana o długości 3 m</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A948D0" w:rsidRDefault="00225E72" w:rsidP="002E0A14">
            <w:pPr>
              <w:jc w:val="center"/>
              <w:rPr>
                <w:rFonts w:ascii="Verdana" w:hAnsi="Verdana"/>
                <w:sz w:val="16"/>
              </w:rPr>
            </w:pPr>
            <w:r>
              <w:rPr>
                <w:rFonts w:ascii="Verdana" w:hAnsi="Verdana"/>
                <w:sz w:val="16"/>
              </w:rPr>
              <w:t>5</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A948D0" w:rsidRDefault="00E65182" w:rsidP="002E0A14">
            <w:pPr>
              <w:rPr>
                <w:rFonts w:ascii="Verdana" w:hAnsi="Verdana"/>
                <w:sz w:val="20"/>
                <w:szCs w:val="20"/>
              </w:rPr>
            </w:pPr>
            <w:r>
              <w:rPr>
                <w:rFonts w:ascii="Verdana" w:hAnsi="Verdana"/>
                <w:sz w:val="20"/>
                <w:szCs w:val="20"/>
              </w:rPr>
              <w:t>drabina rozkładana o długości 5 m</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A3496E" w:rsidRDefault="00BF53EE" w:rsidP="00E65182">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BF53EE" w:rsidRPr="00A3496E" w:rsidRDefault="00BF53EE" w:rsidP="00E65182">
            <w:pPr>
              <w:spacing w:after="0" w:line="240" w:lineRule="auto"/>
              <w:jc w:val="center"/>
              <w:rPr>
                <w:rFonts w:ascii="Verdana" w:hAnsi="Verdana" w:cs="Arial"/>
                <w:b/>
                <w:iCs/>
                <w:sz w:val="16"/>
                <w:szCs w:val="16"/>
                <w:vertAlign w:val="superscript"/>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A4004E" w:rsidRPr="00A948D0" w:rsidTr="002E0A14">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A4004E" w:rsidRDefault="00A4004E" w:rsidP="002E0A14">
            <w:pPr>
              <w:jc w:val="center"/>
              <w:rPr>
                <w:rFonts w:ascii="Verdana" w:hAnsi="Verdana"/>
                <w:sz w:val="16"/>
              </w:rPr>
            </w:pPr>
            <w:r>
              <w:rPr>
                <w:rFonts w:ascii="Verdana" w:hAnsi="Verdana"/>
                <w:sz w:val="16"/>
              </w:rPr>
              <w:t>6</w:t>
            </w:r>
          </w:p>
        </w:tc>
        <w:tc>
          <w:tcPr>
            <w:tcW w:w="6520" w:type="dxa"/>
            <w:tcBorders>
              <w:top w:val="single" w:sz="4" w:space="0" w:color="auto"/>
              <w:left w:val="single" w:sz="4" w:space="0" w:color="auto"/>
              <w:bottom w:val="single" w:sz="4" w:space="0" w:color="auto"/>
              <w:right w:val="single" w:sz="4" w:space="0" w:color="auto"/>
            </w:tcBorders>
            <w:vAlign w:val="center"/>
          </w:tcPr>
          <w:p w:rsidR="00A4004E" w:rsidRDefault="00A4004E" w:rsidP="002E0A14">
            <w:pPr>
              <w:rPr>
                <w:rFonts w:ascii="Verdana" w:hAnsi="Verdana"/>
                <w:sz w:val="20"/>
                <w:szCs w:val="20"/>
              </w:rPr>
            </w:pPr>
            <w:r>
              <w:rPr>
                <w:rFonts w:ascii="Verdana" w:hAnsi="Verdana"/>
                <w:sz w:val="20"/>
                <w:szCs w:val="20"/>
              </w:rPr>
              <w:t>telefon</w:t>
            </w:r>
          </w:p>
        </w:tc>
        <w:tc>
          <w:tcPr>
            <w:tcW w:w="2544" w:type="dxa"/>
            <w:tcBorders>
              <w:top w:val="single" w:sz="4" w:space="0" w:color="auto"/>
              <w:left w:val="single" w:sz="4" w:space="0" w:color="auto"/>
              <w:bottom w:val="single" w:sz="4" w:space="0" w:color="auto"/>
              <w:right w:val="single" w:sz="4" w:space="0" w:color="auto"/>
            </w:tcBorders>
            <w:vAlign w:val="center"/>
          </w:tcPr>
          <w:p w:rsidR="00A4004E" w:rsidRPr="00A3496E" w:rsidRDefault="00A4004E" w:rsidP="00A4004E">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A4004E" w:rsidRPr="00A3496E" w:rsidRDefault="00A4004E" w:rsidP="00A4004E">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sidRPr="00A3496E">
              <w:rPr>
                <w:rFonts w:ascii="Verdana" w:hAnsi="Verdana" w:cs="Arial"/>
                <w:b/>
                <w:iCs/>
                <w:sz w:val="16"/>
                <w:szCs w:val="16"/>
                <w:vertAlign w:val="superscript"/>
              </w:rPr>
              <w:t>3</w:t>
            </w:r>
          </w:p>
        </w:tc>
      </w:tr>
      <w:tr w:rsidR="00BF53EE" w:rsidRPr="002C4F7A" w:rsidTr="002E0A14">
        <w:trPr>
          <w:trHeight w:val="693"/>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2C4F7A" w:rsidRDefault="00F258CF" w:rsidP="002E0A14">
            <w:pPr>
              <w:jc w:val="center"/>
              <w:rPr>
                <w:rFonts w:ascii="Verdana" w:hAnsi="Verdana"/>
                <w:sz w:val="16"/>
              </w:rPr>
            </w:pPr>
            <w:r>
              <w:rPr>
                <w:rFonts w:ascii="Verdana" w:hAnsi="Verdana"/>
                <w:sz w:val="16"/>
              </w:rPr>
              <w:t>7</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225E72" w:rsidRDefault="00E65182" w:rsidP="00624089">
            <w:pPr>
              <w:spacing w:after="0" w:line="240" w:lineRule="auto"/>
              <w:jc w:val="both"/>
              <w:rPr>
                <w:rFonts w:ascii="Verdana" w:hAnsi="Verdana"/>
                <w:sz w:val="20"/>
                <w:szCs w:val="20"/>
              </w:rPr>
            </w:pPr>
            <w:r w:rsidRPr="00225E72">
              <w:rPr>
                <w:rFonts w:ascii="Verdana" w:hAnsi="Verdana"/>
                <w:sz w:val="20"/>
                <w:szCs w:val="20"/>
              </w:rPr>
              <w:t xml:space="preserve">kopiarka (drukarka) o minimalnej rozdzielczości kopiowania/ drukowania 2400x600 </w:t>
            </w:r>
            <w:proofErr w:type="spellStart"/>
            <w:r w:rsidRPr="00225E72">
              <w:rPr>
                <w:rFonts w:ascii="Verdana" w:hAnsi="Verdana"/>
                <w:sz w:val="20"/>
                <w:szCs w:val="20"/>
              </w:rPr>
              <w:t>dpi</w:t>
            </w:r>
            <w:proofErr w:type="spellEnd"/>
            <w:r w:rsidRPr="00225E72">
              <w:rPr>
                <w:rFonts w:ascii="Verdana" w:hAnsi="Verdana"/>
                <w:sz w:val="20"/>
                <w:szCs w:val="20"/>
              </w:rPr>
              <w:t xml:space="preserve">, umożliwiającymi kopiowanie </w:t>
            </w:r>
            <w:r w:rsidRPr="00225E72">
              <w:rPr>
                <w:rFonts w:ascii="Verdana" w:hAnsi="Verdana"/>
                <w:sz w:val="20"/>
                <w:szCs w:val="20"/>
              </w:rPr>
              <w:br/>
              <w:t>i drukowanie w kolorze rozkładów jazdy i informacji pasażerskich (drukowanie z pliku PDF).</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2C4F7A" w:rsidRDefault="00BF53EE" w:rsidP="00E6518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Zasób własny / oddany do</w:t>
            </w:r>
          </w:p>
          <w:p w:rsidR="00BF53EE" w:rsidRPr="002C4F7A" w:rsidRDefault="00BF53EE" w:rsidP="00E6518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dyspozycji</w:t>
            </w:r>
            <w:r w:rsidRPr="002C4F7A">
              <w:rPr>
                <w:rFonts w:ascii="Verdana" w:hAnsi="Verdana" w:cs="Arial"/>
                <w:iCs/>
                <w:sz w:val="16"/>
                <w:szCs w:val="16"/>
                <w:vertAlign w:val="superscript"/>
              </w:rPr>
              <w:t>3</w:t>
            </w:r>
          </w:p>
        </w:tc>
      </w:tr>
      <w:tr w:rsidR="00BF53EE" w:rsidRPr="002C4F7A" w:rsidTr="00225E72">
        <w:trPr>
          <w:trHeight w:val="1112"/>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BF53EE" w:rsidRPr="002C4F7A" w:rsidRDefault="00F258CF" w:rsidP="002E0A14">
            <w:pPr>
              <w:jc w:val="center"/>
              <w:rPr>
                <w:rFonts w:ascii="Verdana" w:hAnsi="Verdana"/>
                <w:sz w:val="16"/>
              </w:rPr>
            </w:pPr>
            <w:r>
              <w:rPr>
                <w:rFonts w:ascii="Verdana" w:hAnsi="Verdana"/>
                <w:sz w:val="16"/>
              </w:rPr>
              <w:t>8</w:t>
            </w:r>
          </w:p>
        </w:tc>
        <w:tc>
          <w:tcPr>
            <w:tcW w:w="6520" w:type="dxa"/>
            <w:tcBorders>
              <w:top w:val="single" w:sz="4" w:space="0" w:color="auto"/>
              <w:left w:val="single" w:sz="4" w:space="0" w:color="auto"/>
              <w:bottom w:val="single" w:sz="4" w:space="0" w:color="auto"/>
              <w:right w:val="single" w:sz="4" w:space="0" w:color="auto"/>
            </w:tcBorders>
            <w:vAlign w:val="center"/>
          </w:tcPr>
          <w:p w:rsidR="00BF53EE" w:rsidRPr="00225E72" w:rsidRDefault="00E65182" w:rsidP="002E0A14">
            <w:pPr>
              <w:rPr>
                <w:rFonts w:ascii="Verdana" w:hAnsi="Verdana"/>
                <w:sz w:val="20"/>
                <w:szCs w:val="20"/>
              </w:rPr>
            </w:pPr>
            <w:r w:rsidRPr="00225E72">
              <w:rPr>
                <w:rFonts w:ascii="Verdana" w:hAnsi="Verdana"/>
                <w:sz w:val="20"/>
                <w:szCs w:val="20"/>
              </w:rPr>
              <w:t xml:space="preserve">kopiarka (drukarka) o minimalnej rozdzielczości kopiowania/ drukowania 2400x600 </w:t>
            </w:r>
            <w:proofErr w:type="spellStart"/>
            <w:r w:rsidRPr="00225E72">
              <w:rPr>
                <w:rFonts w:ascii="Verdana" w:hAnsi="Verdana"/>
                <w:sz w:val="20"/>
                <w:szCs w:val="20"/>
              </w:rPr>
              <w:t>dpi</w:t>
            </w:r>
            <w:proofErr w:type="spellEnd"/>
            <w:r w:rsidRPr="00225E72">
              <w:rPr>
                <w:rFonts w:ascii="Verdana" w:hAnsi="Verdana"/>
                <w:sz w:val="20"/>
                <w:szCs w:val="20"/>
              </w:rPr>
              <w:t xml:space="preserve">, umożliwiającymi kopiowanie </w:t>
            </w:r>
            <w:r w:rsidRPr="00225E72">
              <w:rPr>
                <w:rFonts w:ascii="Verdana" w:hAnsi="Verdana"/>
                <w:sz w:val="20"/>
                <w:szCs w:val="20"/>
              </w:rPr>
              <w:br/>
              <w:t>i drukowanie w kolorze rozkładów jazdy i informacji pasażerskich (drukowanie z pliku PDF).</w:t>
            </w:r>
          </w:p>
        </w:tc>
        <w:tc>
          <w:tcPr>
            <w:tcW w:w="2544" w:type="dxa"/>
            <w:tcBorders>
              <w:top w:val="single" w:sz="4" w:space="0" w:color="auto"/>
              <w:left w:val="single" w:sz="4" w:space="0" w:color="auto"/>
              <w:bottom w:val="single" w:sz="4" w:space="0" w:color="auto"/>
              <w:right w:val="single" w:sz="4" w:space="0" w:color="auto"/>
            </w:tcBorders>
            <w:vAlign w:val="center"/>
          </w:tcPr>
          <w:p w:rsidR="00BF53EE" w:rsidRPr="002C4F7A" w:rsidRDefault="00BF53EE" w:rsidP="00E6518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Zasób własny / oddany do</w:t>
            </w:r>
          </w:p>
          <w:p w:rsidR="00BF53EE" w:rsidRPr="002C4F7A" w:rsidRDefault="00BF53EE" w:rsidP="00E6518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dyspozycji</w:t>
            </w:r>
            <w:r w:rsidRPr="002C4F7A">
              <w:rPr>
                <w:rFonts w:ascii="Verdana" w:hAnsi="Verdana" w:cs="Arial"/>
                <w:iCs/>
                <w:sz w:val="16"/>
                <w:szCs w:val="16"/>
                <w:vertAlign w:val="superscript"/>
              </w:rPr>
              <w:t>3</w:t>
            </w:r>
          </w:p>
        </w:tc>
      </w:tr>
      <w:tr w:rsidR="00E65182" w:rsidRPr="002C4F7A" w:rsidTr="00335F6D">
        <w:trPr>
          <w:trHeight w:val="87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E65182" w:rsidRPr="002C4F7A" w:rsidRDefault="00F258CF" w:rsidP="002E0A14">
            <w:pPr>
              <w:jc w:val="center"/>
              <w:rPr>
                <w:rFonts w:ascii="Verdana" w:hAnsi="Verdana"/>
                <w:sz w:val="16"/>
              </w:rPr>
            </w:pPr>
            <w:r>
              <w:rPr>
                <w:rFonts w:ascii="Verdana" w:hAnsi="Verdana"/>
                <w:sz w:val="16"/>
              </w:rPr>
              <w:t>9</w:t>
            </w:r>
          </w:p>
        </w:tc>
        <w:tc>
          <w:tcPr>
            <w:tcW w:w="6520" w:type="dxa"/>
            <w:tcBorders>
              <w:top w:val="single" w:sz="4" w:space="0" w:color="auto"/>
              <w:left w:val="single" w:sz="4" w:space="0" w:color="auto"/>
              <w:bottom w:val="single" w:sz="4" w:space="0" w:color="auto"/>
              <w:right w:val="single" w:sz="4" w:space="0" w:color="auto"/>
            </w:tcBorders>
            <w:vAlign w:val="center"/>
          </w:tcPr>
          <w:p w:rsidR="00E65182" w:rsidRPr="00225E72" w:rsidRDefault="00225E72" w:rsidP="002E0A14">
            <w:pPr>
              <w:rPr>
                <w:rFonts w:ascii="Verdana" w:hAnsi="Verdana"/>
                <w:sz w:val="20"/>
                <w:szCs w:val="20"/>
              </w:rPr>
            </w:pPr>
            <w:r w:rsidRPr="00225E72">
              <w:rPr>
                <w:rFonts w:ascii="Verdana" w:hAnsi="Verdana"/>
                <w:sz w:val="20"/>
                <w:szCs w:val="20"/>
              </w:rPr>
              <w:t>komputer ze stałym dostępem i łączem do Internetu umożliwiającym odbiór poczty elektronicznej i pobieranie rozkładów jazdy i informacji pasażerskich w pliku PDF.</w:t>
            </w:r>
          </w:p>
        </w:tc>
        <w:tc>
          <w:tcPr>
            <w:tcW w:w="2544" w:type="dxa"/>
            <w:tcBorders>
              <w:top w:val="single" w:sz="4" w:space="0" w:color="auto"/>
              <w:left w:val="single" w:sz="4" w:space="0" w:color="auto"/>
              <w:bottom w:val="single" w:sz="4" w:space="0" w:color="auto"/>
              <w:right w:val="single" w:sz="4" w:space="0" w:color="auto"/>
            </w:tcBorders>
            <w:vAlign w:val="center"/>
          </w:tcPr>
          <w:p w:rsidR="00225E72" w:rsidRPr="002C4F7A" w:rsidRDefault="00225E72" w:rsidP="00225E7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Zasób własny / oddany do</w:t>
            </w:r>
          </w:p>
          <w:p w:rsidR="00E65182" w:rsidRPr="002C4F7A" w:rsidRDefault="00225E72" w:rsidP="00225E72">
            <w:pPr>
              <w:autoSpaceDE w:val="0"/>
              <w:autoSpaceDN w:val="0"/>
              <w:adjustRightInd w:val="0"/>
              <w:spacing w:after="0" w:line="240" w:lineRule="auto"/>
              <w:jc w:val="center"/>
              <w:rPr>
                <w:rFonts w:ascii="Verdana" w:hAnsi="Verdana" w:cs="Arial"/>
                <w:i/>
                <w:iCs/>
                <w:sz w:val="16"/>
                <w:szCs w:val="16"/>
              </w:rPr>
            </w:pPr>
            <w:r w:rsidRPr="002C4F7A">
              <w:rPr>
                <w:rFonts w:ascii="Verdana" w:hAnsi="Verdana" w:cs="Arial"/>
                <w:i/>
                <w:iCs/>
                <w:sz w:val="16"/>
                <w:szCs w:val="16"/>
              </w:rPr>
              <w:t>dyspozycji</w:t>
            </w:r>
            <w:r w:rsidRPr="002C4F7A">
              <w:rPr>
                <w:rFonts w:ascii="Verdana" w:hAnsi="Verdana" w:cs="Arial"/>
                <w:iCs/>
                <w:sz w:val="16"/>
                <w:szCs w:val="16"/>
                <w:vertAlign w:val="superscript"/>
              </w:rPr>
              <w:t>3</w:t>
            </w:r>
          </w:p>
        </w:tc>
      </w:tr>
    </w:tbl>
    <w:p w:rsidR="00BF53EE" w:rsidRPr="00A948D0" w:rsidRDefault="00BF53EE" w:rsidP="00BF53EE">
      <w:pPr>
        <w:pStyle w:val="Tekstpodstawowy"/>
        <w:rPr>
          <w:rFonts w:ascii="Verdana" w:hAnsi="Verdana" w:cs="Tahoma"/>
          <w:b w:val="0"/>
          <w:sz w:val="20"/>
        </w:rPr>
      </w:pPr>
    </w:p>
    <w:p w:rsidR="00BF53EE" w:rsidRDefault="00BF53EE" w:rsidP="002538F4">
      <w:pPr>
        <w:pStyle w:val="Standard"/>
      </w:pPr>
      <w:r w:rsidRPr="00A948D0">
        <w:t>UWAGA: Wykonawca jest zobowiązany wypełnić wszystkie rubryki podając kompletne, jednoznaczne i nie budzące wątpliwości informacje, z których wynikać będzie spełnianie opisanego warunku dysponowania osobami.</w:t>
      </w:r>
    </w:p>
    <w:p w:rsidR="00BF53EE" w:rsidRPr="00A948D0" w:rsidRDefault="00BF53EE" w:rsidP="002538F4">
      <w:pPr>
        <w:pStyle w:val="Standard"/>
      </w:pPr>
    </w:p>
    <w:p w:rsidR="00BF53EE" w:rsidRPr="000D4F49" w:rsidRDefault="00EC2CF5" w:rsidP="00BF53EE">
      <w:pPr>
        <w:ind w:left="4956"/>
        <w:rPr>
          <w:rFonts w:ascii="Verdana" w:hAnsi="Verdana" w:cs="Arial"/>
          <w:b/>
          <w:bCs/>
          <w:sz w:val="20"/>
        </w:rPr>
      </w:pPr>
      <w:r>
        <w:rPr>
          <w:rFonts w:ascii="Verdana" w:hAnsi="Verdana" w:cs="Arial"/>
          <w:b/>
          <w:bCs/>
          <w:sz w:val="20"/>
        </w:rPr>
        <w:t xml:space="preserve">   </w:t>
      </w:r>
      <w:r w:rsidR="00BF53EE" w:rsidRPr="000D4F49">
        <w:rPr>
          <w:rFonts w:ascii="Verdana" w:hAnsi="Verdana" w:cs="Arial"/>
          <w:b/>
          <w:bCs/>
          <w:sz w:val="20"/>
        </w:rPr>
        <w:t>Upełnomocniony przedstawiciel</w:t>
      </w:r>
    </w:p>
    <w:p w:rsidR="00BF53EE" w:rsidRPr="000D4F49" w:rsidRDefault="00BF53EE" w:rsidP="00A3496E">
      <w:pPr>
        <w:ind w:left="5671"/>
        <w:rPr>
          <w:rFonts w:ascii="Verdana" w:hAnsi="Verdana" w:cs="Arial"/>
          <w:sz w:val="20"/>
        </w:rPr>
      </w:pPr>
      <w:r w:rsidRPr="000D4F49">
        <w:rPr>
          <w:rFonts w:ascii="Verdana" w:hAnsi="Verdana" w:cs="Arial"/>
          <w:b/>
          <w:bCs/>
          <w:sz w:val="20"/>
        </w:rPr>
        <w:t xml:space="preserve">     </w:t>
      </w:r>
      <w:r w:rsidR="00EC2CF5">
        <w:rPr>
          <w:rFonts w:ascii="Verdana" w:hAnsi="Verdana" w:cs="Arial"/>
          <w:b/>
          <w:bCs/>
          <w:sz w:val="20"/>
        </w:rPr>
        <w:t xml:space="preserve">    </w:t>
      </w:r>
      <w:r w:rsidRPr="000D4F49">
        <w:rPr>
          <w:rFonts w:ascii="Verdana" w:hAnsi="Verdana" w:cs="Arial"/>
          <w:b/>
          <w:bCs/>
          <w:sz w:val="20"/>
        </w:rPr>
        <w:t>Wykonawcy</w:t>
      </w:r>
      <w:r w:rsidRPr="000D4F49">
        <w:rPr>
          <w:rFonts w:ascii="Verdana" w:hAnsi="Verdana" w:cs="Arial"/>
          <w:sz w:val="20"/>
        </w:rPr>
        <w:t>:</w:t>
      </w:r>
    </w:p>
    <w:p w:rsidR="00BF53EE" w:rsidRPr="000D4F49" w:rsidRDefault="00BF53EE" w:rsidP="00BF53EE">
      <w:pPr>
        <w:rPr>
          <w:rFonts w:ascii="Verdana" w:hAnsi="Verdana" w:cs="Arial"/>
          <w:sz w:val="20"/>
        </w:rPr>
      </w:pPr>
    </w:p>
    <w:p w:rsidR="00BF53EE" w:rsidRPr="000D4F49" w:rsidRDefault="00BF53EE" w:rsidP="00BF53EE">
      <w:pPr>
        <w:ind w:left="4248" w:firstLine="708"/>
        <w:rPr>
          <w:rFonts w:ascii="Verdana" w:hAnsi="Verdana" w:cs="Arial"/>
          <w:sz w:val="20"/>
        </w:rPr>
      </w:pPr>
      <w:r w:rsidRPr="000D4F49">
        <w:rPr>
          <w:rFonts w:ascii="Verdana" w:hAnsi="Verdana" w:cs="Arial"/>
          <w:sz w:val="20"/>
        </w:rPr>
        <w:t>........................................................</w:t>
      </w:r>
    </w:p>
    <w:p w:rsidR="00BF53EE" w:rsidRPr="000D4F49" w:rsidRDefault="00BF53EE" w:rsidP="00A3496E">
      <w:pPr>
        <w:ind w:left="5671" w:firstLine="701"/>
        <w:rPr>
          <w:rFonts w:ascii="Verdana" w:hAnsi="Verdana" w:cs="Arial"/>
          <w:sz w:val="20"/>
        </w:rPr>
      </w:pPr>
      <w:r w:rsidRPr="000D4F49">
        <w:rPr>
          <w:rFonts w:ascii="Verdana" w:hAnsi="Verdana" w:cs="Arial"/>
          <w:sz w:val="20"/>
        </w:rPr>
        <w:t xml:space="preserve"> (podpis)</w:t>
      </w:r>
    </w:p>
    <w:p w:rsidR="00BF53EE" w:rsidRDefault="00BF53EE" w:rsidP="00BF53EE">
      <w:pPr>
        <w:rPr>
          <w:rFonts w:ascii="Verdana" w:hAnsi="Verdana" w:cs="Arial"/>
          <w:sz w:val="20"/>
        </w:rPr>
      </w:pPr>
    </w:p>
    <w:p w:rsidR="00485CF0" w:rsidRDefault="00485CF0" w:rsidP="00BF53EE">
      <w:pPr>
        <w:rPr>
          <w:rFonts w:ascii="Verdana" w:hAnsi="Verdana" w:cs="Arial"/>
          <w:sz w:val="20"/>
        </w:rPr>
      </w:pPr>
    </w:p>
    <w:p w:rsidR="00485CF0" w:rsidRDefault="00485CF0" w:rsidP="00BF53EE">
      <w:pPr>
        <w:rPr>
          <w:rFonts w:ascii="Verdana" w:hAnsi="Verdana" w:cs="Arial"/>
          <w:sz w:val="20"/>
        </w:rPr>
      </w:pPr>
    </w:p>
    <w:p w:rsidR="00485CF0" w:rsidRPr="000D4F49" w:rsidRDefault="00485CF0" w:rsidP="00BF53EE">
      <w:pPr>
        <w:rPr>
          <w:rFonts w:ascii="Verdana" w:hAnsi="Verdana" w:cs="Arial"/>
          <w:sz w:val="20"/>
        </w:rPr>
      </w:pPr>
    </w:p>
    <w:p w:rsidR="00BF53EE" w:rsidRPr="00A948D0" w:rsidRDefault="00BF53EE" w:rsidP="00BF53EE">
      <w:pPr>
        <w:pStyle w:val="14StanowiskoPodpisujacego"/>
        <w:rPr>
          <w:rFonts w:cs="Tahoma"/>
          <w:szCs w:val="24"/>
        </w:rPr>
      </w:pPr>
    </w:p>
    <w:p w:rsidR="00BF53EE" w:rsidRPr="00A948D0" w:rsidRDefault="00BF53EE" w:rsidP="00EA0FD4">
      <w:pPr>
        <w:spacing w:after="0" w:line="240" w:lineRule="auto"/>
        <w:jc w:val="both"/>
        <w:rPr>
          <w:rFonts w:ascii="Verdana" w:hAnsi="Verdana" w:cs="Tahoma"/>
          <w:sz w:val="16"/>
          <w:szCs w:val="16"/>
        </w:rPr>
      </w:pPr>
      <w:r w:rsidRPr="00A948D0">
        <w:rPr>
          <w:rFonts w:ascii="Verdana" w:hAnsi="Verdana" w:cs="Tahoma"/>
          <w:b/>
          <w:sz w:val="16"/>
        </w:rPr>
        <w:t>1</w:t>
      </w:r>
      <w:r w:rsidRPr="00A948D0">
        <w:rPr>
          <w:rFonts w:ascii="Verdana" w:hAnsi="Verdana" w:cs="Tahoma"/>
          <w:sz w:val="16"/>
        </w:rPr>
        <w:t xml:space="preserve"> </w:t>
      </w:r>
      <w:r>
        <w:rPr>
          <w:rFonts w:ascii="Verdana" w:hAnsi="Verdana" w:cs="Tahoma"/>
          <w:sz w:val="16"/>
        </w:rPr>
        <w:t>–</w:t>
      </w:r>
      <w:r w:rsidRPr="00A948D0">
        <w:rPr>
          <w:rFonts w:ascii="Verdana" w:hAnsi="Verdana" w:cs="Tahoma"/>
          <w:sz w:val="16"/>
        </w:rPr>
        <w:t xml:space="preserve"> </w:t>
      </w:r>
      <w:r w:rsidRPr="00A948D0">
        <w:rPr>
          <w:rFonts w:ascii="Verdana" w:hAnsi="Verdana" w:cs="Tahoma"/>
          <w:sz w:val="16"/>
          <w:szCs w:val="16"/>
        </w:rPr>
        <w:t>treść</w:t>
      </w:r>
      <w:r>
        <w:rPr>
          <w:rFonts w:ascii="Verdana" w:hAnsi="Verdana" w:cs="Tahoma"/>
          <w:sz w:val="16"/>
          <w:szCs w:val="16"/>
        </w:rPr>
        <w:t xml:space="preserve"> </w:t>
      </w:r>
      <w:r w:rsidRPr="00A948D0">
        <w:rPr>
          <w:rFonts w:ascii="Verdana" w:hAnsi="Verdana" w:cs="Tahoma"/>
          <w:sz w:val="16"/>
          <w:szCs w:val="16"/>
        </w:rPr>
        <w:t>Wykazu może być dowolnie modyfikowana przez Wykonawcę</w:t>
      </w:r>
    </w:p>
    <w:p w:rsidR="008B224A" w:rsidRPr="00A75402" w:rsidRDefault="00BF53EE" w:rsidP="00EA0FD4">
      <w:pPr>
        <w:spacing w:after="0" w:line="240" w:lineRule="auto"/>
        <w:jc w:val="both"/>
        <w:rPr>
          <w:rFonts w:ascii="Verdana" w:hAnsi="Verdana" w:cs="Tahoma"/>
          <w:sz w:val="16"/>
        </w:rPr>
      </w:pPr>
      <w:r w:rsidRPr="00A948D0">
        <w:rPr>
          <w:rFonts w:ascii="Verdana" w:hAnsi="Verdana" w:cs="Tahoma"/>
          <w:b/>
          <w:sz w:val="16"/>
          <w:szCs w:val="16"/>
        </w:rPr>
        <w:t>2</w:t>
      </w:r>
      <w:r w:rsidRPr="00A948D0">
        <w:rPr>
          <w:rFonts w:ascii="Verdana" w:hAnsi="Verdana" w:cs="Tahoma"/>
          <w:sz w:val="16"/>
          <w:szCs w:val="16"/>
        </w:rPr>
        <w:t xml:space="preserve"> – </w:t>
      </w:r>
      <w:r w:rsidR="008B224A" w:rsidRPr="00A75402">
        <w:rPr>
          <w:rFonts w:ascii="Verdana" w:hAnsi="Verdana" w:cs="Tahoma"/>
          <w:sz w:val="16"/>
          <w:szCs w:val="18"/>
        </w:rPr>
        <w:t xml:space="preserve">na podstawie delegacji ustawowej określonej w art. 118 ust. 3 ustawy Prawo zamówień publicznych do wykazu należy dołączyć w szczególności </w:t>
      </w:r>
      <w:r w:rsidR="008B224A" w:rsidRPr="00A75402">
        <w:rPr>
          <w:rFonts w:ascii="Verdana" w:hAnsi="Verdana" w:cs="Tahoma"/>
          <w:sz w:val="16"/>
        </w:rPr>
        <w:t>zobowiązania innych podmiotów do oddania Wykonawcy do dyspozycji niezbędnych zasobów z zakresu doświadczenia na potrzeby wykonania zamówienia</w:t>
      </w:r>
    </w:p>
    <w:p w:rsidR="00BF53EE" w:rsidRPr="00B71973" w:rsidRDefault="00BF53EE" w:rsidP="00EA0FD4">
      <w:pPr>
        <w:spacing w:after="0" w:line="240" w:lineRule="auto"/>
        <w:jc w:val="both"/>
        <w:rPr>
          <w:rFonts w:ascii="Verdana" w:hAnsi="Verdana" w:cs="Tahoma"/>
          <w:sz w:val="16"/>
          <w:szCs w:val="18"/>
        </w:rPr>
      </w:pPr>
      <w:r w:rsidRPr="00A948D0">
        <w:rPr>
          <w:rFonts w:ascii="Verdana" w:hAnsi="Verdana" w:cs="Tahoma"/>
          <w:b/>
          <w:sz w:val="16"/>
        </w:rPr>
        <w:t xml:space="preserve">3 </w:t>
      </w:r>
      <w:r>
        <w:rPr>
          <w:rFonts w:ascii="Verdana" w:hAnsi="Verdana" w:cs="Tahoma"/>
          <w:sz w:val="16"/>
        </w:rPr>
        <w:t>–</w:t>
      </w:r>
      <w:r w:rsidRPr="00A948D0">
        <w:rPr>
          <w:rFonts w:ascii="Verdana" w:hAnsi="Verdana" w:cs="Tahoma"/>
          <w:sz w:val="16"/>
        </w:rPr>
        <w:t xml:space="preserve"> </w:t>
      </w:r>
      <w:r w:rsidRPr="00A948D0">
        <w:rPr>
          <w:rFonts w:ascii="Verdana" w:hAnsi="Verdana" w:cs="Arial"/>
          <w:sz w:val="16"/>
          <w:szCs w:val="16"/>
        </w:rPr>
        <w:t>niewłaściwe</w:t>
      </w:r>
      <w:r>
        <w:rPr>
          <w:rFonts w:ascii="Verdana" w:hAnsi="Verdana" w:cs="Arial"/>
          <w:sz w:val="16"/>
          <w:szCs w:val="16"/>
        </w:rPr>
        <w:t xml:space="preserve"> </w:t>
      </w:r>
      <w:r w:rsidRPr="00A948D0">
        <w:rPr>
          <w:rFonts w:ascii="Verdana" w:hAnsi="Verdana" w:cs="Tahoma"/>
          <w:sz w:val="16"/>
          <w:szCs w:val="18"/>
        </w:rPr>
        <w:t>skreślić</w:t>
      </w:r>
    </w:p>
    <w:p w:rsidR="00BF53EE" w:rsidRDefault="00BF53EE" w:rsidP="00BF53EE">
      <w:pPr>
        <w:jc w:val="right"/>
        <w:rPr>
          <w:rFonts w:ascii="Verdana" w:hAnsi="Verdana" w:cs="Arial"/>
          <w:b/>
          <w:sz w:val="20"/>
        </w:rPr>
      </w:pPr>
    </w:p>
    <w:p w:rsidR="00BF53EE" w:rsidRDefault="00BF53EE" w:rsidP="00BF53EE">
      <w:pPr>
        <w:jc w:val="right"/>
        <w:rPr>
          <w:rFonts w:ascii="Verdana" w:hAnsi="Verdana" w:cs="Arial"/>
          <w:b/>
          <w:sz w:val="20"/>
        </w:rPr>
      </w:pPr>
    </w:p>
    <w:p w:rsidR="00BF53EE" w:rsidRDefault="00BF53EE" w:rsidP="00BF53EE">
      <w:pPr>
        <w:jc w:val="right"/>
        <w:rPr>
          <w:rFonts w:ascii="Verdana" w:hAnsi="Verdana" w:cs="Arial"/>
          <w:b/>
          <w:sz w:val="20"/>
        </w:rPr>
      </w:pPr>
    </w:p>
    <w:p w:rsidR="00BF53EE" w:rsidRDefault="00BF53EE" w:rsidP="00BF53EE">
      <w:pPr>
        <w:jc w:val="right"/>
        <w:rPr>
          <w:rFonts w:ascii="Verdana" w:hAnsi="Verdana" w:cs="Arial"/>
          <w:b/>
          <w:sz w:val="20"/>
        </w:rPr>
      </w:pPr>
    </w:p>
    <w:p w:rsidR="00BF53EE" w:rsidRDefault="00BF53EE" w:rsidP="00BF53EE">
      <w:pPr>
        <w:jc w:val="right"/>
        <w:rPr>
          <w:rFonts w:ascii="Verdana" w:hAnsi="Verdana" w:cs="Arial"/>
          <w:b/>
          <w:sz w:val="20"/>
        </w:rPr>
      </w:pPr>
    </w:p>
    <w:p w:rsidR="00EA0FD4" w:rsidRDefault="00EA0FD4" w:rsidP="00BF53EE">
      <w:pPr>
        <w:jc w:val="right"/>
        <w:rPr>
          <w:rFonts w:ascii="Verdana" w:hAnsi="Verdana" w:cs="Arial"/>
          <w:b/>
          <w:sz w:val="20"/>
        </w:rPr>
      </w:pPr>
    </w:p>
    <w:p w:rsidR="00EA0FD4" w:rsidRDefault="00EA0FD4" w:rsidP="00BF53EE">
      <w:pPr>
        <w:jc w:val="right"/>
        <w:rPr>
          <w:rFonts w:ascii="Verdana" w:hAnsi="Verdana" w:cs="Arial"/>
          <w:b/>
          <w:sz w:val="20"/>
        </w:rPr>
      </w:pPr>
    </w:p>
    <w:p w:rsidR="00BF53EE" w:rsidRDefault="00BF53EE" w:rsidP="00A3496E">
      <w:pPr>
        <w:rPr>
          <w:rFonts w:ascii="Verdana" w:hAnsi="Verdana" w:cs="Arial"/>
          <w:b/>
          <w:sz w:val="20"/>
        </w:rPr>
      </w:pPr>
    </w:p>
    <w:p w:rsidR="00BF53EE" w:rsidRPr="00A3496E" w:rsidRDefault="00BF53EE" w:rsidP="00A3496E">
      <w:pPr>
        <w:jc w:val="right"/>
        <w:rPr>
          <w:rFonts w:ascii="Verdana" w:hAnsi="Verdana" w:cs="Arial"/>
          <w:b/>
          <w:sz w:val="20"/>
        </w:rPr>
      </w:pPr>
      <w:r>
        <w:rPr>
          <w:rFonts w:ascii="Verdana" w:hAnsi="Verdana" w:cs="Arial"/>
          <w:b/>
          <w:sz w:val="20"/>
        </w:rPr>
        <w:t>Załącznik nr 6</w:t>
      </w:r>
      <w:r w:rsidR="00A3496E">
        <w:rPr>
          <w:rFonts w:ascii="Verdana" w:hAnsi="Verdana" w:cs="Arial"/>
          <w:b/>
          <w:sz w:val="20"/>
        </w:rPr>
        <w:t xml:space="preserve"> do SWZ</w:t>
      </w:r>
    </w:p>
    <w:p w:rsidR="00BF53EE" w:rsidRPr="000D4F49" w:rsidRDefault="00BF53EE" w:rsidP="00BF53EE">
      <w:pPr>
        <w:jc w:val="both"/>
      </w:pPr>
    </w:p>
    <w:p w:rsidR="00EC1585" w:rsidRPr="00A36194" w:rsidRDefault="00EC1585" w:rsidP="00EC1585">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sidRPr="00A36194">
        <w:rPr>
          <w:rFonts w:ascii="Verdana" w:hAnsi="Verdana" w:cs="Arial"/>
          <w:caps/>
          <w:color w:val="000000" w:themeColor="text1"/>
          <w:sz w:val="20"/>
          <w:szCs w:val="20"/>
          <w:vertAlign w:val="superscript"/>
        </w:rPr>
        <w:t>1</w:t>
      </w:r>
    </w:p>
    <w:p w:rsidR="00EC1585" w:rsidRDefault="00EC1585" w:rsidP="00EC1585">
      <w:pPr>
        <w:autoSpaceDE w:val="0"/>
        <w:autoSpaceDN w:val="0"/>
        <w:adjustRightInd w:val="0"/>
        <w:spacing w:line="360" w:lineRule="auto"/>
        <w:jc w:val="both"/>
        <w:rPr>
          <w:rFonts w:ascii="Verdana" w:hAnsi="Verdana"/>
          <w:sz w:val="20"/>
          <w:szCs w:val="20"/>
        </w:rPr>
      </w:pPr>
    </w:p>
    <w:p w:rsidR="00EC1585" w:rsidRDefault="00EC1585" w:rsidP="00EC1585">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EC1585" w:rsidRPr="000D4F49" w:rsidRDefault="00EC1585" w:rsidP="00EC1585">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EC1585" w:rsidRDefault="00EC1585" w:rsidP="00EC1585">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EC1585" w:rsidRPr="00D0510B" w:rsidRDefault="00EC1585" w:rsidP="00EC1585">
      <w:pPr>
        <w:autoSpaceDE w:val="0"/>
        <w:autoSpaceDN w:val="0"/>
        <w:adjustRightInd w:val="0"/>
        <w:spacing w:after="0" w:line="240" w:lineRule="auto"/>
        <w:jc w:val="center"/>
        <w:rPr>
          <w:rFonts w:ascii="Verdana" w:hAnsi="Verdana"/>
          <w:sz w:val="16"/>
          <w:szCs w:val="16"/>
        </w:rPr>
      </w:pPr>
    </w:p>
    <w:p w:rsidR="00EC1585" w:rsidRPr="002F18A5" w:rsidRDefault="00EC1585" w:rsidP="00EC1585">
      <w:pPr>
        <w:jc w:val="both"/>
        <w:rPr>
          <w:rFonts w:ascii="Verdana" w:hAnsi="Verdana"/>
          <w:b/>
          <w:bCs/>
          <w:sz w:val="20"/>
          <w:szCs w:val="20"/>
        </w:rPr>
      </w:pPr>
      <w:r w:rsidRPr="000D4F49">
        <w:rPr>
          <w:rFonts w:ascii="Verdana" w:hAnsi="Verdana"/>
          <w:sz w:val="20"/>
          <w:szCs w:val="20"/>
        </w:rPr>
        <w:t xml:space="preserve">niezbędne zasoby, na okres korzystania z nich przy realizacji zamówienia pn.: </w:t>
      </w:r>
      <w:r w:rsidRPr="00826F88">
        <w:rPr>
          <w:rFonts w:ascii="Verdana" w:hAnsi="Verdana"/>
          <w:b/>
          <w:bCs/>
          <w:sz w:val="20"/>
          <w:szCs w:val="20"/>
        </w:rPr>
        <w:t>„</w:t>
      </w:r>
      <w:r>
        <w:rPr>
          <w:rFonts w:ascii="Verdana" w:hAnsi="Verdana" w:cs="Calibri"/>
          <w:b/>
          <w:bCs/>
          <w:sz w:val="20"/>
          <w:szCs w:val="20"/>
        </w:rPr>
        <w:t>Obsługa przystanków w zakresie wywieszania rozkładów jazdy i informacji pasażerskich</w:t>
      </w:r>
      <w:r w:rsidRPr="00826F88">
        <w:rPr>
          <w:rFonts w:ascii="Verdana" w:hAnsi="Verdana"/>
          <w:b/>
          <w:sz w:val="20"/>
          <w:szCs w:val="20"/>
        </w:rPr>
        <w:t xml:space="preserve">” </w:t>
      </w:r>
      <w:r w:rsidRPr="009A30AA">
        <w:rPr>
          <w:rFonts w:ascii="Verdana" w:hAnsi="Verdana"/>
          <w:sz w:val="20"/>
          <w:szCs w:val="20"/>
        </w:rPr>
        <w:t xml:space="preserve">o </w:t>
      </w:r>
      <w:r w:rsidRPr="009A30AA">
        <w:rPr>
          <w:rFonts w:ascii="Verdana" w:hAnsi="Verdana" w:cs="Verdana"/>
          <w:sz w:val="20"/>
          <w:szCs w:val="20"/>
        </w:rPr>
        <w:t>znaku</w:t>
      </w:r>
      <w:r w:rsidRPr="009A30AA">
        <w:rPr>
          <w:rFonts w:ascii="Verdana" w:hAnsi="Verdana"/>
          <w:b/>
          <w:bCs/>
          <w:sz w:val="20"/>
          <w:szCs w:val="20"/>
        </w:rPr>
        <w:t xml:space="preserve"> </w:t>
      </w:r>
      <w:r w:rsidRPr="00826F88">
        <w:rPr>
          <w:rFonts w:ascii="Verdana" w:hAnsi="Verdana"/>
          <w:b/>
          <w:bCs/>
          <w:sz w:val="20"/>
          <w:szCs w:val="20"/>
        </w:rPr>
        <w:t>ZP/PN/</w:t>
      </w:r>
      <w:r>
        <w:rPr>
          <w:rFonts w:ascii="Verdana" w:hAnsi="Verdana"/>
          <w:b/>
          <w:bCs/>
          <w:sz w:val="20"/>
          <w:szCs w:val="20"/>
        </w:rPr>
        <w:t>17</w:t>
      </w:r>
      <w:r w:rsidRPr="00826F88">
        <w:rPr>
          <w:rFonts w:ascii="Verdana" w:hAnsi="Verdana"/>
          <w:b/>
          <w:bCs/>
          <w:sz w:val="20"/>
          <w:szCs w:val="20"/>
        </w:rPr>
        <w:t>/2021/W</w:t>
      </w:r>
      <w:r>
        <w:rPr>
          <w:rFonts w:ascii="Verdana" w:hAnsi="Verdana"/>
          <w:b/>
          <w:bCs/>
          <w:sz w:val="20"/>
          <w:szCs w:val="20"/>
        </w:rPr>
        <w:t>TR</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EC1585" w:rsidRPr="000D4F49" w:rsidRDefault="00EC1585" w:rsidP="00EC158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EC1585" w:rsidRDefault="00EC1585" w:rsidP="00EC158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EC1585" w:rsidRPr="000D4F49" w:rsidRDefault="00EC1585" w:rsidP="00EC158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EC1585" w:rsidRDefault="00EC1585" w:rsidP="00EC158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EC1585" w:rsidRDefault="00EC1585" w:rsidP="00EC158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EC1585" w:rsidRDefault="00EC1585" w:rsidP="00EC158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EC1585" w:rsidRDefault="00EC1585" w:rsidP="00EC158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EC1585" w:rsidRDefault="00EC1585" w:rsidP="00EC158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EC1585" w:rsidRPr="00EC1585" w:rsidRDefault="00EC1585" w:rsidP="00EC1585">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EC1585" w:rsidRDefault="00EC1585" w:rsidP="00EC1585">
      <w:pPr>
        <w:pStyle w:val="14StanowiskoPodpisujacego"/>
        <w:ind w:right="70"/>
        <w:rPr>
          <w:b/>
          <w:sz w:val="16"/>
        </w:rPr>
      </w:pPr>
    </w:p>
    <w:p w:rsidR="00EC1585" w:rsidRDefault="00EC1585" w:rsidP="00EC1585">
      <w:pPr>
        <w:pStyle w:val="14StanowiskoPodpisujacego"/>
        <w:ind w:right="70"/>
        <w:rPr>
          <w:b/>
          <w:sz w:val="16"/>
        </w:rPr>
      </w:pPr>
    </w:p>
    <w:p w:rsidR="00EC1585" w:rsidRDefault="00EC1585" w:rsidP="00EC1585">
      <w:pPr>
        <w:pStyle w:val="14StanowiskoPodpisujacego"/>
        <w:ind w:right="70"/>
        <w:rPr>
          <w:b/>
          <w:sz w:val="16"/>
        </w:rPr>
      </w:pPr>
    </w:p>
    <w:p w:rsidR="00EC1585" w:rsidRPr="00E9507D" w:rsidDel="0007089B" w:rsidRDefault="00EC1585" w:rsidP="00EC1585">
      <w:pPr>
        <w:pStyle w:val="14StanowiskoPodpisujacego"/>
        <w:ind w:right="70"/>
        <w:rPr>
          <w:del w:id="0" w:author="umelra01" w:date="2021-03-18T08:49:00Z"/>
          <w:sz w:val="16"/>
        </w:rPr>
      </w:pPr>
      <w:r w:rsidRPr="00350A5F">
        <w:rPr>
          <w:b/>
          <w:sz w:val="16"/>
        </w:rPr>
        <w:t xml:space="preserve">1 </w:t>
      </w:r>
      <w:r w:rsidRPr="00350A5F">
        <w:rPr>
          <w:sz w:val="16"/>
        </w:rPr>
        <w:t>– treść oświadczenia może być dowolnie modyfikowana</w:t>
      </w:r>
      <w:del w:id="1" w:author="umelra01" w:date="2021-03-18T08:50:00Z">
        <w:r w:rsidRPr="00350A5F" w:rsidDel="0007089B">
          <w:rPr>
            <w:sz w:val="16"/>
          </w:rPr>
          <w:delText xml:space="preserve"> </w:delText>
        </w:r>
      </w:del>
    </w:p>
    <w:p w:rsidR="00EC1585" w:rsidRPr="00D10522" w:rsidRDefault="00EC1585" w:rsidP="00EC1585">
      <w:pPr>
        <w:pStyle w:val="14StanowiskoPodpisujacego"/>
        <w:ind w:right="70"/>
        <w:rPr>
          <w:sz w:val="16"/>
        </w:rPr>
      </w:pPr>
    </w:p>
    <w:p w:rsidR="00732111" w:rsidRDefault="00732111" w:rsidP="00BF53EE">
      <w:pPr>
        <w:ind w:left="4680"/>
        <w:jc w:val="center"/>
        <w:rPr>
          <w:rFonts w:ascii="Verdana" w:hAnsi="Verdana" w:cs="Arial"/>
          <w:b/>
          <w:bCs/>
          <w:sz w:val="20"/>
        </w:rPr>
      </w:pPr>
    </w:p>
    <w:p w:rsidR="00BF53EE" w:rsidRPr="000D4F49" w:rsidRDefault="00BF53EE" w:rsidP="00732111">
      <w:pPr>
        <w:ind w:left="4680"/>
        <w:jc w:val="center"/>
        <w:rPr>
          <w:rFonts w:ascii="Verdana" w:hAnsi="Verdana" w:cs="Arial"/>
          <w:sz w:val="20"/>
        </w:rPr>
      </w:pPr>
      <w:r w:rsidRPr="000D4F49">
        <w:rPr>
          <w:rFonts w:ascii="Verdana" w:hAnsi="Verdana" w:cs="Arial"/>
          <w:b/>
          <w:bCs/>
          <w:sz w:val="20"/>
        </w:rPr>
        <w:t>Upełnomocniony przedstawiciel podmiotu udostępniającego zasoby Wykonawcy</w:t>
      </w:r>
      <w:r w:rsidRPr="000D4F49">
        <w:rPr>
          <w:rFonts w:ascii="Verdana" w:hAnsi="Verdana" w:cs="Arial"/>
          <w:sz w:val="20"/>
        </w:rPr>
        <w:t>:</w:t>
      </w:r>
    </w:p>
    <w:p w:rsidR="00BF53EE" w:rsidRPr="000D4F49" w:rsidRDefault="00BF53EE" w:rsidP="00BF53EE">
      <w:pPr>
        <w:ind w:left="4248" w:firstLine="708"/>
        <w:rPr>
          <w:rFonts w:ascii="Verdana" w:hAnsi="Verdana" w:cs="Arial"/>
          <w:sz w:val="20"/>
        </w:rPr>
      </w:pPr>
      <w:r w:rsidRPr="000D4F49">
        <w:rPr>
          <w:rFonts w:ascii="Verdana" w:hAnsi="Verdana" w:cs="Arial"/>
          <w:sz w:val="20"/>
        </w:rPr>
        <w:t>...................................................</w:t>
      </w:r>
    </w:p>
    <w:p w:rsidR="00BF53EE" w:rsidRPr="000D4F49" w:rsidRDefault="00BF53EE" w:rsidP="00BF53EE">
      <w:pPr>
        <w:ind w:left="5671"/>
        <w:rPr>
          <w:rFonts w:ascii="Verdana" w:hAnsi="Verdana" w:cs="Arial"/>
          <w:sz w:val="20"/>
        </w:rPr>
      </w:pPr>
      <w:r w:rsidRPr="000D4F49">
        <w:rPr>
          <w:rFonts w:ascii="Verdana" w:hAnsi="Verdana" w:cs="Arial"/>
          <w:sz w:val="20"/>
        </w:rPr>
        <w:t xml:space="preserve"> </w:t>
      </w:r>
      <w:r w:rsidR="00732111">
        <w:rPr>
          <w:rFonts w:ascii="Verdana" w:hAnsi="Verdana" w:cs="Arial"/>
          <w:sz w:val="20"/>
        </w:rPr>
        <w:tab/>
      </w:r>
      <w:r w:rsidRPr="000D4F49">
        <w:rPr>
          <w:rFonts w:ascii="Verdana" w:hAnsi="Verdana" w:cs="Arial"/>
          <w:sz w:val="20"/>
        </w:rPr>
        <w:t>(podpis)</w:t>
      </w:r>
    </w:p>
    <w:p w:rsidR="00BF53EE" w:rsidRPr="00BF53EE" w:rsidRDefault="00BF53EE" w:rsidP="00BF53EE"/>
    <w:sectPr w:rsidR="00BF53EE" w:rsidRPr="00BF53EE"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182" w:rsidRDefault="00E65182" w:rsidP="003350A6">
      <w:pPr>
        <w:spacing w:after="0" w:line="240" w:lineRule="auto"/>
      </w:pPr>
      <w:r>
        <w:separator/>
      </w:r>
    </w:p>
  </w:endnote>
  <w:endnote w:type="continuationSeparator" w:id="1">
    <w:p w:rsidR="00E65182" w:rsidRDefault="00E65182"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E65182" w:rsidRDefault="00E65182" w:rsidP="00A23402">
        <w:pPr>
          <w:pStyle w:val="Stopka"/>
          <w:jc w:val="center"/>
        </w:pPr>
        <w:r>
          <w:t>__________________________________________________________________________________</w:t>
        </w:r>
      </w:p>
      <w:p w:rsidR="00E65182" w:rsidRDefault="00E65182"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E65182" w:rsidRDefault="00E65182" w:rsidP="00A23402">
        <w:pPr>
          <w:pStyle w:val="Stopka"/>
          <w:jc w:val="center"/>
          <w:rPr>
            <w:rFonts w:ascii="Verdana" w:hAnsi="Verdana" w:cs="Arial"/>
            <w:b/>
            <w:color w:val="FF0000"/>
            <w:sz w:val="16"/>
            <w:szCs w:val="18"/>
          </w:rPr>
        </w:pPr>
      </w:p>
      <w:p w:rsidR="00E65182" w:rsidRDefault="00E65182" w:rsidP="00A23402">
        <w:pPr>
          <w:pStyle w:val="Stopka"/>
        </w:pPr>
        <w:r>
          <w:t>ZP/PN/17/2021/WTR</w:t>
        </w:r>
        <w:r>
          <w:tab/>
        </w:r>
        <w:r>
          <w:tab/>
        </w:r>
      </w:p>
    </w:sdtContent>
  </w:sdt>
  <w:p w:rsidR="00E65182" w:rsidRDefault="00E6518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182" w:rsidRDefault="00E65182" w:rsidP="003350A6">
      <w:pPr>
        <w:spacing w:after="0" w:line="240" w:lineRule="auto"/>
      </w:pPr>
      <w:r>
        <w:separator/>
      </w:r>
    </w:p>
  </w:footnote>
  <w:footnote w:type="continuationSeparator" w:id="1">
    <w:p w:rsidR="00E65182" w:rsidRDefault="00E65182"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B1BB6"/>
    <w:multiLevelType w:val="hybridMultilevel"/>
    <w:tmpl w:val="BC385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52C06"/>
    <w:multiLevelType w:val="hybridMultilevel"/>
    <w:tmpl w:val="54FE2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3C524759"/>
    <w:multiLevelType w:val="hybridMultilevel"/>
    <w:tmpl w:val="B55AF56E"/>
    <w:lvl w:ilvl="0" w:tplc="04150001">
      <w:start w:val="1"/>
      <w:numFmt w:val="bullet"/>
      <w:lvlText w:val=""/>
      <w:lvlJc w:val="left"/>
      <w:pPr>
        <w:ind w:left="213" w:hanging="360"/>
      </w:pPr>
      <w:rPr>
        <w:rFonts w:ascii="Symbol" w:hAnsi="Symbol" w:hint="default"/>
      </w:rPr>
    </w:lvl>
    <w:lvl w:ilvl="1" w:tplc="04150003" w:tentative="1">
      <w:start w:val="1"/>
      <w:numFmt w:val="bullet"/>
      <w:lvlText w:val="o"/>
      <w:lvlJc w:val="left"/>
      <w:pPr>
        <w:ind w:left="933" w:hanging="360"/>
      </w:pPr>
      <w:rPr>
        <w:rFonts w:ascii="Courier New" w:hAnsi="Courier New" w:cs="Courier New" w:hint="default"/>
      </w:rPr>
    </w:lvl>
    <w:lvl w:ilvl="2" w:tplc="04150005" w:tentative="1">
      <w:start w:val="1"/>
      <w:numFmt w:val="bullet"/>
      <w:lvlText w:val=""/>
      <w:lvlJc w:val="left"/>
      <w:pPr>
        <w:ind w:left="1653" w:hanging="360"/>
      </w:pPr>
      <w:rPr>
        <w:rFonts w:ascii="Wingdings" w:hAnsi="Wingdings" w:hint="default"/>
      </w:rPr>
    </w:lvl>
    <w:lvl w:ilvl="3" w:tplc="04150001" w:tentative="1">
      <w:start w:val="1"/>
      <w:numFmt w:val="bullet"/>
      <w:lvlText w:val=""/>
      <w:lvlJc w:val="left"/>
      <w:pPr>
        <w:ind w:left="2373" w:hanging="360"/>
      </w:pPr>
      <w:rPr>
        <w:rFonts w:ascii="Symbol" w:hAnsi="Symbol" w:hint="default"/>
      </w:rPr>
    </w:lvl>
    <w:lvl w:ilvl="4" w:tplc="04150003" w:tentative="1">
      <w:start w:val="1"/>
      <w:numFmt w:val="bullet"/>
      <w:lvlText w:val="o"/>
      <w:lvlJc w:val="left"/>
      <w:pPr>
        <w:ind w:left="3093" w:hanging="360"/>
      </w:pPr>
      <w:rPr>
        <w:rFonts w:ascii="Courier New" w:hAnsi="Courier New" w:cs="Courier New" w:hint="default"/>
      </w:rPr>
    </w:lvl>
    <w:lvl w:ilvl="5" w:tplc="04150005" w:tentative="1">
      <w:start w:val="1"/>
      <w:numFmt w:val="bullet"/>
      <w:lvlText w:val=""/>
      <w:lvlJc w:val="left"/>
      <w:pPr>
        <w:ind w:left="3813" w:hanging="360"/>
      </w:pPr>
      <w:rPr>
        <w:rFonts w:ascii="Wingdings" w:hAnsi="Wingdings" w:hint="default"/>
      </w:rPr>
    </w:lvl>
    <w:lvl w:ilvl="6" w:tplc="04150001" w:tentative="1">
      <w:start w:val="1"/>
      <w:numFmt w:val="bullet"/>
      <w:lvlText w:val=""/>
      <w:lvlJc w:val="left"/>
      <w:pPr>
        <w:ind w:left="4533" w:hanging="360"/>
      </w:pPr>
      <w:rPr>
        <w:rFonts w:ascii="Symbol" w:hAnsi="Symbol" w:hint="default"/>
      </w:rPr>
    </w:lvl>
    <w:lvl w:ilvl="7" w:tplc="04150003" w:tentative="1">
      <w:start w:val="1"/>
      <w:numFmt w:val="bullet"/>
      <w:lvlText w:val="o"/>
      <w:lvlJc w:val="left"/>
      <w:pPr>
        <w:ind w:left="5253" w:hanging="360"/>
      </w:pPr>
      <w:rPr>
        <w:rFonts w:ascii="Courier New" w:hAnsi="Courier New" w:cs="Courier New" w:hint="default"/>
      </w:rPr>
    </w:lvl>
    <w:lvl w:ilvl="8" w:tplc="04150005" w:tentative="1">
      <w:start w:val="1"/>
      <w:numFmt w:val="bullet"/>
      <w:lvlText w:val=""/>
      <w:lvlJc w:val="left"/>
      <w:pPr>
        <w:ind w:left="5973" w:hanging="360"/>
      </w:pPr>
      <w:rPr>
        <w:rFonts w:ascii="Wingdings" w:hAnsi="Wingdings" w:hint="default"/>
      </w:rPr>
    </w:lvl>
  </w:abstractNum>
  <w:abstractNum w:abstractNumId="4">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D43819"/>
    <w:multiLevelType w:val="hybridMultilevel"/>
    <w:tmpl w:val="0050407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51E63DFF"/>
    <w:multiLevelType w:val="hybridMultilevel"/>
    <w:tmpl w:val="4C7A61DC"/>
    <w:lvl w:ilvl="0" w:tplc="04150001">
      <w:start w:val="1"/>
      <w:numFmt w:val="bullet"/>
      <w:lvlText w:val=""/>
      <w:lvlJc w:val="left"/>
      <w:pPr>
        <w:ind w:left="355" w:hanging="360"/>
      </w:pPr>
      <w:rPr>
        <w:rFonts w:ascii="Symbol" w:hAnsi="Symbol" w:hint="default"/>
      </w:rPr>
    </w:lvl>
    <w:lvl w:ilvl="1" w:tplc="04150003" w:tentative="1">
      <w:start w:val="1"/>
      <w:numFmt w:val="bullet"/>
      <w:lvlText w:val="o"/>
      <w:lvlJc w:val="left"/>
      <w:pPr>
        <w:ind w:left="1075" w:hanging="360"/>
      </w:pPr>
      <w:rPr>
        <w:rFonts w:ascii="Courier New" w:hAnsi="Courier New" w:cs="Courier New" w:hint="default"/>
      </w:rPr>
    </w:lvl>
    <w:lvl w:ilvl="2" w:tplc="04150005" w:tentative="1">
      <w:start w:val="1"/>
      <w:numFmt w:val="bullet"/>
      <w:lvlText w:val=""/>
      <w:lvlJc w:val="left"/>
      <w:pPr>
        <w:ind w:left="1795" w:hanging="360"/>
      </w:pPr>
      <w:rPr>
        <w:rFonts w:ascii="Wingdings" w:hAnsi="Wingdings" w:hint="default"/>
      </w:rPr>
    </w:lvl>
    <w:lvl w:ilvl="3" w:tplc="04150001" w:tentative="1">
      <w:start w:val="1"/>
      <w:numFmt w:val="bullet"/>
      <w:lvlText w:val=""/>
      <w:lvlJc w:val="left"/>
      <w:pPr>
        <w:ind w:left="2515" w:hanging="360"/>
      </w:pPr>
      <w:rPr>
        <w:rFonts w:ascii="Symbol" w:hAnsi="Symbol" w:hint="default"/>
      </w:rPr>
    </w:lvl>
    <w:lvl w:ilvl="4" w:tplc="04150003" w:tentative="1">
      <w:start w:val="1"/>
      <w:numFmt w:val="bullet"/>
      <w:lvlText w:val="o"/>
      <w:lvlJc w:val="left"/>
      <w:pPr>
        <w:ind w:left="3235" w:hanging="360"/>
      </w:pPr>
      <w:rPr>
        <w:rFonts w:ascii="Courier New" w:hAnsi="Courier New" w:cs="Courier New" w:hint="default"/>
      </w:rPr>
    </w:lvl>
    <w:lvl w:ilvl="5" w:tplc="04150005" w:tentative="1">
      <w:start w:val="1"/>
      <w:numFmt w:val="bullet"/>
      <w:lvlText w:val=""/>
      <w:lvlJc w:val="left"/>
      <w:pPr>
        <w:ind w:left="3955" w:hanging="360"/>
      </w:pPr>
      <w:rPr>
        <w:rFonts w:ascii="Wingdings" w:hAnsi="Wingdings" w:hint="default"/>
      </w:rPr>
    </w:lvl>
    <w:lvl w:ilvl="6" w:tplc="04150001" w:tentative="1">
      <w:start w:val="1"/>
      <w:numFmt w:val="bullet"/>
      <w:lvlText w:val=""/>
      <w:lvlJc w:val="left"/>
      <w:pPr>
        <w:ind w:left="4675" w:hanging="360"/>
      </w:pPr>
      <w:rPr>
        <w:rFonts w:ascii="Symbol" w:hAnsi="Symbol" w:hint="default"/>
      </w:rPr>
    </w:lvl>
    <w:lvl w:ilvl="7" w:tplc="04150003" w:tentative="1">
      <w:start w:val="1"/>
      <w:numFmt w:val="bullet"/>
      <w:lvlText w:val="o"/>
      <w:lvlJc w:val="left"/>
      <w:pPr>
        <w:ind w:left="5395" w:hanging="360"/>
      </w:pPr>
      <w:rPr>
        <w:rFonts w:ascii="Courier New" w:hAnsi="Courier New" w:cs="Courier New" w:hint="default"/>
      </w:rPr>
    </w:lvl>
    <w:lvl w:ilvl="8" w:tplc="04150005" w:tentative="1">
      <w:start w:val="1"/>
      <w:numFmt w:val="bullet"/>
      <w:lvlText w:val=""/>
      <w:lvlJc w:val="left"/>
      <w:pPr>
        <w:ind w:left="6115" w:hanging="360"/>
      </w:pPr>
      <w:rPr>
        <w:rFonts w:ascii="Wingdings" w:hAnsi="Wingdings" w:hint="default"/>
      </w:rPr>
    </w:lvl>
  </w:abstractNum>
  <w:abstractNum w:abstractNumId="7">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abstractNum w:abstractNumId="8">
    <w:nsid w:val="6BC52A94"/>
    <w:multiLevelType w:val="hybridMultilevel"/>
    <w:tmpl w:val="6D3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728A5644"/>
    <w:multiLevelType w:val="hybridMultilevel"/>
    <w:tmpl w:val="75641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9"/>
  </w:num>
  <w:num w:numId="5">
    <w:abstractNumId w:val="5"/>
  </w:num>
  <w:num w:numId="6">
    <w:abstractNumId w:val="1"/>
  </w:num>
  <w:num w:numId="7">
    <w:abstractNumId w:val="0"/>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9126D"/>
    <w:rsid w:val="0001041D"/>
    <w:rsid w:val="000443A8"/>
    <w:rsid w:val="000510EA"/>
    <w:rsid w:val="00053B35"/>
    <w:rsid w:val="00065CE0"/>
    <w:rsid w:val="000668DE"/>
    <w:rsid w:val="000841F4"/>
    <w:rsid w:val="000A7947"/>
    <w:rsid w:val="000E1D4C"/>
    <w:rsid w:val="000E3F1D"/>
    <w:rsid w:val="000F0C3D"/>
    <w:rsid w:val="000F0F9A"/>
    <w:rsid w:val="00113348"/>
    <w:rsid w:val="00130AE5"/>
    <w:rsid w:val="00174CA8"/>
    <w:rsid w:val="001B65AE"/>
    <w:rsid w:val="001D3EC1"/>
    <w:rsid w:val="001E79F5"/>
    <w:rsid w:val="00215223"/>
    <w:rsid w:val="00225E72"/>
    <w:rsid w:val="002538F4"/>
    <w:rsid w:val="00276B36"/>
    <w:rsid w:val="002A095E"/>
    <w:rsid w:val="002C1533"/>
    <w:rsid w:val="002C4F7A"/>
    <w:rsid w:val="002E0A14"/>
    <w:rsid w:val="0030560E"/>
    <w:rsid w:val="00314722"/>
    <w:rsid w:val="00322241"/>
    <w:rsid w:val="003304CC"/>
    <w:rsid w:val="00332880"/>
    <w:rsid w:val="003350A6"/>
    <w:rsid w:val="00335F6D"/>
    <w:rsid w:val="00362DBF"/>
    <w:rsid w:val="003A5EE7"/>
    <w:rsid w:val="003D2324"/>
    <w:rsid w:val="004011E8"/>
    <w:rsid w:val="004112EB"/>
    <w:rsid w:val="00414976"/>
    <w:rsid w:val="00421052"/>
    <w:rsid w:val="00421245"/>
    <w:rsid w:val="00424EEB"/>
    <w:rsid w:val="0042550A"/>
    <w:rsid w:val="004340B9"/>
    <w:rsid w:val="004420AA"/>
    <w:rsid w:val="00465F63"/>
    <w:rsid w:val="00485CF0"/>
    <w:rsid w:val="004A6D17"/>
    <w:rsid w:val="004B0897"/>
    <w:rsid w:val="004E3B85"/>
    <w:rsid w:val="00503A4E"/>
    <w:rsid w:val="00537C80"/>
    <w:rsid w:val="005448D9"/>
    <w:rsid w:val="00554443"/>
    <w:rsid w:val="00570937"/>
    <w:rsid w:val="00570DD9"/>
    <w:rsid w:val="00574DF6"/>
    <w:rsid w:val="005863D4"/>
    <w:rsid w:val="00595BC3"/>
    <w:rsid w:val="005A3797"/>
    <w:rsid w:val="005A7179"/>
    <w:rsid w:val="005C0E81"/>
    <w:rsid w:val="005D6616"/>
    <w:rsid w:val="00624089"/>
    <w:rsid w:val="00630433"/>
    <w:rsid w:val="0065167A"/>
    <w:rsid w:val="006C0ACD"/>
    <w:rsid w:val="0071225D"/>
    <w:rsid w:val="0071679A"/>
    <w:rsid w:val="00732111"/>
    <w:rsid w:val="00732C03"/>
    <w:rsid w:val="007361BA"/>
    <w:rsid w:val="00755785"/>
    <w:rsid w:val="00781D0F"/>
    <w:rsid w:val="00794585"/>
    <w:rsid w:val="007C6CB6"/>
    <w:rsid w:val="007F0BDD"/>
    <w:rsid w:val="007F2972"/>
    <w:rsid w:val="008636B3"/>
    <w:rsid w:val="00883616"/>
    <w:rsid w:val="00887B4B"/>
    <w:rsid w:val="008A68D4"/>
    <w:rsid w:val="008B224A"/>
    <w:rsid w:val="008D62B5"/>
    <w:rsid w:val="009001E1"/>
    <w:rsid w:val="00946630"/>
    <w:rsid w:val="00981C53"/>
    <w:rsid w:val="0099126D"/>
    <w:rsid w:val="009B2B0D"/>
    <w:rsid w:val="00A059A7"/>
    <w:rsid w:val="00A07BA9"/>
    <w:rsid w:val="00A23402"/>
    <w:rsid w:val="00A3496E"/>
    <w:rsid w:val="00A4004E"/>
    <w:rsid w:val="00A75402"/>
    <w:rsid w:val="00A77B61"/>
    <w:rsid w:val="00A815DE"/>
    <w:rsid w:val="00AB3E30"/>
    <w:rsid w:val="00AD10A6"/>
    <w:rsid w:val="00B02107"/>
    <w:rsid w:val="00B02F52"/>
    <w:rsid w:val="00B2223E"/>
    <w:rsid w:val="00B720F0"/>
    <w:rsid w:val="00BD35B9"/>
    <w:rsid w:val="00BE15AD"/>
    <w:rsid w:val="00BF53EE"/>
    <w:rsid w:val="00C375B0"/>
    <w:rsid w:val="00C4210E"/>
    <w:rsid w:val="00C60010"/>
    <w:rsid w:val="00CC3E14"/>
    <w:rsid w:val="00CF13AA"/>
    <w:rsid w:val="00D01049"/>
    <w:rsid w:val="00D2228D"/>
    <w:rsid w:val="00D80AD9"/>
    <w:rsid w:val="00DA3E68"/>
    <w:rsid w:val="00DA7327"/>
    <w:rsid w:val="00DC7E23"/>
    <w:rsid w:val="00DD4AF1"/>
    <w:rsid w:val="00E32586"/>
    <w:rsid w:val="00E460EC"/>
    <w:rsid w:val="00E65182"/>
    <w:rsid w:val="00EA0FD4"/>
    <w:rsid w:val="00EC1585"/>
    <w:rsid w:val="00EC2CF5"/>
    <w:rsid w:val="00ED4A7B"/>
    <w:rsid w:val="00ED6889"/>
    <w:rsid w:val="00F00EAD"/>
    <w:rsid w:val="00F03240"/>
    <w:rsid w:val="00F04A67"/>
    <w:rsid w:val="00F12BD1"/>
    <w:rsid w:val="00F1676C"/>
    <w:rsid w:val="00F20027"/>
    <w:rsid w:val="00F258CF"/>
    <w:rsid w:val="00F43842"/>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2538F4"/>
    <w:pPr>
      <w:autoSpaceDE w:val="0"/>
      <w:autoSpaceDN w:val="0"/>
      <w:adjustRightInd w:val="0"/>
      <w:snapToGrid w:val="0"/>
      <w:spacing w:after="0" w:line="240" w:lineRule="auto"/>
      <w:jc w:val="both"/>
    </w:pPr>
    <w:rPr>
      <w:rFonts w:ascii="Verdana" w:eastAsia="Times New Roman" w:hAnsi="Verdana" w:cs="Arial"/>
      <w:sz w:val="18"/>
      <w:szCs w:val="18"/>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485C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7</Pages>
  <Words>1762</Words>
  <Characters>10572</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umjofr01</cp:lastModifiedBy>
  <cp:revision>75</cp:revision>
  <cp:lastPrinted>2021-02-17T10:03:00Z</cp:lastPrinted>
  <dcterms:created xsi:type="dcterms:W3CDTF">2021-02-18T12:50:00Z</dcterms:created>
  <dcterms:modified xsi:type="dcterms:W3CDTF">2021-04-12T11:31:00Z</dcterms:modified>
</cp:coreProperties>
</file>