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0AA" w:rsidRDefault="009A30AA" w:rsidP="009A30AA">
      <w:pPr>
        <w:jc w:val="right"/>
        <w:rPr>
          <w:rFonts w:ascii="Verdana" w:hAnsi="Verdana" w:cs="Arial"/>
          <w:b/>
          <w:sz w:val="20"/>
        </w:rPr>
      </w:pPr>
    </w:p>
    <w:p w:rsidR="009A30AA" w:rsidRPr="001C084E" w:rsidRDefault="009A30AA" w:rsidP="009A30AA">
      <w:pPr>
        <w:jc w:val="right"/>
        <w:rPr>
          <w:rFonts w:ascii="Verdana" w:hAnsi="Verdana" w:cs="Arial"/>
          <w:b/>
          <w:sz w:val="20"/>
        </w:rPr>
      </w:pPr>
      <w:r>
        <w:rPr>
          <w:rFonts w:ascii="Verdana" w:hAnsi="Verdana" w:cs="Arial"/>
          <w:b/>
          <w:sz w:val="20"/>
        </w:rPr>
        <w:t>Załącznik nr 4 do S</w:t>
      </w:r>
      <w:r w:rsidRPr="001C084E">
        <w:rPr>
          <w:rFonts w:ascii="Verdana" w:hAnsi="Verdana" w:cs="Arial"/>
          <w:b/>
          <w:sz w:val="20"/>
        </w:rPr>
        <w:t>WZ</w:t>
      </w:r>
    </w:p>
    <w:p w:rsidR="009A30AA" w:rsidRDefault="009A30AA" w:rsidP="009A30AA">
      <w:pPr>
        <w:autoSpaceDE w:val="0"/>
        <w:autoSpaceDN w:val="0"/>
        <w:adjustRightInd w:val="0"/>
        <w:spacing w:after="0" w:line="240" w:lineRule="auto"/>
        <w:rPr>
          <w:rFonts w:ascii="Verdana" w:hAnsi="Verdana" w:cs="Calibri"/>
          <w:sz w:val="20"/>
          <w:szCs w:val="20"/>
        </w:rPr>
      </w:pPr>
    </w:p>
    <w:p w:rsidR="009A30AA" w:rsidRDefault="009A30AA" w:rsidP="009A30AA">
      <w:pPr>
        <w:autoSpaceDE w:val="0"/>
        <w:autoSpaceDN w:val="0"/>
        <w:adjustRightInd w:val="0"/>
        <w:spacing w:after="0" w:line="240" w:lineRule="auto"/>
        <w:rPr>
          <w:rFonts w:ascii="Verdana" w:hAnsi="Verdana" w:cs="Calibri"/>
          <w:sz w:val="20"/>
          <w:szCs w:val="20"/>
        </w:rPr>
      </w:pPr>
    </w:p>
    <w:p w:rsidR="009A30AA" w:rsidRPr="00100992" w:rsidRDefault="009A30AA" w:rsidP="009A30AA">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9A30AA" w:rsidRPr="00214D1B" w:rsidRDefault="009A30AA" w:rsidP="009A30AA">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9A30AA" w:rsidRPr="000D4F49" w:rsidRDefault="009A30AA" w:rsidP="009A30AA">
      <w:pPr>
        <w:jc w:val="both"/>
      </w:pPr>
    </w:p>
    <w:p w:rsidR="009A30AA" w:rsidRPr="00A36194" w:rsidRDefault="009A30AA" w:rsidP="009A30AA">
      <w:pPr>
        <w:pStyle w:val="Nagwek2"/>
        <w:jc w:val="center"/>
        <w:rPr>
          <w:rFonts w:ascii="Verdana" w:hAnsi="Verdana" w:cs="Arial"/>
          <w:caps/>
          <w:color w:val="000000" w:themeColor="text1"/>
          <w:sz w:val="20"/>
          <w:szCs w:val="20"/>
          <w:vertAlign w:val="superscript"/>
        </w:rPr>
      </w:pPr>
      <w:r w:rsidRPr="00A36194">
        <w:rPr>
          <w:rFonts w:ascii="Verdana" w:hAnsi="Verdana" w:cs="Arial"/>
          <w:caps/>
          <w:color w:val="000000" w:themeColor="text1"/>
          <w:sz w:val="20"/>
          <w:szCs w:val="20"/>
        </w:rPr>
        <w:t>OŚWIADCZENIE PODMIOTU UDOSTĘPNIAJĄCEGO ZASOBY</w:t>
      </w:r>
      <w:r w:rsidRPr="00A36194">
        <w:rPr>
          <w:rFonts w:ascii="Verdana" w:hAnsi="Verdana" w:cs="Arial"/>
          <w:caps/>
          <w:color w:val="000000" w:themeColor="text1"/>
          <w:sz w:val="20"/>
          <w:szCs w:val="20"/>
          <w:vertAlign w:val="superscript"/>
        </w:rPr>
        <w:t>1</w:t>
      </w:r>
    </w:p>
    <w:p w:rsidR="009A30AA" w:rsidRDefault="009A30AA" w:rsidP="009A30AA">
      <w:pPr>
        <w:autoSpaceDE w:val="0"/>
        <w:autoSpaceDN w:val="0"/>
        <w:adjustRightInd w:val="0"/>
        <w:spacing w:line="360" w:lineRule="auto"/>
        <w:jc w:val="both"/>
        <w:rPr>
          <w:rFonts w:ascii="Verdana" w:hAnsi="Verdana"/>
          <w:sz w:val="20"/>
          <w:szCs w:val="20"/>
        </w:rPr>
      </w:pPr>
    </w:p>
    <w:p w:rsidR="009A30AA" w:rsidRDefault="009A30AA" w:rsidP="009A30AA">
      <w:pPr>
        <w:autoSpaceDE w:val="0"/>
        <w:autoSpaceDN w:val="0"/>
        <w:adjustRightInd w:val="0"/>
        <w:spacing w:line="360" w:lineRule="auto"/>
        <w:jc w:val="both"/>
        <w:rPr>
          <w:rFonts w:ascii="Verdana" w:hAnsi="Verdana"/>
          <w:sz w:val="20"/>
          <w:szCs w:val="20"/>
        </w:rPr>
      </w:pPr>
      <w:r w:rsidRPr="000D4F49">
        <w:rPr>
          <w:rFonts w:ascii="Verdana" w:hAnsi="Verdana"/>
          <w:sz w:val="20"/>
          <w:szCs w:val="20"/>
        </w:rPr>
        <w:t xml:space="preserve">Niniejszym oddaję do dyspozycji Wykonawcy: </w:t>
      </w:r>
    </w:p>
    <w:p w:rsidR="009A30AA" w:rsidRPr="000D4F49" w:rsidRDefault="009A30AA" w:rsidP="009A30AA">
      <w:pPr>
        <w:autoSpaceDE w:val="0"/>
        <w:autoSpaceDN w:val="0"/>
        <w:adjustRightInd w:val="0"/>
        <w:spacing w:after="0" w:line="240" w:lineRule="auto"/>
        <w:jc w:val="both"/>
        <w:rPr>
          <w:rFonts w:ascii="Verdana" w:hAnsi="Verdana"/>
          <w:sz w:val="20"/>
          <w:szCs w:val="20"/>
        </w:rPr>
      </w:pPr>
      <w:r>
        <w:rPr>
          <w:rFonts w:ascii="Verdana" w:hAnsi="Verdana"/>
          <w:sz w:val="20"/>
          <w:szCs w:val="20"/>
        </w:rPr>
        <w:t>............................................................................................................................</w:t>
      </w:r>
    </w:p>
    <w:p w:rsidR="009A30AA" w:rsidRDefault="009A30AA" w:rsidP="009A30AA">
      <w:pPr>
        <w:autoSpaceDE w:val="0"/>
        <w:autoSpaceDN w:val="0"/>
        <w:adjustRightInd w:val="0"/>
        <w:spacing w:after="0" w:line="240" w:lineRule="auto"/>
        <w:jc w:val="center"/>
        <w:rPr>
          <w:rFonts w:ascii="Verdana" w:hAnsi="Verdana"/>
          <w:sz w:val="16"/>
          <w:szCs w:val="16"/>
        </w:rPr>
      </w:pPr>
      <w:r w:rsidRPr="00D0510B">
        <w:rPr>
          <w:rFonts w:ascii="Verdana" w:hAnsi="Verdana"/>
          <w:sz w:val="16"/>
          <w:szCs w:val="16"/>
        </w:rPr>
        <w:t>(</w:t>
      </w:r>
      <w:r w:rsidRPr="00D0510B">
        <w:rPr>
          <w:rFonts w:ascii="Verdana" w:hAnsi="Verdana"/>
          <w:i/>
          <w:iCs/>
          <w:sz w:val="16"/>
          <w:szCs w:val="16"/>
        </w:rPr>
        <w:t>nazwa Wykonawcy</w:t>
      </w:r>
      <w:r w:rsidRPr="00D0510B">
        <w:rPr>
          <w:rFonts w:ascii="Verdana" w:hAnsi="Verdana"/>
          <w:sz w:val="16"/>
          <w:szCs w:val="16"/>
        </w:rPr>
        <w:t>)</w:t>
      </w:r>
    </w:p>
    <w:p w:rsidR="009A30AA" w:rsidRPr="00D0510B" w:rsidRDefault="009A30AA" w:rsidP="009A30AA">
      <w:pPr>
        <w:autoSpaceDE w:val="0"/>
        <w:autoSpaceDN w:val="0"/>
        <w:adjustRightInd w:val="0"/>
        <w:spacing w:after="0" w:line="240" w:lineRule="auto"/>
        <w:jc w:val="center"/>
        <w:rPr>
          <w:rFonts w:ascii="Verdana" w:hAnsi="Verdana"/>
          <w:sz w:val="16"/>
          <w:szCs w:val="16"/>
        </w:rPr>
      </w:pPr>
    </w:p>
    <w:p w:rsidR="009A30AA" w:rsidRPr="002F18A5" w:rsidRDefault="009A30AA" w:rsidP="009A30AA">
      <w:pPr>
        <w:jc w:val="both"/>
        <w:rPr>
          <w:rFonts w:ascii="Verdana" w:hAnsi="Verdana"/>
          <w:b/>
          <w:bCs/>
          <w:sz w:val="20"/>
          <w:szCs w:val="20"/>
        </w:rPr>
      </w:pPr>
      <w:r w:rsidRPr="000D4F49">
        <w:rPr>
          <w:rFonts w:ascii="Verdana" w:hAnsi="Verdana"/>
          <w:sz w:val="20"/>
          <w:szCs w:val="20"/>
        </w:rPr>
        <w:t xml:space="preserve">niezbędne zasoby, na okres korzystania z nich przy realizacji zamówienia pn.: </w:t>
      </w:r>
      <w:r w:rsidRPr="00826F88">
        <w:rPr>
          <w:rFonts w:ascii="Verdana" w:hAnsi="Verdana"/>
          <w:b/>
          <w:bCs/>
          <w:sz w:val="20"/>
          <w:szCs w:val="20"/>
        </w:rPr>
        <w:t>„</w:t>
      </w:r>
      <w:r w:rsidRPr="00826F88">
        <w:rPr>
          <w:rFonts w:ascii="Verdana" w:hAnsi="Verdana" w:cs="Calibri"/>
          <w:b/>
          <w:sz w:val="20"/>
          <w:szCs w:val="20"/>
        </w:rPr>
        <w:t>Świadczenie usługi w zakresie asysty technicznej oraz hostingu i aktualizacji modułów OPDR i REKO, które stanowią rozszerzenie posiadanego przez Zamawiającego systemu informatycznego ODPN</w:t>
      </w:r>
      <w:r w:rsidRPr="00826F88">
        <w:rPr>
          <w:rFonts w:ascii="Verdana" w:hAnsi="Verdana"/>
          <w:b/>
          <w:sz w:val="20"/>
          <w:szCs w:val="20"/>
        </w:rPr>
        <w:t xml:space="preserve">” </w:t>
      </w:r>
      <w:r w:rsidRPr="009A30AA">
        <w:rPr>
          <w:rFonts w:ascii="Verdana" w:hAnsi="Verdana"/>
          <w:sz w:val="20"/>
          <w:szCs w:val="20"/>
        </w:rPr>
        <w:t xml:space="preserve">o </w:t>
      </w:r>
      <w:r w:rsidRPr="009A30AA">
        <w:rPr>
          <w:rFonts w:ascii="Verdana" w:hAnsi="Verdana" w:cs="Verdana"/>
          <w:sz w:val="20"/>
          <w:szCs w:val="20"/>
        </w:rPr>
        <w:t>znaku</w:t>
      </w:r>
      <w:r w:rsidRPr="009A30AA">
        <w:rPr>
          <w:rFonts w:ascii="Verdana" w:hAnsi="Verdana"/>
          <w:b/>
          <w:bCs/>
          <w:sz w:val="20"/>
          <w:szCs w:val="20"/>
        </w:rPr>
        <w:t xml:space="preserve"> </w:t>
      </w:r>
      <w:r w:rsidRPr="00826F88">
        <w:rPr>
          <w:rFonts w:ascii="Verdana" w:hAnsi="Verdana"/>
          <w:b/>
          <w:bCs/>
          <w:sz w:val="20"/>
          <w:szCs w:val="20"/>
        </w:rPr>
        <w:t>ZP/PN/</w:t>
      </w:r>
      <w:r>
        <w:rPr>
          <w:rFonts w:ascii="Verdana" w:hAnsi="Verdana"/>
          <w:b/>
          <w:bCs/>
          <w:sz w:val="20"/>
          <w:szCs w:val="20"/>
        </w:rPr>
        <w:t>14</w:t>
      </w:r>
      <w:r w:rsidRPr="00826F88">
        <w:rPr>
          <w:rFonts w:ascii="Verdana" w:hAnsi="Verdana"/>
          <w:b/>
          <w:bCs/>
          <w:sz w:val="20"/>
          <w:szCs w:val="20"/>
        </w:rPr>
        <w:t>/2021/W</w:t>
      </w:r>
      <w:r>
        <w:rPr>
          <w:rFonts w:ascii="Verdana" w:hAnsi="Verdana"/>
          <w:b/>
          <w:bCs/>
          <w:sz w:val="20"/>
          <w:szCs w:val="20"/>
        </w:rPr>
        <w:t>FI</w:t>
      </w:r>
      <w:r w:rsidRPr="000D4F49">
        <w:rPr>
          <w:rFonts w:ascii="Verdana" w:hAnsi="Verdana" w:cs="Arial"/>
          <w:sz w:val="20"/>
        </w:rPr>
        <w:t xml:space="preserve">, prowadzonego przez Gminę Wrocław – Urząd Miejski Wrocławia, </w:t>
      </w:r>
      <w:r w:rsidRPr="000D4F49">
        <w:rPr>
          <w:rFonts w:ascii="Verdana" w:hAnsi="Verdana"/>
          <w:sz w:val="20"/>
          <w:szCs w:val="20"/>
        </w:rPr>
        <w:t>na następujących zasadach:</w:t>
      </w:r>
    </w:p>
    <w:p w:rsidR="009A30AA" w:rsidRPr="000D4F49" w:rsidRDefault="009A30AA" w:rsidP="009A30A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 xml:space="preserve">zakres </w:t>
      </w:r>
      <w:r>
        <w:rPr>
          <w:rFonts w:ascii="Verdana" w:hAnsi="Verdana" w:cs="Calibri"/>
          <w:bCs/>
          <w:color w:val="000000"/>
          <w:sz w:val="20"/>
          <w:szCs w:val="20"/>
        </w:rPr>
        <w:t>u</w:t>
      </w:r>
      <w:r w:rsidRPr="00654063">
        <w:rPr>
          <w:rFonts w:ascii="Verdana" w:hAnsi="Verdana" w:cs="Calibri"/>
          <w:bCs/>
          <w:color w:val="000000"/>
          <w:sz w:val="20"/>
          <w:szCs w:val="20"/>
        </w:rPr>
        <w:t>dostępn</w:t>
      </w:r>
      <w:r>
        <w:rPr>
          <w:rFonts w:ascii="Verdana" w:hAnsi="Verdana" w:cs="Calibri"/>
          <w:bCs/>
          <w:color w:val="000000"/>
          <w:sz w:val="20"/>
          <w:szCs w:val="20"/>
        </w:rPr>
        <w:t>ianych</w:t>
      </w:r>
      <w:r w:rsidRPr="00654063">
        <w:rPr>
          <w:rFonts w:ascii="Verdana" w:hAnsi="Verdana" w:cs="Calibri"/>
          <w:bCs/>
          <w:color w:val="000000"/>
          <w:sz w:val="20"/>
          <w:szCs w:val="20"/>
        </w:rPr>
        <w:t xml:space="preserve"> Wykonawcy zasobów</w:t>
      </w:r>
      <w:r>
        <w:rPr>
          <w:rFonts w:ascii="Verdana" w:hAnsi="Verdana" w:cs="Calibri"/>
          <w:bCs/>
          <w:color w:val="000000"/>
          <w:sz w:val="20"/>
          <w:szCs w:val="20"/>
        </w:rPr>
        <w:t xml:space="preserve">: </w:t>
      </w:r>
    </w:p>
    <w:p w:rsidR="009A30AA" w:rsidRDefault="009A30AA" w:rsidP="009A30AA">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9A30AA" w:rsidRPr="000D4F49" w:rsidRDefault="009A30AA" w:rsidP="009A30AA">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9A30AA" w:rsidRDefault="009A30AA" w:rsidP="009A30A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sposób i okres udostępnienia Wykonawcy i wykorzystania przez niego zasobów przy wykonywaniu zamówienia</w:t>
      </w:r>
      <w:r w:rsidRPr="000D4F49">
        <w:rPr>
          <w:rFonts w:ascii="Verdana" w:hAnsi="Verdana"/>
          <w:sz w:val="20"/>
          <w:szCs w:val="20"/>
        </w:rPr>
        <w:t>:</w:t>
      </w:r>
    </w:p>
    <w:p w:rsidR="009A30AA" w:rsidRDefault="009A30AA" w:rsidP="009A30AA">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9A30AA" w:rsidRDefault="009A30AA" w:rsidP="009A30AA">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9A30AA" w:rsidRDefault="009A30AA" w:rsidP="009A30A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informacja czy podmiot</w:t>
      </w:r>
      <w:r>
        <w:rPr>
          <w:rFonts w:ascii="Verdana" w:hAnsi="Verdana"/>
          <w:sz w:val="20"/>
          <w:szCs w:val="20"/>
        </w:rPr>
        <w:t xml:space="preserve"> </w:t>
      </w:r>
      <w:r w:rsidRPr="00654063">
        <w:rPr>
          <w:rFonts w:ascii="Verdana" w:hAnsi="Verdana" w:cs="Calibri"/>
          <w:bCs/>
          <w:color w:val="000000"/>
          <w:sz w:val="20"/>
          <w:szCs w:val="20"/>
        </w:rPr>
        <w:t>udostępniający zasoby</w:t>
      </w:r>
      <w:r w:rsidRPr="000D4F49">
        <w:rPr>
          <w:rFonts w:ascii="Verdana" w:hAnsi="Verdana"/>
          <w:sz w:val="20"/>
          <w:szCs w:val="20"/>
        </w:rPr>
        <w:t xml:space="preserve">, na zdolnościach którego Wykonawca polega </w:t>
      </w:r>
      <w:r w:rsidRPr="00654063">
        <w:rPr>
          <w:rFonts w:ascii="Verdana" w:hAnsi="Verdana" w:cs="Calibri"/>
          <w:bCs/>
          <w:color w:val="000000"/>
          <w:sz w:val="20"/>
          <w:szCs w:val="20"/>
        </w:rPr>
        <w:t>w odniesieniu do warunków udziału w postępowaniu dotyczących wykształcenia, kwalifikacji zawodowych lub doświadczenia, zrealizuje zakres przedmiotu zamówienia, których wskazane zdolności dotyczą</w:t>
      </w:r>
      <w:r w:rsidRPr="000D4F49">
        <w:rPr>
          <w:rFonts w:ascii="Verdana" w:hAnsi="Verdana"/>
          <w:sz w:val="20"/>
          <w:szCs w:val="20"/>
        </w:rPr>
        <w:t>:</w:t>
      </w:r>
    </w:p>
    <w:p w:rsidR="009A30AA" w:rsidRDefault="009A30AA" w:rsidP="009A30AA">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9A30AA" w:rsidRDefault="009A30AA" w:rsidP="009A30AA">
      <w:pPr>
        <w:autoSpaceDE w:val="0"/>
        <w:autoSpaceDN w:val="0"/>
        <w:adjustRightInd w:val="0"/>
        <w:spacing w:line="276" w:lineRule="auto"/>
        <w:jc w:val="both"/>
        <w:rPr>
          <w:rFonts w:ascii="Verdana" w:hAnsi="Verdana" w:cs="Calibri"/>
          <w:bCs/>
          <w:color w:val="000000"/>
          <w:sz w:val="20"/>
          <w:szCs w:val="20"/>
        </w:rPr>
      </w:pPr>
      <w:r>
        <w:rPr>
          <w:rFonts w:ascii="Verdana" w:hAnsi="Verdana"/>
          <w:sz w:val="20"/>
          <w:szCs w:val="20"/>
        </w:rPr>
        <w:t>............................................................................................................................</w:t>
      </w:r>
    </w:p>
    <w:p w:rsidR="009A30AA" w:rsidRDefault="009A30AA" w:rsidP="009A30AA">
      <w:pPr>
        <w:rPr>
          <w:rFonts w:ascii="Verdana" w:hAnsi="Verdana" w:cs="Arial"/>
          <w:b/>
          <w:bCs/>
          <w:sz w:val="20"/>
        </w:rPr>
      </w:pPr>
    </w:p>
    <w:p w:rsidR="009A30AA" w:rsidRDefault="009A30AA" w:rsidP="009A30AA">
      <w:pPr>
        <w:pStyle w:val="14StanowiskoPodpisujacego"/>
        <w:ind w:right="70"/>
        <w:rPr>
          <w:b/>
          <w:sz w:val="16"/>
        </w:rPr>
      </w:pPr>
    </w:p>
    <w:p w:rsidR="009A30AA" w:rsidRDefault="009A30AA" w:rsidP="009A30AA">
      <w:pPr>
        <w:pStyle w:val="14StanowiskoPodpisujacego"/>
        <w:ind w:right="70"/>
        <w:rPr>
          <w:b/>
          <w:sz w:val="16"/>
        </w:rPr>
      </w:pPr>
    </w:p>
    <w:p w:rsidR="009A30AA" w:rsidRDefault="009A30AA" w:rsidP="009A30AA">
      <w:pPr>
        <w:pStyle w:val="14StanowiskoPodpisujacego"/>
        <w:ind w:right="70"/>
        <w:rPr>
          <w:b/>
          <w:sz w:val="16"/>
        </w:rPr>
      </w:pPr>
    </w:p>
    <w:p w:rsidR="009A30AA" w:rsidRDefault="009A30AA" w:rsidP="009A30AA">
      <w:pPr>
        <w:pStyle w:val="14StanowiskoPodpisujacego"/>
        <w:ind w:right="70"/>
        <w:rPr>
          <w:b/>
          <w:sz w:val="16"/>
        </w:rPr>
      </w:pPr>
    </w:p>
    <w:p w:rsidR="009A30AA" w:rsidRDefault="009A30AA" w:rsidP="009A30AA">
      <w:pPr>
        <w:pStyle w:val="14StanowiskoPodpisujacego"/>
        <w:ind w:right="70"/>
        <w:rPr>
          <w:b/>
          <w:sz w:val="16"/>
        </w:rPr>
      </w:pPr>
    </w:p>
    <w:p w:rsidR="009A30AA" w:rsidRDefault="009A30AA" w:rsidP="009A30AA">
      <w:pPr>
        <w:pStyle w:val="14StanowiskoPodpisujacego"/>
        <w:ind w:right="70"/>
        <w:rPr>
          <w:b/>
          <w:sz w:val="16"/>
        </w:rPr>
      </w:pPr>
    </w:p>
    <w:p w:rsidR="009A30AA" w:rsidRDefault="009A30AA" w:rsidP="009A30AA">
      <w:pPr>
        <w:pStyle w:val="14StanowiskoPodpisujacego"/>
        <w:ind w:right="70"/>
        <w:rPr>
          <w:b/>
          <w:sz w:val="16"/>
        </w:rPr>
      </w:pPr>
    </w:p>
    <w:p w:rsidR="009A30AA" w:rsidRPr="00E9507D" w:rsidDel="0007089B" w:rsidRDefault="009A30AA" w:rsidP="00E9507D">
      <w:pPr>
        <w:pStyle w:val="14StanowiskoPodpisujacego"/>
        <w:ind w:right="70"/>
        <w:rPr>
          <w:del w:id="0" w:author="umelra01" w:date="2021-03-18T08:49:00Z"/>
          <w:sz w:val="16"/>
        </w:rPr>
      </w:pPr>
      <w:r w:rsidRPr="00350A5F">
        <w:rPr>
          <w:b/>
          <w:sz w:val="16"/>
        </w:rPr>
        <w:t xml:space="preserve">1 </w:t>
      </w:r>
      <w:r w:rsidRPr="00350A5F">
        <w:rPr>
          <w:sz w:val="16"/>
        </w:rPr>
        <w:t>– treść oświadczenia może być dowolnie modyfikowana</w:t>
      </w:r>
      <w:del w:id="1" w:author="umelra01" w:date="2021-03-18T08:50:00Z">
        <w:r w:rsidRPr="00350A5F" w:rsidDel="0007089B">
          <w:rPr>
            <w:sz w:val="16"/>
          </w:rPr>
          <w:delText xml:space="preserve"> </w:delText>
        </w:r>
      </w:del>
    </w:p>
    <w:p w:rsidR="0030560E" w:rsidRPr="00D10522" w:rsidRDefault="0030560E" w:rsidP="0007089B">
      <w:pPr>
        <w:pStyle w:val="14StanowiskoPodpisujacego"/>
        <w:ind w:right="70"/>
        <w:rPr>
          <w:sz w:val="16"/>
        </w:rPr>
      </w:pPr>
    </w:p>
    <w:sectPr w:rsidR="0030560E" w:rsidRPr="00D10522"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AA4" w:rsidRDefault="004C2AA4" w:rsidP="003350A6">
      <w:pPr>
        <w:spacing w:after="0" w:line="240" w:lineRule="auto"/>
      </w:pPr>
      <w:r>
        <w:separator/>
      </w:r>
    </w:p>
  </w:endnote>
  <w:endnote w:type="continuationSeparator" w:id="1">
    <w:p w:rsidR="004C2AA4" w:rsidRDefault="004C2AA4"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F12BD1" w:rsidP="00A23402">
        <w:pPr>
          <w:pStyle w:val="Stopka"/>
        </w:pPr>
        <w:r>
          <w:t>ZP/PN/</w:t>
        </w:r>
        <w:r w:rsidR="00687186">
          <w:t>14/2021/WFI</w:t>
        </w:r>
      </w:p>
    </w:sdtContent>
  </w:sdt>
  <w:p w:rsidR="00F12BD1" w:rsidRDefault="00F12B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AA4" w:rsidRDefault="004C2AA4" w:rsidP="003350A6">
      <w:pPr>
        <w:spacing w:after="0" w:line="240" w:lineRule="auto"/>
      </w:pPr>
      <w:r>
        <w:separator/>
      </w:r>
    </w:p>
  </w:footnote>
  <w:footnote w:type="continuationSeparator" w:id="1">
    <w:p w:rsidR="004C2AA4" w:rsidRDefault="004C2AA4"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99126D"/>
    <w:rsid w:val="0001041D"/>
    <w:rsid w:val="000510EA"/>
    <w:rsid w:val="00053B35"/>
    <w:rsid w:val="00065CE0"/>
    <w:rsid w:val="000668DE"/>
    <w:rsid w:val="0007089B"/>
    <w:rsid w:val="000A7947"/>
    <w:rsid w:val="000F0C3D"/>
    <w:rsid w:val="00113348"/>
    <w:rsid w:val="00130AE5"/>
    <w:rsid w:val="001B65AE"/>
    <w:rsid w:val="00215223"/>
    <w:rsid w:val="002A095E"/>
    <w:rsid w:val="0030560E"/>
    <w:rsid w:val="00314722"/>
    <w:rsid w:val="003350A6"/>
    <w:rsid w:val="003A5EE7"/>
    <w:rsid w:val="004011E8"/>
    <w:rsid w:val="00421052"/>
    <w:rsid w:val="00424EEB"/>
    <w:rsid w:val="004C2AA4"/>
    <w:rsid w:val="005060A3"/>
    <w:rsid w:val="00537C80"/>
    <w:rsid w:val="005570D0"/>
    <w:rsid w:val="00570937"/>
    <w:rsid w:val="00570DD9"/>
    <w:rsid w:val="00574DF6"/>
    <w:rsid w:val="005863D4"/>
    <w:rsid w:val="005A3797"/>
    <w:rsid w:val="005A7179"/>
    <w:rsid w:val="00630433"/>
    <w:rsid w:val="00661D91"/>
    <w:rsid w:val="00687186"/>
    <w:rsid w:val="006C0ACD"/>
    <w:rsid w:val="006F120E"/>
    <w:rsid w:val="0071225D"/>
    <w:rsid w:val="007361BA"/>
    <w:rsid w:val="00755785"/>
    <w:rsid w:val="00794585"/>
    <w:rsid w:val="007F2972"/>
    <w:rsid w:val="00826F88"/>
    <w:rsid w:val="00981C53"/>
    <w:rsid w:val="0099126D"/>
    <w:rsid w:val="009A30AA"/>
    <w:rsid w:val="009F4EAD"/>
    <w:rsid w:val="00A059A7"/>
    <w:rsid w:val="00A23402"/>
    <w:rsid w:val="00A46D9B"/>
    <w:rsid w:val="00A75402"/>
    <w:rsid w:val="00A815DE"/>
    <w:rsid w:val="00AB3E30"/>
    <w:rsid w:val="00AD10A6"/>
    <w:rsid w:val="00B02F52"/>
    <w:rsid w:val="00B2223E"/>
    <w:rsid w:val="00B704C4"/>
    <w:rsid w:val="00BD35B9"/>
    <w:rsid w:val="00BE15AD"/>
    <w:rsid w:val="00CF13AA"/>
    <w:rsid w:val="00D01049"/>
    <w:rsid w:val="00D10522"/>
    <w:rsid w:val="00D2228D"/>
    <w:rsid w:val="00DA3E68"/>
    <w:rsid w:val="00DA7327"/>
    <w:rsid w:val="00DD4AF1"/>
    <w:rsid w:val="00E9507D"/>
    <w:rsid w:val="00ED4A7B"/>
    <w:rsid w:val="00ED6889"/>
    <w:rsid w:val="00F03240"/>
    <w:rsid w:val="00F04A67"/>
    <w:rsid w:val="00F12BD1"/>
    <w:rsid w:val="00F4745E"/>
    <w:rsid w:val="00FC41A3"/>
    <w:rsid w:val="00FC63CE"/>
    <w:rsid w:val="00FD676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280</Words>
  <Characters>1681</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umelra01</cp:lastModifiedBy>
  <cp:revision>5</cp:revision>
  <cp:lastPrinted>2021-02-17T10:03:00Z</cp:lastPrinted>
  <dcterms:created xsi:type="dcterms:W3CDTF">2021-03-17T14:05:00Z</dcterms:created>
  <dcterms:modified xsi:type="dcterms:W3CDTF">2021-03-18T07:51:00Z</dcterms:modified>
</cp:coreProperties>
</file>