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5254FD" w14:textId="77777777" w:rsidR="00A068ED" w:rsidRPr="00231839" w:rsidRDefault="00A068ED" w:rsidP="00231839">
      <w:pPr>
        <w:pStyle w:val="Nagwek9"/>
        <w:spacing w:line="240" w:lineRule="auto"/>
        <w:jc w:val="left"/>
        <w:rPr>
          <w:rFonts w:ascii="Arial" w:hAnsi="Arial" w:cs="Arial"/>
          <w:sz w:val="28"/>
          <w:szCs w:val="28"/>
        </w:rPr>
      </w:pPr>
    </w:p>
    <w:p w14:paraId="0E93376B" w14:textId="00898073" w:rsidR="00A068ED" w:rsidRPr="001345E4" w:rsidRDefault="00231839" w:rsidP="00D83EC1">
      <w:pPr>
        <w:pStyle w:val="Nagwek9"/>
        <w:spacing w:line="240" w:lineRule="auto"/>
        <w:ind w:left="0" w:firstLine="0"/>
        <w:jc w:val="left"/>
        <w:rPr>
          <w:rFonts w:ascii="Arial" w:hAnsi="Arial" w:cs="Arial"/>
          <w:i/>
          <w:iCs/>
          <w:color w:val="0070C0"/>
          <w:sz w:val="20"/>
          <w:szCs w:val="20"/>
        </w:rPr>
      </w:pPr>
      <w:r w:rsidRPr="00231839">
        <w:rPr>
          <w:rFonts w:ascii="Arial" w:hAnsi="Arial" w:cs="Arial"/>
          <w:sz w:val="28"/>
          <w:szCs w:val="28"/>
        </w:rPr>
        <w:t>Załącznik n</w:t>
      </w:r>
      <w:r>
        <w:rPr>
          <w:rFonts w:ascii="Arial" w:hAnsi="Arial" w:cs="Arial"/>
          <w:sz w:val="28"/>
          <w:szCs w:val="28"/>
        </w:rPr>
        <w:t>ume</w:t>
      </w:r>
      <w:r w:rsidRPr="00231839">
        <w:rPr>
          <w:rFonts w:ascii="Arial" w:hAnsi="Arial" w:cs="Arial"/>
          <w:sz w:val="28"/>
          <w:szCs w:val="28"/>
        </w:rPr>
        <w:t xml:space="preserve">r </w:t>
      </w:r>
      <w:r w:rsidR="00A068ED" w:rsidRPr="00231839">
        <w:rPr>
          <w:rFonts w:ascii="Arial" w:hAnsi="Arial" w:cs="Arial"/>
          <w:sz w:val="28"/>
          <w:szCs w:val="28"/>
        </w:rPr>
        <w:t xml:space="preserve">13 do </w:t>
      </w:r>
      <w:r w:rsidR="0055338E" w:rsidRPr="00231839">
        <w:rPr>
          <w:rFonts w:ascii="Arial" w:hAnsi="Arial" w:cs="Arial"/>
          <w:sz w:val="28"/>
          <w:szCs w:val="28"/>
        </w:rPr>
        <w:t>U</w:t>
      </w:r>
      <w:r w:rsidR="00A068ED" w:rsidRPr="00231839">
        <w:rPr>
          <w:rFonts w:ascii="Arial" w:hAnsi="Arial" w:cs="Arial"/>
          <w:sz w:val="28"/>
          <w:szCs w:val="28"/>
        </w:rPr>
        <w:t>mowy</w:t>
      </w:r>
      <w:r>
        <w:rPr>
          <w:rFonts w:ascii="Arial" w:hAnsi="Arial" w:cs="Arial"/>
          <w:sz w:val="28"/>
          <w:szCs w:val="28"/>
        </w:rPr>
        <w:t xml:space="preserve"> </w:t>
      </w:r>
      <w:r w:rsidRPr="00CD5783">
        <w:rPr>
          <w:rFonts w:ascii="Arial" w:hAnsi="Arial" w:cs="Arial"/>
          <w:sz w:val="28"/>
          <w:szCs w:val="28"/>
        </w:rPr>
        <w:t>numer</w:t>
      </w:r>
      <w:r w:rsidR="00A068ED" w:rsidRPr="00CD578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D5783">
        <w:rPr>
          <w:rFonts w:ascii="Arial" w:hAnsi="Arial" w:cs="Arial"/>
          <w:sz w:val="28"/>
          <w:szCs w:val="28"/>
        </w:rPr>
        <w:t>wtr</w:t>
      </w:r>
      <w:proofErr w:type="spellEnd"/>
      <w:r w:rsidRPr="00CD5783">
        <w:rPr>
          <w:rFonts w:ascii="Arial" w:hAnsi="Arial" w:cs="Arial"/>
          <w:sz w:val="28"/>
          <w:szCs w:val="28"/>
        </w:rPr>
        <w:t>/p</w:t>
      </w:r>
      <w:r w:rsidR="00A068ED" w:rsidRPr="00CD5783">
        <w:rPr>
          <w:rFonts w:ascii="Arial" w:hAnsi="Arial" w:cs="Arial"/>
          <w:sz w:val="28"/>
          <w:szCs w:val="28"/>
        </w:rPr>
        <w:t>/……/202……</w:t>
      </w:r>
      <w:r w:rsidR="001345E4">
        <w:rPr>
          <w:rFonts w:ascii="Arial" w:hAnsi="Arial" w:cs="Arial"/>
          <w:sz w:val="28"/>
          <w:szCs w:val="28"/>
        </w:rPr>
        <w:t xml:space="preserve"> </w:t>
      </w:r>
    </w:p>
    <w:p w14:paraId="40C1BE9D" w14:textId="77777777" w:rsidR="00A068ED" w:rsidRPr="00231839" w:rsidRDefault="00A068ED" w:rsidP="00231839">
      <w:pPr>
        <w:tabs>
          <w:tab w:val="left" w:pos="284"/>
        </w:tabs>
        <w:ind w:left="7080"/>
        <w:rPr>
          <w:rFonts w:ascii="Arial" w:hAnsi="Arial" w:cs="Arial"/>
          <w:b/>
          <w:bCs/>
          <w:sz w:val="28"/>
          <w:szCs w:val="28"/>
        </w:rPr>
      </w:pPr>
    </w:p>
    <w:p w14:paraId="63BA7675" w14:textId="1478083E" w:rsidR="00A068ED" w:rsidRPr="00231839" w:rsidRDefault="00D83EC1" w:rsidP="00231839">
      <w:pPr>
        <w:pStyle w:val="Style4"/>
        <w:widowControl/>
        <w:spacing w:before="67" w:line="276" w:lineRule="auto"/>
        <w:rPr>
          <w:rStyle w:val="FontStyle39"/>
          <w:rFonts w:ascii="Arial" w:hAnsi="Arial" w:cs="Arial"/>
          <w:b w:val="0"/>
          <w:color w:val="0070C0"/>
          <w:sz w:val="28"/>
          <w:szCs w:val="28"/>
        </w:rPr>
      </w:pPr>
      <w:r w:rsidRPr="00231839">
        <w:rPr>
          <w:rStyle w:val="FontStyle39"/>
          <w:rFonts w:ascii="Arial" w:hAnsi="Arial" w:cs="Arial"/>
          <w:sz w:val="28"/>
          <w:szCs w:val="28"/>
        </w:rPr>
        <w:t xml:space="preserve">Szczegółowe wymagania dotyczące montażu i podłączenia instalacji do urządzeń systemu </w:t>
      </w:r>
      <w:r w:rsidR="00FF21B7" w:rsidRPr="00193005">
        <w:rPr>
          <w:rStyle w:val="FontStyle39"/>
          <w:rFonts w:ascii="Arial" w:hAnsi="Arial" w:cs="Arial"/>
          <w:sz w:val="28"/>
          <w:szCs w:val="28"/>
        </w:rPr>
        <w:t>URBANCARD</w:t>
      </w:r>
      <w:r w:rsidR="00FF21B7">
        <w:rPr>
          <w:rStyle w:val="FontStyle39"/>
          <w:rFonts w:ascii="Arial" w:hAnsi="Arial" w:cs="Arial"/>
          <w:sz w:val="28"/>
          <w:szCs w:val="28"/>
        </w:rPr>
        <w:t xml:space="preserve"> </w:t>
      </w:r>
      <w:r w:rsidR="00286158">
        <w:rPr>
          <w:rStyle w:val="FontStyle39"/>
          <w:rFonts w:ascii="Arial" w:hAnsi="Arial" w:cs="Arial"/>
          <w:b w:val="0"/>
          <w:bCs w:val="0"/>
          <w:i/>
          <w:iCs/>
          <w:color w:val="0070C0"/>
        </w:rPr>
        <w:t xml:space="preserve"> </w:t>
      </w:r>
      <w:r w:rsidRPr="00231839">
        <w:rPr>
          <w:rStyle w:val="FontStyle39"/>
          <w:rFonts w:ascii="Arial" w:hAnsi="Arial" w:cs="Arial"/>
          <w:sz w:val="28"/>
          <w:szCs w:val="28"/>
        </w:rPr>
        <w:t>służących do sprzedaży i kasowania biletów (kasowników elektronicznych i jednostek centralnych)</w:t>
      </w:r>
    </w:p>
    <w:p w14:paraId="035F5627" w14:textId="77777777" w:rsidR="000228B1" w:rsidRPr="00231839" w:rsidRDefault="000228B1" w:rsidP="00231839">
      <w:pPr>
        <w:pStyle w:val="Akapitzlist"/>
        <w:spacing w:line="276" w:lineRule="auto"/>
        <w:ind w:left="1287"/>
        <w:rPr>
          <w:rFonts w:ascii="Arial" w:hAnsi="Arial" w:cs="Arial"/>
          <w:b/>
          <w:bCs/>
          <w:sz w:val="28"/>
          <w:szCs w:val="28"/>
        </w:rPr>
      </w:pPr>
    </w:p>
    <w:p w14:paraId="7B78BC01" w14:textId="65F90F52" w:rsidR="00E43984" w:rsidRPr="00231839" w:rsidRDefault="000228B1" w:rsidP="00231839">
      <w:pPr>
        <w:pStyle w:val="Style4"/>
        <w:widowControl/>
        <w:spacing w:before="67" w:line="276" w:lineRule="auto"/>
        <w:rPr>
          <w:rStyle w:val="FontStyle39"/>
          <w:rFonts w:ascii="Arial" w:hAnsi="Arial" w:cs="Arial"/>
          <w:sz w:val="28"/>
          <w:szCs w:val="28"/>
        </w:rPr>
      </w:pPr>
      <w:r w:rsidRPr="00231839">
        <w:rPr>
          <w:rStyle w:val="FontStyle39"/>
          <w:rFonts w:ascii="Arial" w:hAnsi="Arial" w:cs="Arial"/>
          <w:sz w:val="28"/>
          <w:szCs w:val="28"/>
        </w:rPr>
        <w:t xml:space="preserve">Poniżej określone wymagania dla </w:t>
      </w:r>
      <w:r w:rsidR="00814B48">
        <w:rPr>
          <w:rStyle w:val="FontStyle39"/>
          <w:rFonts w:ascii="Arial" w:hAnsi="Arial" w:cs="Arial"/>
          <w:sz w:val="28"/>
          <w:szCs w:val="28"/>
        </w:rPr>
        <w:t>Operatora</w:t>
      </w:r>
      <w:r w:rsidRPr="00231839">
        <w:rPr>
          <w:rStyle w:val="FontStyle39"/>
          <w:rFonts w:ascii="Arial" w:hAnsi="Arial" w:cs="Arial"/>
          <w:sz w:val="28"/>
          <w:szCs w:val="28"/>
        </w:rPr>
        <w:t xml:space="preserve"> powinny zostać zrealizowane przed skierowaniem autobusu do ruchu </w:t>
      </w:r>
    </w:p>
    <w:p w14:paraId="61D16826" w14:textId="77777777" w:rsidR="00E43984" w:rsidRPr="00231839" w:rsidRDefault="00E43984" w:rsidP="00231839">
      <w:pPr>
        <w:pStyle w:val="Style19"/>
        <w:widowControl/>
        <w:numPr>
          <w:ilvl w:val="0"/>
          <w:numId w:val="29"/>
        </w:numPr>
        <w:tabs>
          <w:tab w:val="left" w:pos="638"/>
        </w:tabs>
        <w:spacing w:before="130" w:line="276" w:lineRule="auto"/>
        <w:rPr>
          <w:rStyle w:val="FontStyle39"/>
          <w:rFonts w:ascii="Arial" w:hAnsi="Arial" w:cs="Arial"/>
          <w:sz w:val="28"/>
          <w:szCs w:val="28"/>
        </w:rPr>
      </w:pPr>
      <w:r w:rsidRPr="00231839">
        <w:rPr>
          <w:rStyle w:val="FontStyle39"/>
          <w:rFonts w:ascii="Arial" w:hAnsi="Arial" w:cs="Arial"/>
          <w:sz w:val="28"/>
          <w:szCs w:val="28"/>
        </w:rPr>
        <w:t>Wymagania ogólne</w:t>
      </w:r>
    </w:p>
    <w:p w14:paraId="39956853" w14:textId="04C8A033" w:rsidR="00E43984" w:rsidRPr="00231839" w:rsidRDefault="00E43984" w:rsidP="00D83EC1">
      <w:pPr>
        <w:pStyle w:val="Style9"/>
        <w:widowControl/>
        <w:numPr>
          <w:ilvl w:val="1"/>
          <w:numId w:val="29"/>
        </w:numPr>
        <w:tabs>
          <w:tab w:val="left" w:pos="854"/>
        </w:tabs>
        <w:spacing w:before="5" w:line="276" w:lineRule="auto"/>
        <w:ind w:left="993" w:hanging="556"/>
        <w:rPr>
          <w:rStyle w:val="FontStyle40"/>
          <w:rFonts w:ascii="Arial" w:hAnsi="Arial" w:cs="Arial"/>
          <w:sz w:val="28"/>
          <w:szCs w:val="28"/>
        </w:rPr>
      </w:pPr>
      <w:r w:rsidRPr="00231839">
        <w:rPr>
          <w:rStyle w:val="FontStyle40"/>
          <w:rFonts w:ascii="Arial" w:hAnsi="Arial" w:cs="Arial"/>
          <w:sz w:val="28"/>
          <w:szCs w:val="28"/>
        </w:rPr>
        <w:t xml:space="preserve">W szczególności </w:t>
      </w:r>
      <w:r w:rsidR="00814B48">
        <w:rPr>
          <w:rStyle w:val="FontStyle40"/>
          <w:rFonts w:ascii="Arial" w:hAnsi="Arial" w:cs="Arial"/>
          <w:sz w:val="28"/>
          <w:szCs w:val="28"/>
        </w:rPr>
        <w:t>Operator</w:t>
      </w:r>
      <w:r w:rsidRPr="00231839">
        <w:rPr>
          <w:rStyle w:val="FontStyle40"/>
          <w:rFonts w:ascii="Arial" w:hAnsi="Arial" w:cs="Arial"/>
          <w:sz w:val="28"/>
          <w:szCs w:val="28"/>
        </w:rPr>
        <w:t xml:space="preserve"> jest zobowiązany do współpracy w zakresie:</w:t>
      </w:r>
    </w:p>
    <w:p w14:paraId="33D00EEC" w14:textId="77777777" w:rsidR="00CD029C" w:rsidRPr="00231839" w:rsidRDefault="00E43984" w:rsidP="00231839">
      <w:pPr>
        <w:pStyle w:val="Style20"/>
        <w:widowControl/>
        <w:numPr>
          <w:ilvl w:val="0"/>
          <w:numId w:val="21"/>
        </w:numPr>
        <w:tabs>
          <w:tab w:val="left" w:pos="1224"/>
        </w:tabs>
        <w:spacing w:before="5" w:line="276" w:lineRule="auto"/>
        <w:ind w:left="1418" w:hanging="709"/>
        <w:jc w:val="left"/>
        <w:rPr>
          <w:rStyle w:val="FontStyle40"/>
          <w:rFonts w:ascii="Arial" w:eastAsiaTheme="minorEastAsia" w:hAnsi="Arial" w:cs="Arial"/>
          <w:sz w:val="28"/>
          <w:szCs w:val="28"/>
        </w:rPr>
      </w:pPr>
      <w:r w:rsidRPr="00231839">
        <w:rPr>
          <w:rStyle w:val="FontStyle40"/>
          <w:rFonts w:ascii="Arial" w:hAnsi="Arial" w:cs="Arial"/>
          <w:sz w:val="28"/>
          <w:szCs w:val="28"/>
        </w:rPr>
        <w:t>udostępnienia miejsca w pojeździe celem montażu urządzeń</w:t>
      </w:r>
      <w:r w:rsidR="005F440C" w:rsidRPr="00231839">
        <w:rPr>
          <w:rStyle w:val="FontStyle40"/>
          <w:rFonts w:ascii="Arial" w:hAnsi="Arial" w:cs="Arial"/>
          <w:sz w:val="28"/>
          <w:szCs w:val="28"/>
        </w:rPr>
        <w:t xml:space="preserve"> systemu URBANCARD</w:t>
      </w:r>
      <w:r w:rsidRPr="00231839">
        <w:rPr>
          <w:rStyle w:val="FontStyle40"/>
          <w:rFonts w:ascii="Arial" w:hAnsi="Arial" w:cs="Arial"/>
          <w:sz w:val="28"/>
          <w:szCs w:val="28"/>
        </w:rPr>
        <w:t>,</w:t>
      </w:r>
    </w:p>
    <w:p w14:paraId="4FD9343F" w14:textId="77777777" w:rsidR="00E43984" w:rsidRPr="00231839" w:rsidRDefault="00E43984" w:rsidP="00231839">
      <w:pPr>
        <w:pStyle w:val="Style20"/>
        <w:widowControl/>
        <w:numPr>
          <w:ilvl w:val="0"/>
          <w:numId w:val="21"/>
        </w:numPr>
        <w:spacing w:before="5" w:line="276" w:lineRule="auto"/>
        <w:ind w:left="1418" w:hanging="709"/>
        <w:jc w:val="left"/>
        <w:rPr>
          <w:rStyle w:val="FontStyle40"/>
          <w:rFonts w:ascii="Arial" w:hAnsi="Arial" w:cs="Arial"/>
          <w:sz w:val="28"/>
          <w:szCs w:val="28"/>
        </w:rPr>
      </w:pPr>
      <w:r w:rsidRPr="00231839">
        <w:rPr>
          <w:rStyle w:val="FontStyle40"/>
          <w:rFonts w:ascii="Arial" w:hAnsi="Arial" w:cs="Arial"/>
          <w:sz w:val="28"/>
          <w:szCs w:val="28"/>
        </w:rPr>
        <w:t>zapewnienia dostępności do pojazdów celem wykonania prac polegających na montażu, demontażu, serwisowaniu, konserwacji oraz usuwaniu awarii urządzeń</w:t>
      </w:r>
      <w:r w:rsidR="005F440C" w:rsidRPr="00231839">
        <w:rPr>
          <w:rStyle w:val="FontStyle40"/>
          <w:rFonts w:ascii="Arial" w:hAnsi="Arial" w:cs="Arial"/>
          <w:sz w:val="28"/>
          <w:szCs w:val="28"/>
        </w:rPr>
        <w:t xml:space="preserve"> systemu URBANCARD</w:t>
      </w:r>
      <w:r w:rsidRPr="00231839">
        <w:rPr>
          <w:rStyle w:val="FontStyle40"/>
          <w:rFonts w:ascii="Arial" w:hAnsi="Arial" w:cs="Arial"/>
          <w:sz w:val="28"/>
          <w:szCs w:val="28"/>
        </w:rPr>
        <w:t>,</w:t>
      </w:r>
    </w:p>
    <w:p w14:paraId="5AB63DC9" w14:textId="77777777" w:rsidR="00E43984" w:rsidRPr="00231839" w:rsidRDefault="00E43984" w:rsidP="00231839">
      <w:pPr>
        <w:pStyle w:val="Style20"/>
        <w:widowControl/>
        <w:numPr>
          <w:ilvl w:val="0"/>
          <w:numId w:val="21"/>
        </w:numPr>
        <w:spacing w:before="5" w:line="276" w:lineRule="auto"/>
        <w:ind w:left="1396" w:hanging="709"/>
        <w:jc w:val="left"/>
        <w:rPr>
          <w:rStyle w:val="FontStyle40"/>
          <w:rFonts w:ascii="Arial" w:hAnsi="Arial" w:cs="Arial"/>
          <w:sz w:val="28"/>
          <w:szCs w:val="28"/>
        </w:rPr>
      </w:pPr>
      <w:r w:rsidRPr="00231839">
        <w:rPr>
          <w:rStyle w:val="FontStyle40"/>
          <w:rFonts w:ascii="Arial" w:hAnsi="Arial" w:cs="Arial"/>
          <w:sz w:val="28"/>
          <w:szCs w:val="28"/>
        </w:rPr>
        <w:t xml:space="preserve">udzielania operatorowi systemu </w:t>
      </w:r>
      <w:r w:rsidR="005F440C" w:rsidRPr="00231839">
        <w:rPr>
          <w:rStyle w:val="FontStyle40"/>
          <w:rFonts w:ascii="Arial" w:hAnsi="Arial" w:cs="Arial"/>
          <w:sz w:val="28"/>
          <w:szCs w:val="28"/>
        </w:rPr>
        <w:t xml:space="preserve">URBANCARD </w:t>
      </w:r>
      <w:r w:rsidRPr="00231839">
        <w:rPr>
          <w:rStyle w:val="FontStyle40"/>
          <w:rFonts w:ascii="Arial" w:hAnsi="Arial" w:cs="Arial"/>
          <w:sz w:val="28"/>
          <w:szCs w:val="28"/>
        </w:rPr>
        <w:t>bieżącej informacji o pojazdach będących w ruchu lub z niego wyłączonych, celem przeprowadzenia czynności wymienionych powyżej.</w:t>
      </w:r>
    </w:p>
    <w:p w14:paraId="1C6D2D40" w14:textId="77777777" w:rsidR="00907333" w:rsidRPr="00231839" w:rsidRDefault="00907333" w:rsidP="00D83EC1">
      <w:pPr>
        <w:pStyle w:val="Style9"/>
        <w:widowControl/>
        <w:numPr>
          <w:ilvl w:val="1"/>
          <w:numId w:val="29"/>
        </w:numPr>
        <w:tabs>
          <w:tab w:val="left" w:pos="709"/>
        </w:tabs>
        <w:spacing w:before="5" w:line="276" w:lineRule="auto"/>
        <w:ind w:left="993" w:hanging="567"/>
        <w:rPr>
          <w:rStyle w:val="FontStyle40"/>
          <w:rFonts w:ascii="Arial" w:hAnsi="Arial" w:cs="Arial"/>
          <w:sz w:val="28"/>
          <w:szCs w:val="28"/>
        </w:rPr>
      </w:pPr>
      <w:r w:rsidRPr="00231839">
        <w:rPr>
          <w:rStyle w:val="FontStyle40"/>
          <w:rFonts w:ascii="Arial" w:hAnsi="Arial" w:cs="Arial"/>
          <w:sz w:val="28"/>
          <w:szCs w:val="28"/>
        </w:rPr>
        <w:t>Minimalna l</w:t>
      </w:r>
      <w:r w:rsidR="00E43984" w:rsidRPr="00231839">
        <w:rPr>
          <w:rStyle w:val="FontStyle40"/>
          <w:rFonts w:ascii="Arial" w:hAnsi="Arial" w:cs="Arial"/>
          <w:sz w:val="28"/>
          <w:szCs w:val="28"/>
        </w:rPr>
        <w:t>iczba kasowników elektronicznych</w:t>
      </w:r>
      <w:r w:rsidRPr="00231839">
        <w:rPr>
          <w:rStyle w:val="FontStyle40"/>
          <w:rFonts w:ascii="Arial" w:hAnsi="Arial" w:cs="Arial"/>
          <w:sz w:val="28"/>
          <w:szCs w:val="28"/>
        </w:rPr>
        <w:t>:</w:t>
      </w:r>
    </w:p>
    <w:p w14:paraId="236DB2F0" w14:textId="77777777" w:rsidR="00907333" w:rsidRPr="00231839" w:rsidRDefault="00907333" w:rsidP="00231839">
      <w:pPr>
        <w:pStyle w:val="Style9"/>
        <w:widowControl/>
        <w:numPr>
          <w:ilvl w:val="2"/>
          <w:numId w:val="29"/>
        </w:numPr>
        <w:tabs>
          <w:tab w:val="left" w:pos="709"/>
        </w:tabs>
        <w:spacing w:before="5" w:line="276" w:lineRule="auto"/>
        <w:ind w:left="1418" w:hanging="709"/>
        <w:rPr>
          <w:rStyle w:val="FontStyle40"/>
          <w:rFonts w:ascii="Arial" w:hAnsi="Arial" w:cs="Arial"/>
          <w:sz w:val="28"/>
          <w:szCs w:val="28"/>
        </w:rPr>
      </w:pPr>
      <w:r w:rsidRPr="00231839">
        <w:rPr>
          <w:rStyle w:val="FontStyle40"/>
          <w:rFonts w:ascii="Arial" w:hAnsi="Arial" w:cs="Arial"/>
          <w:sz w:val="28"/>
          <w:szCs w:val="28"/>
        </w:rPr>
        <w:t>autobusy typu A – 1 kasownik</w:t>
      </w:r>
    </w:p>
    <w:p w14:paraId="42766DFD" w14:textId="77777777" w:rsidR="00907333" w:rsidRPr="00231839" w:rsidRDefault="00907333" w:rsidP="00231839">
      <w:pPr>
        <w:pStyle w:val="Style9"/>
        <w:widowControl/>
        <w:numPr>
          <w:ilvl w:val="2"/>
          <w:numId w:val="29"/>
        </w:numPr>
        <w:tabs>
          <w:tab w:val="left" w:pos="709"/>
        </w:tabs>
        <w:spacing w:before="5" w:line="276" w:lineRule="auto"/>
        <w:ind w:left="1418" w:hanging="709"/>
        <w:rPr>
          <w:rStyle w:val="FontStyle40"/>
          <w:rFonts w:ascii="Arial" w:hAnsi="Arial" w:cs="Arial"/>
          <w:sz w:val="28"/>
          <w:szCs w:val="28"/>
        </w:rPr>
      </w:pPr>
      <w:r w:rsidRPr="00231839">
        <w:rPr>
          <w:rStyle w:val="FontStyle40"/>
          <w:rFonts w:ascii="Arial" w:hAnsi="Arial" w:cs="Arial"/>
          <w:sz w:val="28"/>
          <w:szCs w:val="28"/>
        </w:rPr>
        <w:t>autobusy typu B, C i C</w:t>
      </w:r>
      <w:r w:rsidRPr="00231839">
        <w:rPr>
          <w:rStyle w:val="FontStyle40"/>
          <w:rFonts w:ascii="Arial" w:hAnsi="Arial" w:cs="Arial"/>
          <w:sz w:val="28"/>
          <w:szCs w:val="28"/>
          <w:vertAlign w:val="subscript"/>
        </w:rPr>
        <w:t>e</w:t>
      </w:r>
      <w:r w:rsidRPr="00231839">
        <w:rPr>
          <w:rStyle w:val="FontStyle40"/>
          <w:rFonts w:ascii="Arial" w:hAnsi="Arial" w:cs="Arial"/>
          <w:sz w:val="28"/>
          <w:szCs w:val="28"/>
        </w:rPr>
        <w:t xml:space="preserve"> – 2 kasowniki </w:t>
      </w:r>
    </w:p>
    <w:p w14:paraId="546663B7" w14:textId="77777777" w:rsidR="00907333" w:rsidRPr="00231839" w:rsidRDefault="00907333" w:rsidP="00231839">
      <w:pPr>
        <w:pStyle w:val="Style9"/>
        <w:widowControl/>
        <w:numPr>
          <w:ilvl w:val="2"/>
          <w:numId w:val="29"/>
        </w:numPr>
        <w:tabs>
          <w:tab w:val="left" w:pos="709"/>
        </w:tabs>
        <w:spacing w:before="5" w:line="276" w:lineRule="auto"/>
        <w:ind w:left="1418" w:hanging="709"/>
        <w:rPr>
          <w:rStyle w:val="FontStyle40"/>
          <w:rFonts w:ascii="Arial" w:hAnsi="Arial" w:cs="Arial"/>
          <w:sz w:val="28"/>
          <w:szCs w:val="28"/>
        </w:rPr>
      </w:pPr>
      <w:r w:rsidRPr="00231839">
        <w:rPr>
          <w:rStyle w:val="FontStyle40"/>
          <w:rFonts w:ascii="Arial" w:hAnsi="Arial" w:cs="Arial"/>
          <w:sz w:val="28"/>
          <w:szCs w:val="28"/>
        </w:rPr>
        <w:t>autobusy typu D i D</w:t>
      </w:r>
      <w:r w:rsidRPr="00231839">
        <w:rPr>
          <w:rStyle w:val="FontStyle40"/>
          <w:rFonts w:ascii="Arial" w:hAnsi="Arial" w:cs="Arial"/>
          <w:sz w:val="28"/>
          <w:szCs w:val="28"/>
          <w:vertAlign w:val="subscript"/>
        </w:rPr>
        <w:t>e</w:t>
      </w:r>
      <w:r w:rsidRPr="00231839">
        <w:rPr>
          <w:rStyle w:val="FontStyle40"/>
          <w:rFonts w:ascii="Arial" w:hAnsi="Arial" w:cs="Arial"/>
          <w:sz w:val="28"/>
          <w:szCs w:val="28"/>
        </w:rPr>
        <w:t xml:space="preserve"> – </w:t>
      </w:r>
      <w:r w:rsidR="00801714" w:rsidRPr="00231839">
        <w:rPr>
          <w:rStyle w:val="FontStyle40"/>
          <w:rFonts w:ascii="Arial" w:hAnsi="Arial" w:cs="Arial"/>
          <w:sz w:val="28"/>
          <w:szCs w:val="28"/>
        </w:rPr>
        <w:t>4</w:t>
      </w:r>
      <w:r w:rsidRPr="00231839">
        <w:rPr>
          <w:rStyle w:val="FontStyle40"/>
          <w:rFonts w:ascii="Arial" w:hAnsi="Arial" w:cs="Arial"/>
          <w:sz w:val="28"/>
          <w:szCs w:val="28"/>
        </w:rPr>
        <w:t xml:space="preserve"> kasowniki</w:t>
      </w:r>
    </w:p>
    <w:p w14:paraId="770C5764" w14:textId="637060BA" w:rsidR="00047625" w:rsidRPr="00231839" w:rsidRDefault="00E43984" w:rsidP="00D83EC1">
      <w:pPr>
        <w:pStyle w:val="Style9"/>
        <w:widowControl/>
        <w:tabs>
          <w:tab w:val="left" w:pos="709"/>
        </w:tabs>
        <w:spacing w:before="5" w:line="276" w:lineRule="auto"/>
        <w:ind w:left="993" w:hanging="557"/>
        <w:rPr>
          <w:rStyle w:val="FontStyle40"/>
          <w:rFonts w:ascii="Arial" w:hAnsi="Arial" w:cs="Arial"/>
          <w:sz w:val="28"/>
          <w:szCs w:val="28"/>
        </w:rPr>
      </w:pPr>
      <w:r w:rsidRPr="00231839">
        <w:rPr>
          <w:rStyle w:val="FontStyle40"/>
          <w:rFonts w:ascii="Arial" w:hAnsi="Arial" w:cs="Arial"/>
          <w:sz w:val="28"/>
          <w:szCs w:val="28"/>
        </w:rPr>
        <w:t xml:space="preserve">1.3 </w:t>
      </w:r>
      <w:r w:rsidR="007219EE" w:rsidRPr="00231839">
        <w:rPr>
          <w:rStyle w:val="FontStyle40"/>
          <w:rFonts w:ascii="Arial" w:hAnsi="Arial" w:cs="Arial"/>
          <w:sz w:val="28"/>
          <w:szCs w:val="28"/>
        </w:rPr>
        <w:tab/>
      </w:r>
      <w:r w:rsidRPr="00231839">
        <w:rPr>
          <w:rStyle w:val="FontStyle40"/>
          <w:rFonts w:ascii="Arial" w:hAnsi="Arial" w:cs="Arial"/>
          <w:sz w:val="28"/>
          <w:szCs w:val="28"/>
        </w:rPr>
        <w:t xml:space="preserve">Zamawiający informuje, że w przypadku odstąpienia od montażu kasowników </w:t>
      </w:r>
      <w:r w:rsidR="002C07A3">
        <w:rPr>
          <w:rStyle w:val="FontStyle40"/>
          <w:rFonts w:ascii="Arial" w:hAnsi="Arial" w:cs="Arial"/>
          <w:sz w:val="28"/>
          <w:szCs w:val="28"/>
        </w:rPr>
        <w:t>Operatorowi</w:t>
      </w:r>
      <w:r w:rsidRPr="00231839">
        <w:rPr>
          <w:rStyle w:val="FontStyle40"/>
          <w:rFonts w:ascii="Arial" w:hAnsi="Arial" w:cs="Arial"/>
          <w:sz w:val="28"/>
          <w:szCs w:val="28"/>
        </w:rPr>
        <w:t xml:space="preserve"> nie przysługują roszczenia wobec Zamawiającego z tytułu kosztów wykonania instalacji</w:t>
      </w:r>
      <w:r w:rsidR="00047625" w:rsidRPr="00231839">
        <w:rPr>
          <w:rStyle w:val="FontStyle40"/>
          <w:rFonts w:ascii="Arial" w:hAnsi="Arial" w:cs="Arial"/>
          <w:sz w:val="28"/>
          <w:szCs w:val="28"/>
        </w:rPr>
        <w:t>.</w:t>
      </w:r>
    </w:p>
    <w:p w14:paraId="2F819775" w14:textId="77777777" w:rsidR="00E43984" w:rsidRPr="00231839" w:rsidRDefault="00E43984" w:rsidP="00231839">
      <w:pPr>
        <w:pStyle w:val="Style19"/>
        <w:widowControl/>
        <w:tabs>
          <w:tab w:val="left" w:pos="638"/>
        </w:tabs>
        <w:spacing w:before="67" w:line="276" w:lineRule="auto"/>
        <w:ind w:left="283"/>
        <w:rPr>
          <w:rStyle w:val="FontStyle39"/>
          <w:rFonts w:ascii="Arial" w:hAnsi="Arial" w:cs="Arial"/>
          <w:sz w:val="28"/>
          <w:szCs w:val="28"/>
        </w:rPr>
      </w:pPr>
      <w:r w:rsidRPr="00231839">
        <w:rPr>
          <w:rStyle w:val="FontStyle39"/>
          <w:rFonts w:ascii="Arial" w:hAnsi="Arial" w:cs="Arial"/>
          <w:sz w:val="28"/>
          <w:szCs w:val="28"/>
        </w:rPr>
        <w:t>2.</w:t>
      </w:r>
      <w:r w:rsidRPr="00231839">
        <w:rPr>
          <w:rStyle w:val="FontStyle39"/>
          <w:rFonts w:ascii="Arial" w:hAnsi="Arial" w:cs="Arial"/>
          <w:sz w:val="28"/>
          <w:szCs w:val="28"/>
        </w:rPr>
        <w:tab/>
        <w:t>Wymagania szczegółowe</w:t>
      </w:r>
    </w:p>
    <w:p w14:paraId="199C2E5C" w14:textId="77777777" w:rsidR="00E43984" w:rsidRPr="00231839" w:rsidRDefault="00E43984" w:rsidP="00D83EC1">
      <w:pPr>
        <w:pStyle w:val="Style9"/>
        <w:widowControl/>
        <w:numPr>
          <w:ilvl w:val="0"/>
          <w:numId w:val="30"/>
        </w:numPr>
        <w:spacing w:before="5" w:line="276" w:lineRule="auto"/>
        <w:ind w:left="993" w:hanging="567"/>
        <w:rPr>
          <w:rStyle w:val="FontStyle40"/>
          <w:rFonts w:ascii="Arial" w:hAnsi="Arial" w:cs="Arial"/>
          <w:sz w:val="28"/>
          <w:szCs w:val="28"/>
        </w:rPr>
      </w:pPr>
      <w:r w:rsidRPr="00231839">
        <w:rPr>
          <w:rStyle w:val="FontStyle40"/>
          <w:rFonts w:ascii="Arial" w:hAnsi="Arial" w:cs="Arial"/>
          <w:sz w:val="28"/>
          <w:szCs w:val="28"/>
        </w:rPr>
        <w:t>Instalacja będzie wykonana zgodnie z załączonym schematem poglądowym, przedstawionym poniżej.</w:t>
      </w:r>
    </w:p>
    <w:p w14:paraId="17AB4482" w14:textId="78C479B3" w:rsidR="00E43984" w:rsidRPr="00231839" w:rsidRDefault="00AC79CC" w:rsidP="00D83EC1">
      <w:pPr>
        <w:pStyle w:val="Style9"/>
        <w:widowControl/>
        <w:numPr>
          <w:ilvl w:val="0"/>
          <w:numId w:val="30"/>
        </w:numPr>
        <w:tabs>
          <w:tab w:val="left" w:pos="993"/>
        </w:tabs>
        <w:spacing w:before="5" w:line="276" w:lineRule="auto"/>
        <w:ind w:left="993" w:hanging="567"/>
        <w:rPr>
          <w:rStyle w:val="FontStyle40"/>
          <w:rFonts w:ascii="Arial" w:hAnsi="Arial" w:cs="Arial"/>
          <w:sz w:val="28"/>
          <w:szCs w:val="28"/>
        </w:rPr>
      </w:pPr>
      <w:r w:rsidRPr="00231839">
        <w:rPr>
          <w:rStyle w:val="FontStyle40"/>
          <w:rFonts w:ascii="Arial" w:hAnsi="Arial" w:cs="Arial"/>
          <w:sz w:val="28"/>
          <w:szCs w:val="28"/>
        </w:rPr>
        <w:t>Rozmieszczenie poszczególnych kasowników elektronicznych oraz sposób prowadzenia instalacji elektrycznej do podłączenia kasowników elektronicznych zostaną ustalone z Zamawiającym</w:t>
      </w:r>
      <w:r w:rsidR="00644E78" w:rsidRPr="00231839">
        <w:rPr>
          <w:rStyle w:val="FontStyle40"/>
          <w:rFonts w:ascii="Arial" w:hAnsi="Arial" w:cs="Arial"/>
          <w:sz w:val="28"/>
          <w:szCs w:val="28"/>
        </w:rPr>
        <w:t xml:space="preserve">. W tym celu przed rozpoczęciem prac związanych z przygotowaniem instalacji do kasowników </w:t>
      </w:r>
      <w:r w:rsidR="002C07A3">
        <w:rPr>
          <w:rStyle w:val="FontStyle40"/>
          <w:rFonts w:ascii="Arial" w:hAnsi="Arial" w:cs="Arial"/>
          <w:sz w:val="28"/>
          <w:szCs w:val="28"/>
        </w:rPr>
        <w:t>Operator</w:t>
      </w:r>
      <w:r w:rsidR="00644E78" w:rsidRPr="00231839">
        <w:rPr>
          <w:rStyle w:val="FontStyle40"/>
          <w:rFonts w:ascii="Arial" w:hAnsi="Arial" w:cs="Arial"/>
          <w:sz w:val="28"/>
          <w:szCs w:val="28"/>
        </w:rPr>
        <w:t xml:space="preserve"> zobowiązany jest do przesłania schematu dla każdego typu autobusu umożliwiającego wskazanie na nim szczegółowej lokalizacji kasownika.</w:t>
      </w:r>
    </w:p>
    <w:p w14:paraId="206FF4D6" w14:textId="77777777" w:rsidR="00AC79CC" w:rsidRPr="00231839" w:rsidRDefault="00AC79CC" w:rsidP="002F4542">
      <w:pPr>
        <w:pStyle w:val="Style9"/>
        <w:widowControl/>
        <w:numPr>
          <w:ilvl w:val="0"/>
          <w:numId w:val="30"/>
        </w:numPr>
        <w:tabs>
          <w:tab w:val="left" w:pos="993"/>
        </w:tabs>
        <w:spacing w:before="5" w:line="276" w:lineRule="auto"/>
        <w:ind w:left="851" w:hanging="425"/>
        <w:rPr>
          <w:rStyle w:val="FontStyle40"/>
          <w:rFonts w:ascii="Arial" w:hAnsi="Arial" w:cs="Arial"/>
          <w:sz w:val="28"/>
          <w:szCs w:val="28"/>
        </w:rPr>
      </w:pPr>
      <w:r w:rsidRPr="00231839">
        <w:rPr>
          <w:rStyle w:val="FontStyle40"/>
          <w:rFonts w:ascii="Arial" w:hAnsi="Arial" w:cs="Arial"/>
          <w:sz w:val="28"/>
          <w:szCs w:val="28"/>
        </w:rPr>
        <w:t xml:space="preserve">Zamawiający informuje, że dostawcą i operatorem systemu </w:t>
      </w:r>
      <w:r w:rsidR="005F440C" w:rsidRPr="00231839">
        <w:rPr>
          <w:rStyle w:val="FontStyle40"/>
          <w:rFonts w:ascii="Arial" w:hAnsi="Arial" w:cs="Arial"/>
          <w:sz w:val="28"/>
          <w:szCs w:val="28"/>
        </w:rPr>
        <w:t>URBANCARD</w:t>
      </w:r>
      <w:r w:rsidRPr="00231839">
        <w:rPr>
          <w:rStyle w:val="FontStyle40"/>
          <w:rFonts w:ascii="Arial" w:hAnsi="Arial" w:cs="Arial"/>
          <w:sz w:val="28"/>
          <w:szCs w:val="28"/>
        </w:rPr>
        <w:t xml:space="preserve"> jest Mennica</w:t>
      </w:r>
      <w:r w:rsidR="004F7BAE" w:rsidRPr="00231839">
        <w:rPr>
          <w:rStyle w:val="FontStyle40"/>
          <w:rFonts w:ascii="Arial" w:hAnsi="Arial" w:cs="Arial"/>
          <w:sz w:val="28"/>
          <w:szCs w:val="28"/>
        </w:rPr>
        <w:t xml:space="preserve"> </w:t>
      </w:r>
      <w:r w:rsidRPr="00231839">
        <w:rPr>
          <w:rStyle w:val="FontStyle40"/>
          <w:rFonts w:ascii="Arial" w:hAnsi="Arial" w:cs="Arial"/>
          <w:sz w:val="28"/>
          <w:szCs w:val="28"/>
        </w:rPr>
        <w:t>Polska S.A.</w:t>
      </w:r>
    </w:p>
    <w:p w14:paraId="021085C5" w14:textId="7908B46C" w:rsidR="00E8740D" w:rsidRPr="00231839" w:rsidRDefault="00E8740D" w:rsidP="002F4542">
      <w:pPr>
        <w:pStyle w:val="Style9"/>
        <w:widowControl/>
        <w:numPr>
          <w:ilvl w:val="0"/>
          <w:numId w:val="30"/>
        </w:numPr>
        <w:tabs>
          <w:tab w:val="left" w:pos="993"/>
          <w:tab w:val="left" w:pos="1134"/>
        </w:tabs>
        <w:spacing w:before="5" w:line="276" w:lineRule="auto"/>
        <w:ind w:left="851" w:hanging="425"/>
        <w:rPr>
          <w:rStyle w:val="FontStyle40"/>
          <w:rFonts w:ascii="Arial" w:hAnsi="Arial" w:cs="Arial"/>
          <w:sz w:val="28"/>
          <w:szCs w:val="28"/>
        </w:rPr>
      </w:pPr>
      <w:r w:rsidRPr="00231839">
        <w:rPr>
          <w:rStyle w:val="FontStyle40"/>
          <w:rFonts w:ascii="Arial" w:hAnsi="Arial" w:cs="Arial"/>
          <w:sz w:val="28"/>
          <w:szCs w:val="28"/>
        </w:rPr>
        <w:lastRenderedPageBreak/>
        <w:t xml:space="preserve">Zamawiający informuje, że montaż </w:t>
      </w:r>
      <w:r w:rsidR="00322485" w:rsidRPr="00231839">
        <w:rPr>
          <w:rStyle w:val="FontStyle40"/>
          <w:rFonts w:ascii="Arial" w:hAnsi="Arial" w:cs="Arial"/>
          <w:sz w:val="28"/>
          <w:szCs w:val="28"/>
        </w:rPr>
        <w:t xml:space="preserve">kasowników </w:t>
      </w:r>
      <w:r w:rsidRPr="00231839">
        <w:rPr>
          <w:rStyle w:val="FontStyle40"/>
          <w:rFonts w:ascii="Arial" w:hAnsi="Arial" w:cs="Arial"/>
          <w:sz w:val="28"/>
          <w:szCs w:val="28"/>
        </w:rPr>
        <w:t>elektronicznych</w:t>
      </w:r>
      <w:r w:rsidR="00C97946" w:rsidRPr="00231839">
        <w:rPr>
          <w:rStyle w:val="FontStyle40"/>
          <w:rFonts w:ascii="Arial" w:hAnsi="Arial" w:cs="Arial"/>
          <w:sz w:val="28"/>
          <w:szCs w:val="28"/>
        </w:rPr>
        <w:t xml:space="preserve"> i jednostek centralnych</w:t>
      </w:r>
      <w:r w:rsidRPr="00231839">
        <w:rPr>
          <w:rStyle w:val="FontStyle40"/>
          <w:rFonts w:ascii="Arial" w:hAnsi="Arial" w:cs="Arial"/>
          <w:sz w:val="28"/>
          <w:szCs w:val="28"/>
        </w:rPr>
        <w:t xml:space="preserve"> zostanie wykonany przez dostawcę i operatora systemu </w:t>
      </w:r>
      <w:r w:rsidR="005F440C" w:rsidRPr="00231839">
        <w:rPr>
          <w:rStyle w:val="FontStyle40"/>
          <w:rFonts w:ascii="Arial" w:hAnsi="Arial" w:cs="Arial"/>
          <w:sz w:val="28"/>
          <w:szCs w:val="28"/>
        </w:rPr>
        <w:t>URBANCARD</w:t>
      </w:r>
      <w:r w:rsidRPr="00231839">
        <w:rPr>
          <w:rStyle w:val="FontStyle40"/>
          <w:rFonts w:ascii="Arial" w:hAnsi="Arial" w:cs="Arial"/>
          <w:sz w:val="28"/>
          <w:szCs w:val="28"/>
        </w:rPr>
        <w:t xml:space="preserve">. </w:t>
      </w:r>
      <w:r w:rsidR="00D8275C" w:rsidRPr="00231839">
        <w:rPr>
          <w:rStyle w:val="FontStyle40"/>
          <w:rFonts w:ascii="Arial" w:hAnsi="Arial" w:cs="Arial"/>
          <w:sz w:val="28"/>
          <w:szCs w:val="28"/>
        </w:rPr>
        <w:t xml:space="preserve">Montaż nastąpi po uprzednim pisemnym powiadomieniu </w:t>
      </w:r>
      <w:r w:rsidR="00EE3662">
        <w:rPr>
          <w:rStyle w:val="FontStyle40"/>
          <w:rFonts w:ascii="Arial" w:hAnsi="Arial" w:cs="Arial"/>
          <w:sz w:val="28"/>
          <w:szCs w:val="28"/>
        </w:rPr>
        <w:t>Operatora</w:t>
      </w:r>
      <w:r w:rsidR="00D8275C" w:rsidRPr="00231839">
        <w:rPr>
          <w:rStyle w:val="FontStyle40"/>
          <w:rFonts w:ascii="Arial" w:hAnsi="Arial" w:cs="Arial"/>
          <w:sz w:val="28"/>
          <w:szCs w:val="28"/>
        </w:rPr>
        <w:t xml:space="preserve"> nie później niż 14 dni kalendarzowych przed jego terminem</w:t>
      </w:r>
      <w:r w:rsidR="00007239" w:rsidRPr="00231839">
        <w:rPr>
          <w:rStyle w:val="FontStyle40"/>
          <w:rFonts w:ascii="Arial" w:hAnsi="Arial" w:cs="Arial"/>
          <w:sz w:val="28"/>
          <w:szCs w:val="28"/>
        </w:rPr>
        <w:t>.</w:t>
      </w:r>
      <w:r w:rsidR="00D8275C" w:rsidRPr="00231839">
        <w:rPr>
          <w:rStyle w:val="FontStyle40"/>
          <w:rFonts w:ascii="Arial" w:hAnsi="Arial" w:cs="Arial"/>
          <w:sz w:val="28"/>
          <w:szCs w:val="28"/>
        </w:rPr>
        <w:t xml:space="preserve"> </w:t>
      </w:r>
      <w:r w:rsidR="00EE3662">
        <w:rPr>
          <w:rStyle w:val="FontStyle40"/>
          <w:rFonts w:ascii="Arial" w:hAnsi="Arial" w:cs="Arial"/>
          <w:sz w:val="28"/>
          <w:szCs w:val="28"/>
        </w:rPr>
        <w:t>Operator</w:t>
      </w:r>
      <w:r w:rsidRPr="00231839">
        <w:rPr>
          <w:rStyle w:val="FontStyle40"/>
          <w:rFonts w:ascii="Arial" w:hAnsi="Arial" w:cs="Arial"/>
          <w:sz w:val="28"/>
          <w:szCs w:val="28"/>
        </w:rPr>
        <w:t xml:space="preserve"> ma prawo uczestnictwa w procesie montażu.</w:t>
      </w:r>
      <w:r w:rsidR="006C79B8" w:rsidRPr="00231839">
        <w:rPr>
          <w:rStyle w:val="FontStyle40"/>
          <w:rFonts w:ascii="Arial" w:hAnsi="Arial" w:cs="Arial"/>
          <w:sz w:val="28"/>
          <w:szCs w:val="28"/>
        </w:rPr>
        <w:t xml:space="preserve"> Zamawiający wspólnie z </w:t>
      </w:r>
      <w:r w:rsidR="00C97946" w:rsidRPr="00231839">
        <w:rPr>
          <w:rStyle w:val="FontStyle40"/>
          <w:rFonts w:ascii="Arial" w:hAnsi="Arial" w:cs="Arial"/>
          <w:sz w:val="28"/>
          <w:szCs w:val="28"/>
        </w:rPr>
        <w:t xml:space="preserve">operatorem systemu URBANCARD </w:t>
      </w:r>
      <w:r w:rsidR="006C79B8" w:rsidRPr="00231839">
        <w:rPr>
          <w:rStyle w:val="FontStyle40"/>
          <w:rFonts w:ascii="Arial" w:hAnsi="Arial" w:cs="Arial"/>
          <w:sz w:val="28"/>
          <w:szCs w:val="28"/>
        </w:rPr>
        <w:t>zastrzega sobie</w:t>
      </w:r>
      <w:r w:rsidR="006A7FF6" w:rsidRPr="00231839">
        <w:rPr>
          <w:rStyle w:val="FontStyle40"/>
          <w:rFonts w:ascii="Arial" w:hAnsi="Arial" w:cs="Arial"/>
          <w:sz w:val="28"/>
          <w:szCs w:val="28"/>
        </w:rPr>
        <w:t xml:space="preserve"> możliwość</w:t>
      </w:r>
      <w:r w:rsidR="00C97946" w:rsidRPr="00231839">
        <w:rPr>
          <w:rStyle w:val="FontStyle40"/>
          <w:rFonts w:ascii="Arial" w:hAnsi="Arial" w:cs="Arial"/>
          <w:sz w:val="28"/>
          <w:szCs w:val="28"/>
        </w:rPr>
        <w:t>,</w:t>
      </w:r>
      <w:r w:rsidR="006A7FF6" w:rsidRPr="00231839">
        <w:rPr>
          <w:rStyle w:val="FontStyle40"/>
          <w:rFonts w:ascii="Arial" w:hAnsi="Arial" w:cs="Arial"/>
          <w:sz w:val="28"/>
          <w:szCs w:val="28"/>
        </w:rPr>
        <w:t xml:space="preserve"> </w:t>
      </w:r>
      <w:r w:rsidR="006C79B8" w:rsidRPr="00231839">
        <w:rPr>
          <w:rStyle w:val="FontStyle40"/>
          <w:rFonts w:ascii="Arial" w:hAnsi="Arial" w:cs="Arial"/>
          <w:sz w:val="28"/>
          <w:szCs w:val="28"/>
        </w:rPr>
        <w:t xml:space="preserve">przed rozpoczęciem świadczenia usług a także </w:t>
      </w:r>
      <w:r w:rsidR="006A7FF6" w:rsidRPr="00231839">
        <w:rPr>
          <w:rStyle w:val="FontStyle40"/>
          <w:rFonts w:ascii="Arial" w:hAnsi="Arial" w:cs="Arial"/>
          <w:sz w:val="28"/>
          <w:szCs w:val="28"/>
        </w:rPr>
        <w:t xml:space="preserve">w dowolnym czasie w trakcie </w:t>
      </w:r>
      <w:r w:rsidR="00C97946" w:rsidRPr="00231839">
        <w:rPr>
          <w:rStyle w:val="FontStyle40"/>
          <w:rFonts w:ascii="Arial" w:hAnsi="Arial" w:cs="Arial"/>
          <w:sz w:val="28"/>
          <w:szCs w:val="28"/>
        </w:rPr>
        <w:t xml:space="preserve">ich świadczenia, </w:t>
      </w:r>
      <w:r w:rsidR="003949D0" w:rsidRPr="00231839">
        <w:rPr>
          <w:rStyle w:val="FontStyle40"/>
          <w:rFonts w:ascii="Arial" w:hAnsi="Arial" w:cs="Arial"/>
          <w:sz w:val="28"/>
          <w:szCs w:val="28"/>
        </w:rPr>
        <w:t xml:space="preserve">sprawdzenia z udziałem </w:t>
      </w:r>
      <w:r w:rsidR="00EE3662">
        <w:rPr>
          <w:rStyle w:val="FontStyle40"/>
          <w:rFonts w:ascii="Arial" w:hAnsi="Arial" w:cs="Arial"/>
          <w:sz w:val="28"/>
          <w:szCs w:val="28"/>
        </w:rPr>
        <w:t>Operatora</w:t>
      </w:r>
      <w:r w:rsidR="006A7FF6" w:rsidRPr="00231839">
        <w:rPr>
          <w:rStyle w:val="FontStyle40"/>
          <w:rFonts w:ascii="Arial" w:hAnsi="Arial" w:cs="Arial"/>
          <w:sz w:val="28"/>
          <w:szCs w:val="28"/>
        </w:rPr>
        <w:t xml:space="preserve"> poprawności działania kasowników </w:t>
      </w:r>
      <w:r w:rsidR="00C97946" w:rsidRPr="00231839">
        <w:rPr>
          <w:rStyle w:val="FontStyle40"/>
          <w:rFonts w:ascii="Arial" w:hAnsi="Arial" w:cs="Arial"/>
          <w:sz w:val="28"/>
          <w:szCs w:val="28"/>
        </w:rPr>
        <w:t xml:space="preserve">elektronicznych i jednostek centralnych </w:t>
      </w:r>
      <w:r w:rsidR="006A7FF6" w:rsidRPr="00231839">
        <w:rPr>
          <w:rStyle w:val="FontStyle40"/>
          <w:rFonts w:ascii="Arial" w:hAnsi="Arial" w:cs="Arial"/>
          <w:sz w:val="28"/>
          <w:szCs w:val="28"/>
        </w:rPr>
        <w:t xml:space="preserve">w wybranych autobusach. </w:t>
      </w:r>
      <w:r w:rsidR="006C79B8" w:rsidRPr="00231839">
        <w:rPr>
          <w:rStyle w:val="FontStyle40"/>
          <w:rFonts w:ascii="Arial" w:hAnsi="Arial" w:cs="Arial"/>
          <w:sz w:val="28"/>
          <w:szCs w:val="28"/>
        </w:rPr>
        <w:t xml:space="preserve"> </w:t>
      </w:r>
    </w:p>
    <w:p w14:paraId="4EE889BE" w14:textId="40CD596C" w:rsidR="00E43984" w:rsidRPr="00231839" w:rsidRDefault="00E8740D" w:rsidP="002F4542">
      <w:pPr>
        <w:pStyle w:val="Style9"/>
        <w:widowControl/>
        <w:numPr>
          <w:ilvl w:val="0"/>
          <w:numId w:val="30"/>
        </w:numPr>
        <w:tabs>
          <w:tab w:val="left" w:pos="993"/>
        </w:tabs>
        <w:spacing w:before="5" w:line="276" w:lineRule="auto"/>
        <w:ind w:left="851" w:hanging="425"/>
        <w:rPr>
          <w:rStyle w:val="FontStyle40"/>
          <w:rFonts w:ascii="Arial" w:hAnsi="Arial" w:cs="Arial"/>
          <w:sz w:val="28"/>
          <w:szCs w:val="28"/>
        </w:rPr>
      </w:pPr>
      <w:r w:rsidRPr="00231839">
        <w:rPr>
          <w:rStyle w:val="FontStyle40"/>
          <w:rFonts w:ascii="Arial" w:hAnsi="Arial" w:cs="Arial"/>
          <w:sz w:val="28"/>
          <w:szCs w:val="28"/>
        </w:rPr>
        <w:t xml:space="preserve">Montaż kasowników elektronicznych, o których mowa w </w:t>
      </w:r>
      <w:r w:rsidR="00C97946" w:rsidRPr="00231839">
        <w:rPr>
          <w:rStyle w:val="FontStyle40"/>
          <w:rFonts w:ascii="Arial" w:hAnsi="Arial" w:cs="Arial"/>
          <w:b/>
          <w:sz w:val="28"/>
          <w:szCs w:val="28"/>
        </w:rPr>
        <w:t>pkt</w:t>
      </w:r>
      <w:r w:rsidRPr="00231839">
        <w:rPr>
          <w:rStyle w:val="FontStyle40"/>
          <w:rFonts w:ascii="Arial" w:hAnsi="Arial" w:cs="Arial"/>
          <w:b/>
          <w:sz w:val="28"/>
          <w:szCs w:val="28"/>
        </w:rPr>
        <w:t xml:space="preserve"> 2.4</w:t>
      </w:r>
      <w:r w:rsidRPr="00231839">
        <w:rPr>
          <w:rStyle w:val="FontStyle40"/>
          <w:rFonts w:ascii="Arial" w:hAnsi="Arial" w:cs="Arial"/>
          <w:sz w:val="28"/>
          <w:szCs w:val="28"/>
        </w:rPr>
        <w:t xml:space="preserve">. powyżej, nie będzie stanowił podstawy żądania przez </w:t>
      </w:r>
      <w:r w:rsidR="001F3339">
        <w:rPr>
          <w:rStyle w:val="FontStyle40"/>
          <w:rFonts w:ascii="Arial" w:hAnsi="Arial" w:cs="Arial"/>
          <w:sz w:val="28"/>
          <w:szCs w:val="28"/>
        </w:rPr>
        <w:t>Operatora</w:t>
      </w:r>
      <w:r w:rsidRPr="00231839">
        <w:rPr>
          <w:rStyle w:val="FontStyle40"/>
          <w:rFonts w:ascii="Arial" w:hAnsi="Arial" w:cs="Arial"/>
          <w:sz w:val="28"/>
          <w:szCs w:val="28"/>
        </w:rPr>
        <w:t xml:space="preserve"> dodatkowego wynagrodzenia, poza ceną, określoną w </w:t>
      </w:r>
      <w:r w:rsidRPr="00231839">
        <w:rPr>
          <w:rStyle w:val="FontStyle40"/>
          <w:rFonts w:ascii="Arial" w:hAnsi="Arial" w:cs="Arial"/>
          <w:b/>
          <w:sz w:val="28"/>
          <w:szCs w:val="28"/>
        </w:rPr>
        <w:t>Załączniku n</w:t>
      </w:r>
      <w:r w:rsidR="00442C04">
        <w:rPr>
          <w:rStyle w:val="FontStyle40"/>
          <w:rFonts w:ascii="Arial" w:hAnsi="Arial" w:cs="Arial"/>
          <w:b/>
          <w:sz w:val="28"/>
          <w:szCs w:val="28"/>
        </w:rPr>
        <w:t>ume</w:t>
      </w:r>
      <w:r w:rsidRPr="00231839">
        <w:rPr>
          <w:rStyle w:val="FontStyle40"/>
          <w:rFonts w:ascii="Arial" w:hAnsi="Arial" w:cs="Arial"/>
          <w:b/>
          <w:sz w:val="28"/>
          <w:szCs w:val="28"/>
        </w:rPr>
        <w:t>r 8</w:t>
      </w:r>
      <w:r w:rsidRPr="00231839">
        <w:rPr>
          <w:rStyle w:val="FontStyle40"/>
          <w:rFonts w:ascii="Arial" w:hAnsi="Arial" w:cs="Arial"/>
          <w:sz w:val="28"/>
          <w:szCs w:val="28"/>
        </w:rPr>
        <w:t xml:space="preserve"> do umowy.</w:t>
      </w:r>
    </w:p>
    <w:p w14:paraId="49F91A30" w14:textId="77777777" w:rsidR="00E43984" w:rsidRPr="00231839" w:rsidRDefault="00FE03A8" w:rsidP="002F4542">
      <w:pPr>
        <w:pStyle w:val="Style9"/>
        <w:widowControl/>
        <w:numPr>
          <w:ilvl w:val="0"/>
          <w:numId w:val="30"/>
        </w:numPr>
        <w:tabs>
          <w:tab w:val="left" w:pos="993"/>
        </w:tabs>
        <w:spacing w:before="5" w:line="276" w:lineRule="auto"/>
        <w:ind w:left="851" w:hanging="425"/>
        <w:rPr>
          <w:rStyle w:val="FontStyle40"/>
          <w:rFonts w:ascii="Arial" w:hAnsi="Arial" w:cs="Arial"/>
          <w:sz w:val="28"/>
          <w:szCs w:val="28"/>
        </w:rPr>
      </w:pPr>
      <w:r w:rsidRPr="00231839">
        <w:rPr>
          <w:rStyle w:val="FontStyle40"/>
          <w:rFonts w:ascii="Arial" w:hAnsi="Arial" w:cs="Arial"/>
          <w:sz w:val="28"/>
          <w:szCs w:val="28"/>
        </w:rPr>
        <w:t>Zamawiający informuje, że rysunek techniczny kasownika elektronicznego został określony poniżej.</w:t>
      </w:r>
    </w:p>
    <w:p w14:paraId="746E7DF3" w14:textId="77777777" w:rsidR="00FE03A8" w:rsidRPr="00231839" w:rsidRDefault="00FE03A8" w:rsidP="002F4542">
      <w:pPr>
        <w:pStyle w:val="Style9"/>
        <w:widowControl/>
        <w:numPr>
          <w:ilvl w:val="0"/>
          <w:numId w:val="30"/>
        </w:numPr>
        <w:tabs>
          <w:tab w:val="left" w:pos="850"/>
        </w:tabs>
        <w:spacing w:before="5" w:line="276" w:lineRule="auto"/>
        <w:ind w:left="993" w:hanging="567"/>
        <w:rPr>
          <w:rStyle w:val="FontStyle40"/>
          <w:rFonts w:ascii="Arial" w:hAnsi="Arial" w:cs="Arial"/>
          <w:sz w:val="28"/>
          <w:szCs w:val="28"/>
        </w:rPr>
      </w:pPr>
      <w:r w:rsidRPr="00231839">
        <w:rPr>
          <w:rStyle w:val="FontStyle40"/>
          <w:rFonts w:ascii="Arial" w:hAnsi="Arial" w:cs="Arial"/>
          <w:sz w:val="28"/>
          <w:szCs w:val="28"/>
        </w:rPr>
        <w:t>Zamawiający informuje, że kasowniki elektroniczne posiadają następujące wymiary:</w:t>
      </w:r>
    </w:p>
    <w:p w14:paraId="4DE2BD4D" w14:textId="77777777" w:rsidR="00081577" w:rsidRPr="00231839" w:rsidRDefault="00FE03A8" w:rsidP="00231839">
      <w:pPr>
        <w:pStyle w:val="Style20"/>
        <w:widowControl/>
        <w:numPr>
          <w:ilvl w:val="0"/>
          <w:numId w:val="37"/>
        </w:numPr>
        <w:tabs>
          <w:tab w:val="left" w:pos="1134"/>
        </w:tabs>
        <w:spacing w:before="5" w:line="276" w:lineRule="auto"/>
        <w:jc w:val="left"/>
        <w:rPr>
          <w:rStyle w:val="FontStyle40"/>
          <w:rFonts w:ascii="Arial" w:hAnsi="Arial" w:cs="Arial"/>
          <w:sz w:val="28"/>
          <w:szCs w:val="28"/>
        </w:rPr>
      </w:pPr>
      <w:r w:rsidRPr="00231839">
        <w:rPr>
          <w:rStyle w:val="FontStyle40"/>
          <w:rFonts w:ascii="Arial" w:hAnsi="Arial" w:cs="Arial"/>
          <w:sz w:val="28"/>
          <w:szCs w:val="28"/>
        </w:rPr>
        <w:t>wysokość: 468 mm</w:t>
      </w:r>
    </w:p>
    <w:p w14:paraId="0E850DB7" w14:textId="77777777" w:rsidR="00FE03A8" w:rsidRPr="00231839" w:rsidRDefault="00FE03A8" w:rsidP="00231839">
      <w:pPr>
        <w:pStyle w:val="Style20"/>
        <w:widowControl/>
        <w:numPr>
          <w:ilvl w:val="0"/>
          <w:numId w:val="37"/>
        </w:numPr>
        <w:tabs>
          <w:tab w:val="left" w:pos="1134"/>
        </w:tabs>
        <w:spacing w:before="5" w:line="276" w:lineRule="auto"/>
        <w:jc w:val="left"/>
        <w:rPr>
          <w:rStyle w:val="FontStyle40"/>
          <w:rFonts w:ascii="Arial" w:hAnsi="Arial" w:cs="Arial"/>
          <w:sz w:val="28"/>
          <w:szCs w:val="28"/>
        </w:rPr>
      </w:pPr>
      <w:r w:rsidRPr="00231839">
        <w:rPr>
          <w:rStyle w:val="FontStyle40"/>
          <w:rFonts w:ascii="Arial" w:hAnsi="Arial" w:cs="Arial"/>
          <w:sz w:val="28"/>
          <w:szCs w:val="28"/>
        </w:rPr>
        <w:t xml:space="preserve">szerokość: 166 mm, </w:t>
      </w:r>
    </w:p>
    <w:p w14:paraId="216BD7AF" w14:textId="77777777" w:rsidR="00FE03A8" w:rsidRPr="00231839" w:rsidRDefault="00FE03A8" w:rsidP="00231839">
      <w:pPr>
        <w:pStyle w:val="Style20"/>
        <w:widowControl/>
        <w:numPr>
          <w:ilvl w:val="0"/>
          <w:numId w:val="37"/>
        </w:numPr>
        <w:tabs>
          <w:tab w:val="left" w:pos="1134"/>
        </w:tabs>
        <w:spacing w:before="5" w:line="276" w:lineRule="auto"/>
        <w:jc w:val="left"/>
        <w:rPr>
          <w:rStyle w:val="FontStyle40"/>
          <w:rFonts w:ascii="Arial" w:hAnsi="Arial" w:cs="Arial"/>
          <w:sz w:val="28"/>
          <w:szCs w:val="28"/>
        </w:rPr>
      </w:pPr>
      <w:r w:rsidRPr="00231839">
        <w:rPr>
          <w:rStyle w:val="FontStyle40"/>
          <w:rFonts w:ascii="Arial" w:hAnsi="Arial" w:cs="Arial"/>
          <w:sz w:val="28"/>
          <w:szCs w:val="28"/>
        </w:rPr>
        <w:t>głębokość: 93 mm</w:t>
      </w:r>
    </w:p>
    <w:p w14:paraId="413E22E0" w14:textId="77777777" w:rsidR="00E43984" w:rsidRPr="00231839" w:rsidRDefault="00E43984" w:rsidP="00231839">
      <w:pPr>
        <w:pStyle w:val="Akapitzlist"/>
        <w:ind w:left="1287"/>
        <w:rPr>
          <w:rFonts w:ascii="Arial" w:hAnsi="Arial" w:cs="Arial"/>
          <w:b/>
          <w:bCs/>
          <w:sz w:val="28"/>
          <w:szCs w:val="28"/>
        </w:rPr>
      </w:pPr>
    </w:p>
    <w:p w14:paraId="07CCBE19" w14:textId="77777777" w:rsidR="00AD2AE7" w:rsidRPr="00231839" w:rsidRDefault="00AD2AE7" w:rsidP="00231839">
      <w:pPr>
        <w:pStyle w:val="Akapitzlist"/>
        <w:ind w:left="1287"/>
        <w:rPr>
          <w:rFonts w:ascii="Arial" w:hAnsi="Arial" w:cs="Arial"/>
          <w:b/>
          <w:bCs/>
          <w:sz w:val="28"/>
          <w:szCs w:val="28"/>
        </w:rPr>
      </w:pPr>
    </w:p>
    <w:p w14:paraId="54A58CF0" w14:textId="77777777" w:rsidR="00AD2AE7" w:rsidRPr="00231839" w:rsidRDefault="00F814BF" w:rsidP="00231839">
      <w:pPr>
        <w:pStyle w:val="Akapitzlist"/>
        <w:ind w:left="1287"/>
        <w:rPr>
          <w:rFonts w:ascii="Arial" w:hAnsi="Arial" w:cs="Arial"/>
          <w:b/>
          <w:bCs/>
          <w:sz w:val="28"/>
          <w:szCs w:val="28"/>
        </w:rPr>
      </w:pPr>
      <w:r w:rsidRPr="00231839"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36AED26C" wp14:editId="6BCB4177">
            <wp:extent cx="5287617" cy="2949934"/>
            <wp:effectExtent l="19050" t="0" r="8283" b="0"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570" t="4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7617" cy="2949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1CB471" w14:textId="77777777" w:rsidR="00AD2AE7" w:rsidRPr="00231839" w:rsidRDefault="00AD2AE7" w:rsidP="00231839">
      <w:pPr>
        <w:pStyle w:val="Akapitzlist"/>
        <w:ind w:left="1287"/>
        <w:rPr>
          <w:rFonts w:ascii="Arial" w:hAnsi="Arial" w:cs="Arial"/>
          <w:b/>
          <w:bCs/>
          <w:sz w:val="28"/>
          <w:szCs w:val="28"/>
        </w:rPr>
      </w:pPr>
    </w:p>
    <w:p w14:paraId="5E434A69" w14:textId="77777777" w:rsidR="00AD2AE7" w:rsidRPr="00231839" w:rsidRDefault="00AD2AE7" w:rsidP="00231839">
      <w:pPr>
        <w:pStyle w:val="Akapitzlist"/>
        <w:ind w:left="1287"/>
        <w:rPr>
          <w:rFonts w:ascii="Arial" w:hAnsi="Arial" w:cs="Arial"/>
          <w:b/>
          <w:bCs/>
          <w:sz w:val="28"/>
          <w:szCs w:val="28"/>
        </w:rPr>
      </w:pPr>
    </w:p>
    <w:p w14:paraId="568A859F" w14:textId="77777777" w:rsidR="00AD2AE7" w:rsidRPr="00231839" w:rsidRDefault="00AD2AE7" w:rsidP="00231839">
      <w:pPr>
        <w:pStyle w:val="Akapitzlist"/>
        <w:ind w:left="1287"/>
        <w:rPr>
          <w:rFonts w:ascii="Arial" w:hAnsi="Arial" w:cs="Arial"/>
          <w:b/>
          <w:bCs/>
          <w:sz w:val="28"/>
          <w:szCs w:val="28"/>
        </w:rPr>
      </w:pPr>
    </w:p>
    <w:p w14:paraId="1B34F8AF" w14:textId="77777777" w:rsidR="00354056" w:rsidRPr="002F4542" w:rsidRDefault="00354056" w:rsidP="002F4542">
      <w:pPr>
        <w:rPr>
          <w:rFonts w:ascii="Arial" w:hAnsi="Arial" w:cs="Arial"/>
          <w:b/>
          <w:bCs/>
          <w:sz w:val="28"/>
          <w:szCs w:val="28"/>
        </w:rPr>
      </w:pPr>
    </w:p>
    <w:p w14:paraId="5A3515D5" w14:textId="77777777" w:rsidR="008C5E19" w:rsidRPr="00E175A6" w:rsidRDefault="00A77731" w:rsidP="00E175A6">
      <w:pPr>
        <w:pStyle w:val="Style19"/>
        <w:widowControl/>
        <w:tabs>
          <w:tab w:val="left" w:pos="638"/>
        </w:tabs>
        <w:spacing w:before="67"/>
        <w:ind w:left="283"/>
        <w:rPr>
          <w:rFonts w:ascii="Arial" w:hAnsi="Arial" w:cs="Arial"/>
          <w:b/>
          <w:bCs/>
          <w:sz w:val="28"/>
          <w:szCs w:val="28"/>
        </w:rPr>
      </w:pPr>
      <w:r w:rsidRPr="00231839">
        <w:rPr>
          <w:rStyle w:val="FontStyle39"/>
          <w:rFonts w:ascii="Arial" w:hAnsi="Arial" w:cs="Arial"/>
          <w:sz w:val="28"/>
          <w:szCs w:val="28"/>
        </w:rPr>
        <w:lastRenderedPageBreak/>
        <w:t>3.</w:t>
      </w:r>
      <w:r w:rsidRPr="00231839">
        <w:rPr>
          <w:rStyle w:val="FontStyle39"/>
          <w:rFonts w:ascii="Arial" w:hAnsi="Arial" w:cs="Arial"/>
          <w:sz w:val="28"/>
          <w:szCs w:val="28"/>
        </w:rPr>
        <w:tab/>
        <w:t>Schemat poglądowy instalacji zasilającej i komunikacyjnej</w:t>
      </w:r>
    </w:p>
    <w:p w14:paraId="4193786D" w14:textId="77777777" w:rsidR="008C5E19" w:rsidRPr="00231839" w:rsidRDefault="008C5E19" w:rsidP="00231839">
      <w:pPr>
        <w:pStyle w:val="Akapitzlist"/>
        <w:ind w:left="1287"/>
        <w:rPr>
          <w:rFonts w:ascii="Arial" w:hAnsi="Arial" w:cs="Arial"/>
          <w:b/>
          <w:bCs/>
          <w:sz w:val="28"/>
          <w:szCs w:val="28"/>
        </w:rPr>
      </w:pPr>
    </w:p>
    <w:p w14:paraId="517FC497" w14:textId="77777777" w:rsidR="008C5E19" w:rsidRPr="00231839" w:rsidRDefault="008C5E19" w:rsidP="00231839">
      <w:pPr>
        <w:pStyle w:val="Akapitzlist"/>
        <w:ind w:left="284"/>
        <w:rPr>
          <w:rFonts w:ascii="Arial" w:hAnsi="Arial" w:cs="Arial"/>
          <w:b/>
          <w:bCs/>
          <w:sz w:val="28"/>
          <w:szCs w:val="28"/>
        </w:rPr>
      </w:pPr>
      <w:r w:rsidRPr="00231839"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6F9B4FF7" wp14:editId="34579990">
            <wp:extent cx="5760720" cy="4069715"/>
            <wp:effectExtent l="0" t="0" r="0" b="698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69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A5AA46" w14:textId="77777777" w:rsidR="008C5E19" w:rsidRPr="00231839" w:rsidRDefault="008C5E19" w:rsidP="00231839">
      <w:pPr>
        <w:rPr>
          <w:rFonts w:ascii="Arial" w:hAnsi="Arial" w:cs="Arial"/>
          <w:sz w:val="28"/>
          <w:szCs w:val="28"/>
        </w:rPr>
      </w:pPr>
    </w:p>
    <w:p w14:paraId="47821BF7" w14:textId="77777777" w:rsidR="008C5E19" w:rsidRPr="00231839" w:rsidRDefault="00A77731" w:rsidP="00231839">
      <w:pPr>
        <w:pStyle w:val="Style10"/>
        <w:widowControl/>
        <w:spacing w:before="67" w:line="240" w:lineRule="auto"/>
        <w:ind w:left="284"/>
        <w:jc w:val="left"/>
        <w:rPr>
          <w:rStyle w:val="FontStyle26"/>
          <w:rFonts w:ascii="Arial" w:eastAsiaTheme="minorEastAsia" w:hAnsi="Arial" w:cs="Arial"/>
          <w:sz w:val="28"/>
          <w:szCs w:val="28"/>
        </w:rPr>
      </w:pPr>
      <w:r w:rsidRPr="00231839">
        <w:rPr>
          <w:rStyle w:val="FontStyle26"/>
          <w:rFonts w:ascii="Arial" w:eastAsiaTheme="minorEastAsia" w:hAnsi="Arial" w:cs="Arial"/>
          <w:sz w:val="28"/>
          <w:szCs w:val="28"/>
        </w:rPr>
        <w:t>4. Definicje i skróty</w:t>
      </w:r>
    </w:p>
    <w:p w14:paraId="6577B915" w14:textId="77777777" w:rsidR="008C5E19" w:rsidRPr="00231839" w:rsidRDefault="008C5E19" w:rsidP="00231839">
      <w:pPr>
        <w:spacing w:after="288" w:line="1" w:lineRule="exact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7"/>
        <w:gridCol w:w="7109"/>
      </w:tblGrid>
      <w:tr w:rsidR="008C5E19" w:rsidRPr="00231839" w14:paraId="0B73FC51" w14:textId="77777777" w:rsidTr="00C61F03">
        <w:tc>
          <w:tcPr>
            <w:tcW w:w="25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04391D" w14:textId="77777777" w:rsidR="008C5E19" w:rsidRPr="00231839" w:rsidRDefault="008C5E19" w:rsidP="00231839">
            <w:pPr>
              <w:pStyle w:val="Style7"/>
              <w:widowControl/>
              <w:rPr>
                <w:rStyle w:val="FontStyle23"/>
                <w:rFonts w:ascii="Arial" w:eastAsiaTheme="minorEastAsia" w:hAnsi="Arial" w:cs="Arial"/>
                <w:sz w:val="28"/>
                <w:szCs w:val="28"/>
              </w:rPr>
            </w:pPr>
            <w:r w:rsidRPr="00231839">
              <w:rPr>
                <w:rStyle w:val="FontStyle23"/>
                <w:rFonts w:ascii="Arial" w:eastAsiaTheme="minorEastAsia" w:hAnsi="Arial" w:cs="Arial"/>
                <w:sz w:val="28"/>
                <w:szCs w:val="28"/>
              </w:rPr>
              <w:t>Ter</w:t>
            </w:r>
          </w:p>
        </w:tc>
        <w:tc>
          <w:tcPr>
            <w:tcW w:w="71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60FE93F" w14:textId="77777777" w:rsidR="008C5E19" w:rsidRPr="00231839" w:rsidRDefault="008C5E19" w:rsidP="00231839">
            <w:pPr>
              <w:pStyle w:val="Style7"/>
              <w:widowControl/>
              <w:rPr>
                <w:rStyle w:val="FontStyle23"/>
                <w:rFonts w:ascii="Arial" w:eastAsiaTheme="minorEastAsia" w:hAnsi="Arial" w:cs="Arial"/>
                <w:sz w:val="28"/>
                <w:szCs w:val="28"/>
              </w:rPr>
            </w:pPr>
            <w:proofErr w:type="spellStart"/>
            <w:r w:rsidRPr="00231839">
              <w:rPr>
                <w:rStyle w:val="FontStyle23"/>
                <w:rFonts w:ascii="Arial" w:eastAsiaTheme="minorEastAsia" w:hAnsi="Arial" w:cs="Arial"/>
                <w:sz w:val="28"/>
                <w:szCs w:val="28"/>
              </w:rPr>
              <w:t>Defi</w:t>
            </w:r>
            <w:proofErr w:type="spellEnd"/>
          </w:p>
        </w:tc>
      </w:tr>
      <w:tr w:rsidR="00D61B61" w:rsidRPr="00231839" w14:paraId="1B1CDC60" w14:textId="77777777" w:rsidTr="00754AD3">
        <w:trPr>
          <w:trHeight w:val="1128"/>
        </w:trPr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36E83" w14:textId="77777777" w:rsidR="00D61B61" w:rsidRPr="00231839" w:rsidRDefault="00DF12C4" w:rsidP="00231839">
            <w:pPr>
              <w:pStyle w:val="Style5"/>
              <w:keepNext/>
              <w:keepLines/>
              <w:widowControl/>
              <w:spacing w:before="200"/>
              <w:outlineLvl w:val="1"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Urządzenia OPS</w:t>
            </w:r>
          </w:p>
        </w:tc>
        <w:tc>
          <w:tcPr>
            <w:tcW w:w="7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3958B" w14:textId="77777777" w:rsidR="00D61B61" w:rsidRPr="00231839" w:rsidRDefault="00DF12C4" w:rsidP="00231839">
            <w:pPr>
              <w:pStyle w:val="Style5"/>
              <w:widowControl/>
              <w:ind w:left="5" w:hanging="5"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Czytniki OPS i jednostki centralne</w:t>
            </w:r>
            <w:r w:rsidR="00D61B61" w:rsidRPr="00231839">
              <w:rPr>
                <w:rStyle w:val="FontStyle25"/>
                <w:rFonts w:ascii="Arial" w:hAnsi="Arial" w:cs="Arial"/>
                <w:sz w:val="28"/>
                <w:szCs w:val="28"/>
              </w:rPr>
              <w:t xml:space="preserve">. </w:t>
            </w: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Urządzenia OPS</w:t>
            </w:r>
            <w:r w:rsidR="00D61B61" w:rsidRPr="00231839">
              <w:rPr>
                <w:rStyle w:val="FontStyle25"/>
                <w:rFonts w:ascii="Arial" w:hAnsi="Arial" w:cs="Arial"/>
                <w:sz w:val="28"/>
                <w:szCs w:val="28"/>
              </w:rPr>
              <w:t xml:space="preserve"> nie są elementami instalacji pokładowej i są montowane w pojazdach po zakończeniu prac instalacyjnych związanych z wykonaniem instalacji pokładowych</w:t>
            </w:r>
          </w:p>
        </w:tc>
      </w:tr>
      <w:tr w:rsidR="003B57CD" w:rsidRPr="00231839" w14:paraId="0978FB91" w14:textId="77777777" w:rsidTr="003B57CD">
        <w:trPr>
          <w:trHeight w:val="1128"/>
        </w:trPr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F1169" w14:textId="77777777" w:rsidR="003B57CD" w:rsidRPr="00231839" w:rsidRDefault="00DF12C4" w:rsidP="00231839">
            <w:pPr>
              <w:pStyle w:val="Style5"/>
              <w:widowControl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Czytnik OPS</w:t>
            </w:r>
          </w:p>
        </w:tc>
        <w:tc>
          <w:tcPr>
            <w:tcW w:w="7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BCE60" w14:textId="77777777" w:rsidR="003B57CD" w:rsidRPr="00231839" w:rsidRDefault="00DF12C4" w:rsidP="00231839">
            <w:pPr>
              <w:pStyle w:val="Style5"/>
              <w:widowControl/>
              <w:ind w:left="5" w:hanging="5"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Czytnik kart URBANCARD Wrocławska Karta Miejska i zbliżeniowych kart płatniczych</w:t>
            </w:r>
          </w:p>
        </w:tc>
      </w:tr>
      <w:tr w:rsidR="003B57CD" w:rsidRPr="00231839" w14:paraId="21E1C286" w14:textId="77777777" w:rsidTr="003B57CD">
        <w:trPr>
          <w:trHeight w:val="1128"/>
        </w:trPr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7901E" w14:textId="77777777" w:rsidR="008C30DB" w:rsidRPr="00231839" w:rsidRDefault="00DF12C4" w:rsidP="00231839">
            <w:pPr>
              <w:pStyle w:val="Style5"/>
              <w:widowControl/>
              <w:rPr>
                <w:rStyle w:val="FontStyle25"/>
                <w:rFonts w:ascii="Arial" w:eastAsiaTheme="minorEastAsia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Jednostka Centralna</w:t>
            </w:r>
          </w:p>
        </w:tc>
        <w:tc>
          <w:tcPr>
            <w:tcW w:w="7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08958" w14:textId="77777777" w:rsidR="003B57CD" w:rsidRPr="00231839" w:rsidRDefault="00DF12C4" w:rsidP="00231839">
            <w:pPr>
              <w:pStyle w:val="Style5"/>
              <w:widowControl/>
              <w:ind w:left="5" w:hanging="5"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Urządzenie sterujące pracą Czytników OPS oraz komunikujące się z Systemem Centralnym URBANCARD</w:t>
            </w:r>
          </w:p>
        </w:tc>
      </w:tr>
      <w:tr w:rsidR="008C5E19" w:rsidRPr="00231839" w14:paraId="1F9FB8C3" w14:textId="77777777" w:rsidTr="008F33A3">
        <w:trPr>
          <w:trHeight w:val="1842"/>
        </w:trPr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04D94" w14:textId="77777777" w:rsidR="008C30DB" w:rsidRPr="00231839" w:rsidRDefault="008C5E19" w:rsidP="00231839">
            <w:pPr>
              <w:pStyle w:val="Style5"/>
              <w:widowControl/>
              <w:rPr>
                <w:rStyle w:val="FontStyle25"/>
                <w:rFonts w:ascii="Arial" w:eastAsiaTheme="minorEastAsia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Instalacja pokładowa</w:t>
            </w:r>
          </w:p>
        </w:tc>
        <w:tc>
          <w:tcPr>
            <w:tcW w:w="7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D267B" w14:textId="77777777" w:rsidR="008C5E19" w:rsidRPr="00231839" w:rsidRDefault="008C5E19" w:rsidP="00231839">
            <w:pPr>
              <w:pStyle w:val="Style5"/>
              <w:widowControl/>
              <w:ind w:firstLine="5"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Instalacja w pojeździe umożliwiająca podłączenie urządzeń OPS, obejmująca takie elementy jak:</w:t>
            </w:r>
          </w:p>
          <w:p w14:paraId="141A1AB9" w14:textId="77777777" w:rsidR="008C5E19" w:rsidRPr="00231839" w:rsidRDefault="008C5E19" w:rsidP="00231839">
            <w:pPr>
              <w:pStyle w:val="Style14"/>
              <w:widowControl/>
              <w:tabs>
                <w:tab w:val="left" w:pos="230"/>
              </w:tabs>
              <w:spacing w:line="269" w:lineRule="exact"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-</w:t>
            </w: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ab/>
              <w:t>okablowanie,</w:t>
            </w:r>
          </w:p>
          <w:p w14:paraId="487FDD1C" w14:textId="77777777" w:rsidR="008C5E19" w:rsidRPr="00231839" w:rsidRDefault="008C5E19" w:rsidP="00231839">
            <w:pPr>
              <w:pStyle w:val="Style14"/>
              <w:widowControl/>
              <w:tabs>
                <w:tab w:val="left" w:pos="230"/>
              </w:tabs>
              <w:spacing w:line="269" w:lineRule="exact"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-</w:t>
            </w: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ab/>
              <w:t xml:space="preserve">wsporniki </w:t>
            </w:r>
            <w:r w:rsidR="0055338E"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C</w:t>
            </w: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zytników OPS,</w:t>
            </w:r>
          </w:p>
          <w:p w14:paraId="6C5253F6" w14:textId="77777777" w:rsidR="008C5E19" w:rsidRPr="00231839" w:rsidRDefault="008C5E19" w:rsidP="00231839">
            <w:pPr>
              <w:pStyle w:val="Style14"/>
              <w:widowControl/>
              <w:tabs>
                <w:tab w:val="left" w:pos="230"/>
              </w:tabs>
              <w:spacing w:line="269" w:lineRule="exact"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-</w:t>
            </w: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ab/>
              <w:t>anteny,</w:t>
            </w:r>
          </w:p>
          <w:p w14:paraId="2D6BE793" w14:textId="77777777" w:rsidR="008C5E19" w:rsidRPr="00231839" w:rsidRDefault="008C5E19" w:rsidP="00231839">
            <w:pPr>
              <w:pStyle w:val="Style14"/>
              <w:widowControl/>
              <w:tabs>
                <w:tab w:val="left" w:pos="230"/>
              </w:tabs>
              <w:spacing w:line="269" w:lineRule="exact"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-</w:t>
            </w: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ab/>
              <w:t>ew. inne</w:t>
            </w:r>
          </w:p>
        </w:tc>
      </w:tr>
      <w:tr w:rsidR="00D61B61" w:rsidRPr="00231839" w14:paraId="132D303B" w14:textId="77777777" w:rsidTr="00C61F03">
        <w:trPr>
          <w:trHeight w:val="1119"/>
        </w:trPr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FD9D2" w14:textId="77777777" w:rsidR="00D61B61" w:rsidRPr="00231839" w:rsidRDefault="00D61B61" w:rsidP="00231839">
            <w:pPr>
              <w:pStyle w:val="Style5"/>
              <w:widowControl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lastRenderedPageBreak/>
              <w:t>Instalacja pokładowa</w:t>
            </w:r>
          </w:p>
        </w:tc>
        <w:tc>
          <w:tcPr>
            <w:tcW w:w="7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423FB" w14:textId="77777777" w:rsidR="00D61B61" w:rsidRPr="00231839" w:rsidRDefault="00D61B61" w:rsidP="00231839">
            <w:pPr>
              <w:pStyle w:val="Style5"/>
              <w:widowControl/>
              <w:ind w:firstLine="5"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 xml:space="preserve">Instalacja w pojeździe umożliwiająca podłączenie </w:t>
            </w:r>
            <w:r w:rsidR="00DF12C4"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urządzeń OPS</w:t>
            </w: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, obejmująca takie elementy jak:</w:t>
            </w:r>
          </w:p>
          <w:p w14:paraId="31753418" w14:textId="77777777" w:rsidR="00D61B61" w:rsidRPr="00231839" w:rsidRDefault="00D61B61" w:rsidP="00231839">
            <w:pPr>
              <w:pStyle w:val="Style14"/>
              <w:widowControl/>
              <w:tabs>
                <w:tab w:val="left" w:pos="230"/>
              </w:tabs>
              <w:spacing w:line="269" w:lineRule="exact"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-</w:t>
            </w: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ab/>
              <w:t>okablowanie,</w:t>
            </w:r>
          </w:p>
          <w:p w14:paraId="785C435F" w14:textId="77777777" w:rsidR="00D61B61" w:rsidRPr="00231839" w:rsidRDefault="00D61B61" w:rsidP="00231839">
            <w:pPr>
              <w:pStyle w:val="Style14"/>
              <w:widowControl/>
              <w:tabs>
                <w:tab w:val="left" w:pos="230"/>
              </w:tabs>
              <w:spacing w:line="269" w:lineRule="exact"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-</w:t>
            </w: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ab/>
            </w:r>
            <w:r w:rsidR="0055338E"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wsporniki C</w:t>
            </w: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zytników OPS,</w:t>
            </w:r>
          </w:p>
          <w:p w14:paraId="06919EBB" w14:textId="77777777" w:rsidR="00D61B61" w:rsidRPr="00231839" w:rsidRDefault="00D61B61" w:rsidP="00231839">
            <w:pPr>
              <w:pStyle w:val="Style14"/>
              <w:widowControl/>
              <w:tabs>
                <w:tab w:val="left" w:pos="230"/>
              </w:tabs>
              <w:spacing w:line="269" w:lineRule="exact"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-</w:t>
            </w: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ab/>
              <w:t>anteny,</w:t>
            </w:r>
          </w:p>
          <w:p w14:paraId="1B83324B" w14:textId="77777777" w:rsidR="00D61B61" w:rsidRPr="00231839" w:rsidRDefault="00D61B61" w:rsidP="00231839">
            <w:pPr>
              <w:pStyle w:val="Style5"/>
              <w:widowControl/>
              <w:ind w:firstLine="5"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-</w:t>
            </w:r>
            <w:r w:rsidR="00ED6D7D" w:rsidRPr="00231839">
              <w:rPr>
                <w:rStyle w:val="FontStyle25"/>
                <w:rFonts w:ascii="Arial" w:hAnsi="Arial" w:cs="Arial"/>
                <w:sz w:val="28"/>
                <w:szCs w:val="28"/>
              </w:rPr>
              <w:t xml:space="preserve"> </w:t>
            </w: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ew. inne</w:t>
            </w:r>
          </w:p>
        </w:tc>
      </w:tr>
      <w:tr w:rsidR="008C5E19" w:rsidRPr="00231839" w14:paraId="57F83368" w14:textId="77777777" w:rsidTr="00C61F03">
        <w:trPr>
          <w:trHeight w:val="1119"/>
        </w:trPr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FF7C3" w14:textId="77777777" w:rsidR="008C5E19" w:rsidRPr="00231839" w:rsidRDefault="008C5E19" w:rsidP="00231839">
            <w:pPr>
              <w:pStyle w:val="Style5"/>
              <w:widowControl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Okablowanie</w:t>
            </w:r>
          </w:p>
        </w:tc>
        <w:tc>
          <w:tcPr>
            <w:tcW w:w="7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0D3BF" w14:textId="77777777" w:rsidR="008C5E19" w:rsidRPr="00231839" w:rsidRDefault="008C5E19" w:rsidP="00231839">
            <w:pPr>
              <w:pStyle w:val="Style5"/>
              <w:widowControl/>
              <w:ind w:firstLine="5"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Instalacja elektryczna i logiczna wraz z konektorami łącząca Czytnik OPS i Anteny z Jednostką Centralną wraz z podłączeniem instalacji elektrycznej do zasilania w pojeździe</w:t>
            </w:r>
          </w:p>
        </w:tc>
      </w:tr>
      <w:tr w:rsidR="008C5E19" w:rsidRPr="00231839" w14:paraId="7B5160A3" w14:textId="77777777" w:rsidTr="00C61F03">
        <w:trPr>
          <w:trHeight w:val="979"/>
        </w:trPr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901A2" w14:textId="77777777" w:rsidR="008C5E19" w:rsidRPr="00231839" w:rsidRDefault="0055338E" w:rsidP="00231839">
            <w:pPr>
              <w:pStyle w:val="Style5"/>
              <w:widowControl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Wspornik C</w:t>
            </w:r>
            <w:r w:rsidR="008C5E19"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zytnika OPS</w:t>
            </w:r>
          </w:p>
        </w:tc>
        <w:tc>
          <w:tcPr>
            <w:tcW w:w="7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0906D" w14:textId="77777777" w:rsidR="008C5E19" w:rsidRPr="00231839" w:rsidRDefault="008C5E19" w:rsidP="00231839">
            <w:pPr>
              <w:pStyle w:val="Style5"/>
              <w:widowControl/>
              <w:ind w:firstLine="5"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Uchwyt umożliwiający zamocowanie Czytnika OPS na poręczy pionowej w pojeździe, stanowiący element instalacji pokładowej</w:t>
            </w:r>
          </w:p>
        </w:tc>
      </w:tr>
      <w:tr w:rsidR="008C5E19" w:rsidRPr="00231839" w14:paraId="68225565" w14:textId="77777777" w:rsidTr="00C61F03">
        <w:trPr>
          <w:trHeight w:val="980"/>
        </w:trPr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55282" w14:textId="77777777" w:rsidR="008C5E19" w:rsidRPr="00231839" w:rsidRDefault="008C5E19" w:rsidP="00231839">
            <w:pPr>
              <w:pStyle w:val="Style5"/>
              <w:widowControl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Antena</w:t>
            </w:r>
          </w:p>
        </w:tc>
        <w:tc>
          <w:tcPr>
            <w:tcW w:w="7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B4AD4" w14:textId="77777777" w:rsidR="008C5E19" w:rsidRPr="00231839" w:rsidRDefault="008C5E19" w:rsidP="00231839">
            <w:pPr>
              <w:pStyle w:val="Style5"/>
              <w:widowControl/>
              <w:ind w:left="10" w:hanging="10"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 xml:space="preserve">Antena dualna GSM/GPS zapewniająca Jednostce Centralnej łączność z Systemem Centralnym </w:t>
            </w:r>
            <w:r w:rsidR="00D61B61"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URBANCARD</w:t>
            </w: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, stanowiąca element instalacji pokładowej</w:t>
            </w:r>
          </w:p>
        </w:tc>
      </w:tr>
    </w:tbl>
    <w:p w14:paraId="0832EE3E" w14:textId="77777777" w:rsidR="00CD6421" w:rsidRPr="00231839" w:rsidRDefault="00CD6421" w:rsidP="00231839">
      <w:pPr>
        <w:pStyle w:val="Style10"/>
        <w:widowControl/>
        <w:spacing w:line="240" w:lineRule="exact"/>
        <w:jc w:val="left"/>
        <w:rPr>
          <w:rFonts w:ascii="Arial" w:hAnsi="Arial" w:cs="Arial"/>
          <w:sz w:val="28"/>
          <w:szCs w:val="28"/>
        </w:rPr>
      </w:pPr>
    </w:p>
    <w:p w14:paraId="24EA7F3E" w14:textId="77777777" w:rsidR="008C5E19" w:rsidRPr="00231839" w:rsidRDefault="00A77731" w:rsidP="00231839">
      <w:pPr>
        <w:pStyle w:val="Style10"/>
        <w:widowControl/>
        <w:tabs>
          <w:tab w:val="left" w:pos="8080"/>
        </w:tabs>
        <w:spacing w:before="139" w:line="240" w:lineRule="auto"/>
        <w:ind w:left="284" w:right="151"/>
        <w:jc w:val="left"/>
        <w:rPr>
          <w:rStyle w:val="FontStyle26"/>
          <w:rFonts w:ascii="Arial" w:eastAsiaTheme="minorEastAsia" w:hAnsi="Arial" w:cs="Arial"/>
          <w:sz w:val="28"/>
          <w:szCs w:val="28"/>
        </w:rPr>
      </w:pPr>
      <w:r w:rsidRPr="00231839">
        <w:rPr>
          <w:rStyle w:val="FontStyle26"/>
          <w:rFonts w:ascii="Arial" w:eastAsiaTheme="minorEastAsia" w:hAnsi="Arial" w:cs="Arial"/>
          <w:sz w:val="28"/>
          <w:szCs w:val="28"/>
        </w:rPr>
        <w:t>5.</w:t>
      </w:r>
      <w:r w:rsidR="003B75E1" w:rsidRPr="00231839">
        <w:rPr>
          <w:rStyle w:val="FontStyle26"/>
          <w:rFonts w:ascii="Arial" w:eastAsiaTheme="minorEastAsia" w:hAnsi="Arial" w:cs="Arial"/>
          <w:sz w:val="28"/>
          <w:szCs w:val="28"/>
        </w:rPr>
        <w:t xml:space="preserve"> </w:t>
      </w:r>
      <w:r w:rsidRPr="00231839">
        <w:rPr>
          <w:rStyle w:val="FontStyle26"/>
          <w:rFonts w:ascii="Arial" w:eastAsiaTheme="minorEastAsia" w:hAnsi="Arial" w:cs="Arial"/>
          <w:sz w:val="28"/>
          <w:szCs w:val="28"/>
        </w:rPr>
        <w:t>Lokalizacja Wsporników kasowników</w:t>
      </w:r>
    </w:p>
    <w:p w14:paraId="53202246" w14:textId="7EE031EB" w:rsidR="00166D36" w:rsidRDefault="00A77731" w:rsidP="00166D36">
      <w:pPr>
        <w:pStyle w:val="Style10"/>
        <w:widowControl/>
        <w:tabs>
          <w:tab w:val="left" w:pos="8080"/>
        </w:tabs>
        <w:spacing w:line="276" w:lineRule="auto"/>
        <w:ind w:left="284"/>
        <w:jc w:val="left"/>
        <w:rPr>
          <w:rStyle w:val="FontStyle25"/>
          <w:rFonts w:ascii="Arial" w:hAnsi="Arial" w:cs="Arial"/>
          <w:sz w:val="28"/>
          <w:szCs w:val="28"/>
        </w:rPr>
      </w:pPr>
      <w:r w:rsidRPr="00231839">
        <w:rPr>
          <w:rStyle w:val="FontStyle25"/>
          <w:rFonts w:ascii="Arial" w:hAnsi="Arial" w:cs="Arial"/>
          <w:sz w:val="28"/>
          <w:szCs w:val="28"/>
        </w:rPr>
        <w:t xml:space="preserve">Niniejszy załącznik przedstawia sposób przygotowania instalacji pokładowych w pojazdach przez </w:t>
      </w:r>
      <w:r w:rsidR="001F3339">
        <w:rPr>
          <w:rStyle w:val="FontStyle25"/>
          <w:rFonts w:ascii="Arial" w:hAnsi="Arial" w:cs="Arial"/>
          <w:sz w:val="28"/>
          <w:szCs w:val="28"/>
        </w:rPr>
        <w:t>Operatora</w:t>
      </w:r>
      <w:r w:rsidRPr="00231839">
        <w:rPr>
          <w:rStyle w:val="FontStyle25"/>
          <w:rFonts w:ascii="Arial" w:hAnsi="Arial" w:cs="Arial"/>
          <w:sz w:val="28"/>
          <w:szCs w:val="28"/>
        </w:rPr>
        <w:t>, w tym wymagania dotyczące sposobu zamocowania wsporników Czytników OPS oraz anten w celu umożliwienia montażu Urządzeń OPS.</w:t>
      </w:r>
    </w:p>
    <w:p w14:paraId="12CFAC7A" w14:textId="3A27A26F" w:rsidR="008C5E19" w:rsidRPr="00231839" w:rsidRDefault="00A77731" w:rsidP="00166D36">
      <w:pPr>
        <w:pStyle w:val="Style10"/>
        <w:widowControl/>
        <w:tabs>
          <w:tab w:val="left" w:pos="8080"/>
        </w:tabs>
        <w:spacing w:line="276" w:lineRule="auto"/>
        <w:ind w:left="284"/>
        <w:jc w:val="left"/>
        <w:rPr>
          <w:rFonts w:ascii="Arial" w:hAnsi="Arial" w:cs="Arial"/>
          <w:sz w:val="28"/>
          <w:szCs w:val="28"/>
        </w:rPr>
      </w:pPr>
      <w:r w:rsidRPr="00231839">
        <w:rPr>
          <w:rStyle w:val="FontStyle25"/>
          <w:rFonts w:ascii="Arial" w:hAnsi="Arial" w:cs="Arial"/>
          <w:sz w:val="28"/>
          <w:szCs w:val="28"/>
        </w:rPr>
        <w:t>Dokument nie uwz</w:t>
      </w:r>
      <w:r w:rsidR="003949D0" w:rsidRPr="00231839">
        <w:rPr>
          <w:rStyle w:val="FontStyle25"/>
          <w:rFonts w:ascii="Arial" w:hAnsi="Arial" w:cs="Arial"/>
          <w:sz w:val="28"/>
          <w:szCs w:val="28"/>
        </w:rPr>
        <w:t>ględnia lokalizacji Wsporników C</w:t>
      </w:r>
      <w:r w:rsidRPr="00231839">
        <w:rPr>
          <w:rStyle w:val="FontStyle25"/>
          <w:rFonts w:ascii="Arial" w:hAnsi="Arial" w:cs="Arial"/>
          <w:sz w:val="28"/>
          <w:szCs w:val="28"/>
        </w:rPr>
        <w:t xml:space="preserve">zytników OPS w pojazdach, ponieważ powinno to być przedmiotem uzgodnień pomiędzy Zamawiającym a </w:t>
      </w:r>
      <w:r w:rsidR="001F3339">
        <w:rPr>
          <w:rStyle w:val="FontStyle25"/>
          <w:rFonts w:ascii="Arial" w:hAnsi="Arial" w:cs="Arial"/>
          <w:sz w:val="28"/>
          <w:szCs w:val="28"/>
        </w:rPr>
        <w:t>Operatorem</w:t>
      </w:r>
      <w:r w:rsidRPr="00231839">
        <w:rPr>
          <w:rStyle w:val="FontStyle25"/>
          <w:rFonts w:ascii="Arial" w:hAnsi="Arial" w:cs="Arial"/>
          <w:sz w:val="28"/>
          <w:szCs w:val="28"/>
        </w:rPr>
        <w:t xml:space="preserve">. W zależności od typu pojazdu, ilość oraz rozmieszczenie urządzeń OPS w pojeździe mogą być zróżnicowane, co wymaga szczegółowych ustaleń </w:t>
      </w:r>
      <w:r w:rsidR="001F3339">
        <w:rPr>
          <w:rStyle w:val="FontStyle25"/>
          <w:rFonts w:ascii="Arial" w:hAnsi="Arial" w:cs="Arial"/>
          <w:sz w:val="28"/>
          <w:szCs w:val="28"/>
        </w:rPr>
        <w:t>Operatora</w:t>
      </w:r>
      <w:r w:rsidRPr="00231839">
        <w:rPr>
          <w:rStyle w:val="FontStyle25"/>
          <w:rFonts w:ascii="Arial" w:hAnsi="Arial" w:cs="Arial"/>
          <w:sz w:val="28"/>
          <w:szCs w:val="28"/>
        </w:rPr>
        <w:t xml:space="preserve"> z Zamawiającym.</w:t>
      </w:r>
      <w:r w:rsidR="00655C3D" w:rsidRPr="00231839">
        <w:rPr>
          <w:rStyle w:val="FontStyle25"/>
          <w:rFonts w:ascii="Arial" w:hAnsi="Arial" w:cs="Arial"/>
          <w:sz w:val="28"/>
          <w:szCs w:val="28"/>
        </w:rPr>
        <w:t xml:space="preserve"> W tym celu </w:t>
      </w:r>
      <w:r w:rsidR="001F3339">
        <w:rPr>
          <w:rStyle w:val="FontStyle25"/>
          <w:rFonts w:ascii="Arial" w:hAnsi="Arial" w:cs="Arial"/>
          <w:sz w:val="28"/>
          <w:szCs w:val="28"/>
        </w:rPr>
        <w:t>Operator</w:t>
      </w:r>
      <w:r w:rsidR="00655C3D" w:rsidRPr="00231839">
        <w:rPr>
          <w:rStyle w:val="FontStyle25"/>
          <w:rFonts w:ascii="Arial" w:hAnsi="Arial" w:cs="Arial"/>
          <w:sz w:val="28"/>
          <w:szCs w:val="28"/>
        </w:rPr>
        <w:t xml:space="preserve"> </w:t>
      </w:r>
      <w:r w:rsidR="004043BC" w:rsidRPr="00231839">
        <w:rPr>
          <w:rStyle w:val="FontStyle25"/>
          <w:rFonts w:ascii="Arial" w:hAnsi="Arial" w:cs="Arial"/>
          <w:sz w:val="28"/>
          <w:szCs w:val="28"/>
        </w:rPr>
        <w:t xml:space="preserve">przed rozpoczęciem prac związanych z instalacją pokładową </w:t>
      </w:r>
      <w:r w:rsidR="00655C3D" w:rsidRPr="00231839">
        <w:rPr>
          <w:rStyle w:val="FontStyle25"/>
          <w:rFonts w:ascii="Arial" w:hAnsi="Arial" w:cs="Arial"/>
          <w:sz w:val="28"/>
          <w:szCs w:val="28"/>
        </w:rPr>
        <w:t xml:space="preserve">zobowiązany będzie do przedstawienia </w:t>
      </w:r>
      <w:r w:rsidR="004043BC" w:rsidRPr="00231839">
        <w:rPr>
          <w:rStyle w:val="FontStyle25"/>
          <w:rFonts w:ascii="Arial" w:hAnsi="Arial" w:cs="Arial"/>
          <w:sz w:val="28"/>
          <w:szCs w:val="28"/>
        </w:rPr>
        <w:t xml:space="preserve">na rysunkach </w:t>
      </w:r>
      <w:r w:rsidR="00655C3D" w:rsidRPr="00231839">
        <w:rPr>
          <w:rStyle w:val="FontStyle25"/>
          <w:rFonts w:ascii="Arial" w:hAnsi="Arial" w:cs="Arial"/>
          <w:sz w:val="28"/>
          <w:szCs w:val="28"/>
        </w:rPr>
        <w:t xml:space="preserve">dla poszczególnych </w:t>
      </w:r>
      <w:r w:rsidR="00321E72" w:rsidRPr="00231839">
        <w:rPr>
          <w:rStyle w:val="FontStyle25"/>
          <w:rFonts w:ascii="Arial" w:hAnsi="Arial" w:cs="Arial"/>
          <w:sz w:val="28"/>
          <w:szCs w:val="28"/>
        </w:rPr>
        <w:t>modeli</w:t>
      </w:r>
      <w:r w:rsidR="004043BC" w:rsidRPr="00231839">
        <w:rPr>
          <w:rStyle w:val="FontStyle25"/>
          <w:rFonts w:ascii="Arial" w:hAnsi="Arial" w:cs="Arial"/>
          <w:sz w:val="28"/>
          <w:szCs w:val="28"/>
        </w:rPr>
        <w:t xml:space="preserve"> autobusów propozycji lokalizacji </w:t>
      </w:r>
      <w:r w:rsidR="00F814BF" w:rsidRPr="00231839">
        <w:rPr>
          <w:rStyle w:val="FontStyle25"/>
          <w:rFonts w:ascii="Arial" w:hAnsi="Arial" w:cs="Arial"/>
          <w:sz w:val="28"/>
          <w:szCs w:val="28"/>
        </w:rPr>
        <w:t>W</w:t>
      </w:r>
      <w:r w:rsidR="004043BC" w:rsidRPr="00231839">
        <w:rPr>
          <w:rStyle w:val="FontStyle25"/>
          <w:rFonts w:ascii="Arial" w:hAnsi="Arial" w:cs="Arial"/>
          <w:sz w:val="28"/>
          <w:szCs w:val="28"/>
        </w:rPr>
        <w:t>sporników w celu ich uzgodnienia z Zamawiającym</w:t>
      </w:r>
      <w:r w:rsidR="00AF2CA2" w:rsidRPr="00231839">
        <w:rPr>
          <w:rStyle w:val="FontStyle25"/>
          <w:rFonts w:ascii="Arial" w:hAnsi="Arial" w:cs="Arial"/>
          <w:sz w:val="28"/>
          <w:szCs w:val="28"/>
        </w:rPr>
        <w:t>.</w:t>
      </w:r>
      <w:r w:rsidR="004043BC" w:rsidRPr="00231839">
        <w:rPr>
          <w:rStyle w:val="FontStyle25"/>
          <w:rFonts w:ascii="Arial" w:hAnsi="Arial" w:cs="Arial"/>
          <w:sz w:val="28"/>
          <w:szCs w:val="28"/>
        </w:rPr>
        <w:t xml:space="preserve"> </w:t>
      </w:r>
    </w:p>
    <w:p w14:paraId="44187E04" w14:textId="77777777" w:rsidR="00ED6D7D" w:rsidRPr="00231839" w:rsidRDefault="00A77731" w:rsidP="00E175A6">
      <w:pPr>
        <w:pStyle w:val="Style19"/>
        <w:widowControl/>
        <w:tabs>
          <w:tab w:val="left" w:pos="638"/>
        </w:tabs>
        <w:spacing w:before="67"/>
        <w:ind w:left="283"/>
        <w:rPr>
          <w:rStyle w:val="FontStyle39"/>
          <w:rFonts w:ascii="Arial" w:hAnsi="Arial" w:cs="Arial"/>
          <w:sz w:val="28"/>
          <w:szCs w:val="28"/>
        </w:rPr>
      </w:pPr>
      <w:bookmarkStart w:id="0" w:name="bookmark3"/>
      <w:r w:rsidRPr="00231839">
        <w:rPr>
          <w:rStyle w:val="FontStyle39"/>
          <w:rFonts w:ascii="Arial" w:hAnsi="Arial" w:cs="Arial"/>
          <w:sz w:val="28"/>
          <w:szCs w:val="28"/>
        </w:rPr>
        <w:t>6.</w:t>
      </w:r>
      <w:bookmarkEnd w:id="0"/>
      <w:r w:rsidR="00ED6D7D" w:rsidRPr="00231839">
        <w:rPr>
          <w:rStyle w:val="FontStyle39"/>
          <w:rFonts w:ascii="Arial" w:hAnsi="Arial" w:cs="Arial"/>
          <w:sz w:val="28"/>
          <w:szCs w:val="28"/>
        </w:rPr>
        <w:t xml:space="preserve"> </w:t>
      </w:r>
      <w:r w:rsidRPr="00231839">
        <w:rPr>
          <w:rStyle w:val="FontStyle39"/>
          <w:rFonts w:ascii="Arial" w:hAnsi="Arial" w:cs="Arial"/>
          <w:sz w:val="28"/>
          <w:szCs w:val="28"/>
        </w:rPr>
        <w:t>Wykonanie instalacji pokładowej</w:t>
      </w:r>
    </w:p>
    <w:p w14:paraId="7AA7340B" w14:textId="77777777" w:rsidR="008C5E19" w:rsidRPr="00E175A6" w:rsidRDefault="00865770" w:rsidP="00E175A6">
      <w:pPr>
        <w:pStyle w:val="Style19"/>
        <w:widowControl/>
        <w:numPr>
          <w:ilvl w:val="1"/>
          <w:numId w:val="38"/>
        </w:numPr>
        <w:tabs>
          <w:tab w:val="left" w:pos="638"/>
        </w:tabs>
        <w:spacing w:before="67" w:line="276" w:lineRule="auto"/>
        <w:ind w:hanging="575"/>
        <w:rPr>
          <w:rStyle w:val="FontStyle25"/>
          <w:rFonts w:ascii="Arial" w:hAnsi="Arial" w:cs="Arial"/>
          <w:bCs/>
          <w:iCs/>
          <w:sz w:val="28"/>
          <w:szCs w:val="28"/>
        </w:rPr>
      </w:pPr>
      <w:r w:rsidRPr="00231839">
        <w:rPr>
          <w:rStyle w:val="FontStyle39"/>
          <w:rFonts w:ascii="Arial" w:hAnsi="Arial" w:cs="Arial"/>
          <w:b w:val="0"/>
          <w:iCs/>
          <w:sz w:val="28"/>
          <w:szCs w:val="28"/>
        </w:rPr>
        <w:t>Informacje ogólne.</w:t>
      </w:r>
    </w:p>
    <w:p w14:paraId="7B848CF8" w14:textId="555EC235" w:rsidR="008C5E19" w:rsidRPr="00231839" w:rsidRDefault="00A77731" w:rsidP="00231839">
      <w:pPr>
        <w:pStyle w:val="Style12"/>
        <w:widowControl/>
        <w:spacing w:line="276" w:lineRule="auto"/>
        <w:ind w:left="284"/>
        <w:rPr>
          <w:rStyle w:val="FontStyle25"/>
          <w:rFonts w:ascii="Arial" w:hAnsi="Arial" w:cs="Arial"/>
          <w:sz w:val="28"/>
          <w:szCs w:val="28"/>
        </w:rPr>
      </w:pPr>
      <w:r w:rsidRPr="00231839">
        <w:rPr>
          <w:rStyle w:val="FontStyle25"/>
          <w:rFonts w:ascii="Arial" w:hAnsi="Arial" w:cs="Arial"/>
          <w:sz w:val="28"/>
          <w:szCs w:val="28"/>
        </w:rPr>
        <w:t xml:space="preserve">Elementy instalacji pokładowej takie jak Wsporniki </w:t>
      </w:r>
      <w:r w:rsidR="0055338E" w:rsidRPr="00231839">
        <w:rPr>
          <w:rStyle w:val="FontStyle25"/>
          <w:rFonts w:ascii="Arial" w:hAnsi="Arial" w:cs="Arial"/>
          <w:sz w:val="28"/>
          <w:szCs w:val="28"/>
        </w:rPr>
        <w:t>C</w:t>
      </w:r>
      <w:r w:rsidRPr="00231839">
        <w:rPr>
          <w:rStyle w:val="FontStyle25"/>
          <w:rFonts w:ascii="Arial" w:hAnsi="Arial" w:cs="Arial"/>
          <w:sz w:val="28"/>
          <w:szCs w:val="28"/>
        </w:rPr>
        <w:t xml:space="preserve">zytników OPS oraz Anteny wraz z kablami antenowymi zostaną dostarczone przez </w:t>
      </w:r>
      <w:r w:rsidR="003B57CD" w:rsidRPr="00231839">
        <w:rPr>
          <w:rStyle w:val="FontStyle25"/>
          <w:rFonts w:ascii="Arial" w:hAnsi="Arial" w:cs="Arial"/>
          <w:sz w:val="28"/>
          <w:szCs w:val="28"/>
        </w:rPr>
        <w:t xml:space="preserve">operatora systemu URBANCARD </w:t>
      </w:r>
      <w:r w:rsidRPr="00231839">
        <w:rPr>
          <w:rStyle w:val="FontStyle25"/>
          <w:rFonts w:ascii="Arial" w:hAnsi="Arial" w:cs="Arial"/>
          <w:sz w:val="28"/>
          <w:szCs w:val="28"/>
        </w:rPr>
        <w:t xml:space="preserve">do </w:t>
      </w:r>
      <w:r w:rsidR="00CD0867">
        <w:rPr>
          <w:rStyle w:val="FontStyle25"/>
          <w:rFonts w:ascii="Arial" w:hAnsi="Arial" w:cs="Arial"/>
          <w:sz w:val="28"/>
          <w:szCs w:val="28"/>
        </w:rPr>
        <w:t>Operatora</w:t>
      </w:r>
      <w:r w:rsidRPr="00231839">
        <w:rPr>
          <w:rStyle w:val="FontStyle25"/>
          <w:rFonts w:ascii="Arial" w:hAnsi="Arial" w:cs="Arial"/>
          <w:sz w:val="28"/>
          <w:szCs w:val="28"/>
        </w:rPr>
        <w:t xml:space="preserve"> w ilościach, terminach i w trybie uzgodnionym przez Zamawiającego z </w:t>
      </w:r>
      <w:r w:rsidR="003B57CD" w:rsidRPr="00231839">
        <w:rPr>
          <w:rStyle w:val="FontStyle25"/>
          <w:rFonts w:ascii="Arial" w:hAnsi="Arial" w:cs="Arial"/>
          <w:sz w:val="28"/>
          <w:szCs w:val="28"/>
        </w:rPr>
        <w:t>operatorem systemu URBANCARD</w:t>
      </w:r>
      <w:r w:rsidRPr="00231839">
        <w:rPr>
          <w:rStyle w:val="FontStyle25"/>
          <w:rFonts w:ascii="Arial" w:hAnsi="Arial" w:cs="Arial"/>
          <w:sz w:val="28"/>
          <w:szCs w:val="28"/>
        </w:rPr>
        <w:t>.</w:t>
      </w:r>
    </w:p>
    <w:p w14:paraId="2720F36A" w14:textId="77777777" w:rsidR="004A2B29" w:rsidRPr="00E175A6" w:rsidRDefault="00A77731" w:rsidP="00E175A6">
      <w:pPr>
        <w:pStyle w:val="Style19"/>
        <w:widowControl/>
        <w:numPr>
          <w:ilvl w:val="1"/>
          <w:numId w:val="38"/>
        </w:numPr>
        <w:tabs>
          <w:tab w:val="left" w:pos="638"/>
        </w:tabs>
        <w:spacing w:before="67" w:line="276" w:lineRule="auto"/>
        <w:ind w:hanging="575"/>
        <w:rPr>
          <w:rStyle w:val="FontStyle25"/>
          <w:rFonts w:ascii="Arial" w:hAnsi="Arial" w:cs="Arial"/>
          <w:b/>
          <w:bCs/>
          <w:sz w:val="28"/>
          <w:szCs w:val="28"/>
        </w:rPr>
      </w:pP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Zakres prac związanych z wykonaniem instalacji pokładowej</w:t>
      </w:r>
    </w:p>
    <w:p w14:paraId="362703F2" w14:textId="77777777" w:rsidR="008C5E19" w:rsidRPr="00231839" w:rsidRDefault="00A77731" w:rsidP="00231839">
      <w:pPr>
        <w:pStyle w:val="Style12"/>
        <w:widowControl/>
        <w:spacing w:line="276" w:lineRule="auto"/>
        <w:ind w:left="284"/>
        <w:rPr>
          <w:rStyle w:val="FontStyle25"/>
          <w:rFonts w:ascii="Arial" w:hAnsi="Arial" w:cs="Arial"/>
          <w:sz w:val="28"/>
          <w:szCs w:val="28"/>
        </w:rPr>
      </w:pPr>
      <w:r w:rsidRPr="00231839">
        <w:rPr>
          <w:rStyle w:val="FontStyle25"/>
          <w:rFonts w:ascii="Arial" w:hAnsi="Arial" w:cs="Arial"/>
          <w:sz w:val="28"/>
          <w:szCs w:val="28"/>
        </w:rPr>
        <w:t>Prace instalacyjne należy podzielić na dwie części:</w:t>
      </w:r>
    </w:p>
    <w:p w14:paraId="11CF3DF9" w14:textId="77777777" w:rsidR="008C5E19" w:rsidRPr="00231839" w:rsidRDefault="00A77731" w:rsidP="00231839">
      <w:pPr>
        <w:pStyle w:val="Style19"/>
        <w:widowControl/>
        <w:numPr>
          <w:ilvl w:val="2"/>
          <w:numId w:val="38"/>
        </w:numPr>
        <w:tabs>
          <w:tab w:val="left" w:pos="638"/>
        </w:tabs>
        <w:spacing w:before="67" w:line="276" w:lineRule="auto"/>
        <w:ind w:left="1560" w:hanging="709"/>
        <w:rPr>
          <w:rStyle w:val="FontStyle27"/>
          <w:rFonts w:ascii="Arial" w:eastAsiaTheme="minorEastAsia" w:hAnsi="Arial" w:cs="Arial"/>
          <w:i w:val="0"/>
          <w:sz w:val="28"/>
          <w:szCs w:val="28"/>
        </w:rPr>
      </w:pP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lastRenderedPageBreak/>
        <w:t>Instalacja okablowania dla systemu OPS (zasilanie, sterowanie, LAN, doprowadzenie przewodów antenowych). Zgodnie z poglądowym schematem elektrycznym wymagane jest:</w:t>
      </w:r>
    </w:p>
    <w:p w14:paraId="568931E1" w14:textId="77777777" w:rsidR="008C5E19" w:rsidRPr="00231839" w:rsidRDefault="00865770" w:rsidP="00231839">
      <w:pPr>
        <w:pStyle w:val="Style19"/>
        <w:widowControl/>
        <w:numPr>
          <w:ilvl w:val="3"/>
          <w:numId w:val="38"/>
        </w:numPr>
        <w:tabs>
          <w:tab w:val="left" w:pos="638"/>
        </w:tabs>
        <w:spacing w:before="67" w:line="276" w:lineRule="auto"/>
        <w:ind w:left="1985" w:hanging="992"/>
        <w:rPr>
          <w:rStyle w:val="FontStyle27"/>
          <w:rFonts w:ascii="Arial" w:eastAsiaTheme="minorEastAsia" w:hAnsi="Arial" w:cs="Arial"/>
          <w:i w:val="0"/>
          <w:sz w:val="28"/>
          <w:szCs w:val="28"/>
        </w:rPr>
      </w:pP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 xml:space="preserve">doprowadzenie do każdego ze Wsporników </w:t>
      </w:r>
      <w:r w:rsidR="0055338E"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C</w:t>
      </w: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zytników OPS zasilania z instalacji pojazdowej (+24 V przed stacyjką - tzw. „30" oraz masy), zabezpieczonego bezpiecznikiem 3A za pomocą dwóch żył LGY o przekroju 1.5 mm</w:t>
      </w: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  <w:vertAlign w:val="superscript"/>
        </w:rPr>
        <w:t>2</w:t>
      </w: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,</w:t>
      </w:r>
    </w:p>
    <w:p w14:paraId="684B55F5" w14:textId="77777777" w:rsidR="00F03B44" w:rsidRPr="00231839" w:rsidRDefault="00865770" w:rsidP="00231839">
      <w:pPr>
        <w:pStyle w:val="Style19"/>
        <w:widowControl/>
        <w:numPr>
          <w:ilvl w:val="3"/>
          <w:numId w:val="38"/>
        </w:numPr>
        <w:tabs>
          <w:tab w:val="left" w:pos="638"/>
        </w:tabs>
        <w:spacing w:before="67"/>
        <w:ind w:left="1985" w:hanging="992"/>
        <w:rPr>
          <w:rStyle w:val="FontStyle27"/>
          <w:rFonts w:ascii="Arial" w:eastAsiaTheme="minorEastAsia" w:hAnsi="Arial" w:cs="Arial"/>
          <w:i w:val="0"/>
          <w:sz w:val="28"/>
          <w:szCs w:val="28"/>
        </w:rPr>
      </w:pP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 xml:space="preserve">doprowadzenie do każdego ze Wsporników </w:t>
      </w:r>
      <w:r w:rsidR="0055338E"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C</w:t>
      </w: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zytników OPS sygnału sterującego BLOK z jednostki centralnej za pomocą żyły LGY o przekroju 0,75 mm</w:t>
      </w: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  <w:vertAlign w:val="superscript"/>
        </w:rPr>
        <w:t>2</w:t>
      </w:r>
      <w:r w:rsidR="003949D0"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,</w:t>
      </w:r>
    </w:p>
    <w:p w14:paraId="2D2D9450" w14:textId="77777777" w:rsidR="00F03B44" w:rsidRPr="00231839" w:rsidRDefault="00A77731" w:rsidP="00231839">
      <w:pPr>
        <w:pStyle w:val="Style19"/>
        <w:widowControl/>
        <w:numPr>
          <w:ilvl w:val="3"/>
          <w:numId w:val="38"/>
        </w:numPr>
        <w:tabs>
          <w:tab w:val="left" w:pos="638"/>
        </w:tabs>
        <w:spacing w:before="67"/>
        <w:ind w:left="1985" w:hanging="992"/>
        <w:rPr>
          <w:rStyle w:val="FontStyle27"/>
          <w:rFonts w:ascii="Arial" w:eastAsiaTheme="minorEastAsia" w:hAnsi="Arial" w:cs="Arial"/>
          <w:i w:val="0"/>
          <w:sz w:val="28"/>
          <w:szCs w:val="28"/>
        </w:rPr>
      </w:pP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 xml:space="preserve">podłączenia przewodów po stronie płyty Wspornika </w:t>
      </w:r>
      <w:r w:rsidR="0055338E"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C</w:t>
      </w: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zytnika OPS do konektorów sprężynowych WAGO, zgodnie z poniższą instrukcją</w:t>
      </w:r>
    </w:p>
    <w:p w14:paraId="489F81A7" w14:textId="77777777" w:rsidR="008C5E19" w:rsidRPr="00231839" w:rsidRDefault="00A77731" w:rsidP="00231839">
      <w:pPr>
        <w:pStyle w:val="Style12"/>
        <w:widowControl/>
        <w:numPr>
          <w:ilvl w:val="0"/>
          <w:numId w:val="25"/>
        </w:numPr>
        <w:tabs>
          <w:tab w:val="left" w:pos="1560"/>
        </w:tabs>
        <w:spacing w:line="240" w:lineRule="auto"/>
        <w:ind w:firstLine="130"/>
        <w:rPr>
          <w:rStyle w:val="FontStyle25"/>
          <w:rFonts w:ascii="Arial" w:hAnsi="Arial" w:cs="Arial"/>
          <w:sz w:val="28"/>
          <w:szCs w:val="28"/>
        </w:rPr>
      </w:pPr>
      <w:r w:rsidRPr="00231839">
        <w:rPr>
          <w:rStyle w:val="FontStyle25"/>
          <w:rFonts w:ascii="Arial" w:hAnsi="Arial" w:cs="Arial"/>
          <w:sz w:val="28"/>
          <w:szCs w:val="28"/>
        </w:rPr>
        <w:t>Pin 1 lub 2 - „Masa"</w:t>
      </w:r>
    </w:p>
    <w:p w14:paraId="2A3DAD2D" w14:textId="77777777" w:rsidR="008C5E19" w:rsidRPr="00231839" w:rsidRDefault="00A77731" w:rsidP="00231839">
      <w:pPr>
        <w:pStyle w:val="Style12"/>
        <w:widowControl/>
        <w:numPr>
          <w:ilvl w:val="0"/>
          <w:numId w:val="25"/>
        </w:numPr>
        <w:tabs>
          <w:tab w:val="left" w:pos="1560"/>
        </w:tabs>
        <w:spacing w:line="240" w:lineRule="auto"/>
        <w:ind w:firstLine="130"/>
        <w:rPr>
          <w:rStyle w:val="FontStyle25"/>
          <w:rFonts w:ascii="Arial" w:hAnsi="Arial" w:cs="Arial"/>
          <w:sz w:val="28"/>
          <w:szCs w:val="28"/>
        </w:rPr>
      </w:pPr>
      <w:r w:rsidRPr="00231839">
        <w:rPr>
          <w:rStyle w:val="FontStyle25"/>
          <w:rFonts w:ascii="Arial" w:hAnsi="Arial" w:cs="Arial"/>
          <w:sz w:val="28"/>
          <w:szCs w:val="28"/>
        </w:rPr>
        <w:t>Pin 3 lub 4 - zasilanie +24V</w:t>
      </w:r>
    </w:p>
    <w:p w14:paraId="1B295218" w14:textId="77777777" w:rsidR="008C5E19" w:rsidRPr="00231839" w:rsidRDefault="00A77731" w:rsidP="00231839">
      <w:pPr>
        <w:pStyle w:val="Style12"/>
        <w:widowControl/>
        <w:numPr>
          <w:ilvl w:val="0"/>
          <w:numId w:val="25"/>
        </w:numPr>
        <w:tabs>
          <w:tab w:val="left" w:pos="1560"/>
        </w:tabs>
        <w:spacing w:line="240" w:lineRule="auto"/>
        <w:ind w:firstLine="130"/>
        <w:rPr>
          <w:rStyle w:val="FontStyle25"/>
          <w:rFonts w:ascii="Arial" w:hAnsi="Arial" w:cs="Arial"/>
          <w:sz w:val="28"/>
          <w:szCs w:val="28"/>
        </w:rPr>
      </w:pPr>
      <w:r w:rsidRPr="00231839">
        <w:rPr>
          <w:rStyle w:val="FontStyle25"/>
          <w:rFonts w:ascii="Arial" w:hAnsi="Arial" w:cs="Arial"/>
          <w:sz w:val="28"/>
          <w:szCs w:val="28"/>
        </w:rPr>
        <w:t>Pin 5 lub 6 - sygnał sterujący BLOK od jednostki centralnej</w:t>
      </w:r>
    </w:p>
    <w:p w14:paraId="1B3F25C8" w14:textId="77777777" w:rsidR="008C5E19" w:rsidRPr="00231839" w:rsidRDefault="00A77731" w:rsidP="00231839">
      <w:pPr>
        <w:pStyle w:val="Style12"/>
        <w:widowControl/>
        <w:tabs>
          <w:tab w:val="left" w:pos="1560"/>
        </w:tabs>
        <w:spacing w:line="240" w:lineRule="auto"/>
        <w:ind w:left="1560"/>
        <w:rPr>
          <w:rStyle w:val="FontStyle25"/>
          <w:rFonts w:ascii="Arial" w:hAnsi="Arial" w:cs="Arial"/>
          <w:sz w:val="28"/>
          <w:szCs w:val="28"/>
        </w:rPr>
      </w:pPr>
      <w:r w:rsidRPr="00231839">
        <w:rPr>
          <w:rStyle w:val="FontStyle25"/>
          <w:rFonts w:ascii="Arial" w:hAnsi="Arial" w:cs="Arial"/>
          <w:sz w:val="28"/>
          <w:szCs w:val="28"/>
        </w:rPr>
        <w:t xml:space="preserve">Zasilanie, masa i sygnał sterujący BLOK z alternatywnych pinów WAGO służą do ew. połączenia z płytą wspornika kasownika, zgodnie z opisem w </w:t>
      </w:r>
      <w:r w:rsidR="003B57CD" w:rsidRPr="00231839">
        <w:rPr>
          <w:rStyle w:val="FontStyle25"/>
          <w:rFonts w:ascii="Arial" w:hAnsi="Arial" w:cs="Arial"/>
          <w:sz w:val="28"/>
          <w:szCs w:val="28"/>
        </w:rPr>
        <w:t>pkt</w:t>
      </w:r>
      <w:r w:rsidRPr="00231839">
        <w:rPr>
          <w:rStyle w:val="FontStyle25"/>
          <w:rFonts w:ascii="Arial" w:hAnsi="Arial" w:cs="Arial"/>
          <w:sz w:val="28"/>
          <w:szCs w:val="28"/>
        </w:rPr>
        <w:t xml:space="preserve"> 6.2 oraz ze schematem w </w:t>
      </w:r>
      <w:r w:rsidR="003B57CD" w:rsidRPr="00231839">
        <w:rPr>
          <w:rStyle w:val="FontStyle25"/>
          <w:rFonts w:ascii="Arial" w:hAnsi="Arial" w:cs="Arial"/>
          <w:sz w:val="28"/>
          <w:szCs w:val="28"/>
        </w:rPr>
        <w:t>pkt</w:t>
      </w:r>
      <w:r w:rsidR="003B75E1" w:rsidRPr="00231839">
        <w:rPr>
          <w:rStyle w:val="FontStyle25"/>
          <w:rFonts w:ascii="Arial" w:hAnsi="Arial" w:cs="Arial"/>
          <w:sz w:val="28"/>
          <w:szCs w:val="28"/>
        </w:rPr>
        <w:t>.</w:t>
      </w:r>
      <w:r w:rsidRPr="00231839">
        <w:rPr>
          <w:rStyle w:val="FontStyle25"/>
          <w:rFonts w:ascii="Arial" w:hAnsi="Arial" w:cs="Arial"/>
          <w:sz w:val="28"/>
          <w:szCs w:val="28"/>
        </w:rPr>
        <w:t xml:space="preserve"> 3</w:t>
      </w:r>
      <w:r w:rsidR="003949D0" w:rsidRPr="00231839">
        <w:rPr>
          <w:rStyle w:val="FontStyle25"/>
          <w:rFonts w:ascii="Arial" w:hAnsi="Arial" w:cs="Arial"/>
          <w:sz w:val="28"/>
          <w:szCs w:val="28"/>
        </w:rPr>
        <w:t>,</w:t>
      </w:r>
    </w:p>
    <w:p w14:paraId="609932EF" w14:textId="77777777" w:rsidR="00F03B44" w:rsidRPr="00231839" w:rsidRDefault="00A77731" w:rsidP="00231839">
      <w:pPr>
        <w:pStyle w:val="Style19"/>
        <w:widowControl/>
        <w:numPr>
          <w:ilvl w:val="3"/>
          <w:numId w:val="38"/>
        </w:numPr>
        <w:tabs>
          <w:tab w:val="left" w:pos="638"/>
        </w:tabs>
        <w:spacing w:before="67"/>
        <w:ind w:left="1985" w:hanging="992"/>
        <w:rPr>
          <w:rStyle w:val="FontStyle27"/>
          <w:rFonts w:ascii="Arial" w:eastAsiaTheme="minorEastAsia" w:hAnsi="Arial" w:cs="Arial"/>
          <w:i w:val="0"/>
          <w:sz w:val="28"/>
          <w:szCs w:val="28"/>
        </w:rPr>
      </w:pP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doprowadzenie do miejsca usytuowania jednostki centralnej zasilania z instalacji</w:t>
      </w:r>
      <w:r w:rsidR="003949D0"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 xml:space="preserve"> pojazdowej (+24</w:t>
      </w: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V przed stacyjką - tzw. „30", referencyjnego +24V po stacyjce - tzw. „15" oraz masy), za pomocą trzech żył LGY o przekroju 1.0 mm</w:t>
      </w: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  <w:vertAlign w:val="superscript"/>
        </w:rPr>
        <w:t>2</w:t>
      </w: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, zabezpieczonych bezpiecznikami 3A</w:t>
      </w:r>
      <w:r w:rsidR="003949D0"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,</w:t>
      </w:r>
    </w:p>
    <w:p w14:paraId="7043ED63" w14:textId="77777777" w:rsidR="00F03B44" w:rsidRPr="00231839" w:rsidRDefault="00A77731" w:rsidP="00231839">
      <w:pPr>
        <w:pStyle w:val="Style19"/>
        <w:widowControl/>
        <w:numPr>
          <w:ilvl w:val="3"/>
          <w:numId w:val="38"/>
        </w:numPr>
        <w:tabs>
          <w:tab w:val="left" w:pos="638"/>
        </w:tabs>
        <w:spacing w:before="67"/>
        <w:ind w:left="1985" w:hanging="992"/>
        <w:rPr>
          <w:rStyle w:val="FontStyle27"/>
          <w:rFonts w:ascii="Arial" w:eastAsiaTheme="minorEastAsia" w:hAnsi="Arial" w:cs="Arial"/>
          <w:i w:val="0"/>
          <w:sz w:val="28"/>
          <w:szCs w:val="28"/>
        </w:rPr>
      </w:pP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wymagane jest połączen</w:t>
      </w:r>
      <w:r w:rsidR="0055338E"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ie elektryczne płyty Wspornika C</w:t>
      </w: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zytnika OPS z płytą wspornika kasownika</w:t>
      </w:r>
      <w:r w:rsidR="003B57CD"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 xml:space="preserve"> biletów papierowych</w:t>
      </w: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, za pomocą „mostków" wykonanych przewodem LGY o przekroju 1.0 mm</w:t>
      </w: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  <w:vertAlign w:val="superscript"/>
        </w:rPr>
        <w:t>2</w:t>
      </w: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 xml:space="preserve"> oraz przewodu LAN z wtykami RJ poprzez drugi otwór w poręczy pionowej (odległość pomiędzy otworami to 202,5 mm)</w:t>
      </w:r>
    </w:p>
    <w:p w14:paraId="78F6E4C0" w14:textId="77777777" w:rsidR="00F03B44" w:rsidRPr="00231839" w:rsidRDefault="00A77731" w:rsidP="00231839">
      <w:pPr>
        <w:pStyle w:val="Style19"/>
        <w:widowControl/>
        <w:numPr>
          <w:ilvl w:val="3"/>
          <w:numId w:val="38"/>
        </w:numPr>
        <w:tabs>
          <w:tab w:val="left" w:pos="638"/>
        </w:tabs>
        <w:spacing w:before="67"/>
        <w:ind w:left="1985" w:hanging="992"/>
        <w:rPr>
          <w:rStyle w:val="FontStyle27"/>
          <w:rFonts w:ascii="Arial" w:eastAsiaTheme="minorEastAsia" w:hAnsi="Arial" w:cs="Arial"/>
          <w:i w:val="0"/>
          <w:sz w:val="28"/>
          <w:szCs w:val="28"/>
        </w:rPr>
      </w:pP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połączenia we wtyku jednostki centralnej (typ HIRSCHMANN ELKA4012KPG7) zasilania z tzw. „30" i „15", masy or</w:t>
      </w:r>
      <w:r w:rsidR="0055338E"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az sygnału sterującego BLOK do C</w:t>
      </w: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zytników OPS,</w:t>
      </w:r>
    </w:p>
    <w:p w14:paraId="32B28845" w14:textId="77777777" w:rsidR="00F03B44" w:rsidRPr="00231839" w:rsidRDefault="00A77731" w:rsidP="00231839">
      <w:pPr>
        <w:pStyle w:val="Style19"/>
        <w:widowControl/>
        <w:numPr>
          <w:ilvl w:val="3"/>
          <w:numId w:val="38"/>
        </w:numPr>
        <w:tabs>
          <w:tab w:val="left" w:pos="638"/>
        </w:tabs>
        <w:spacing w:before="67"/>
        <w:ind w:left="1985" w:hanging="992"/>
        <w:rPr>
          <w:rStyle w:val="FontStyle27"/>
          <w:rFonts w:ascii="Arial" w:eastAsiaTheme="minorEastAsia" w:hAnsi="Arial" w:cs="Arial"/>
          <w:i w:val="0"/>
          <w:sz w:val="28"/>
          <w:szCs w:val="28"/>
        </w:rPr>
      </w:pP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doprowadzenie z miejsca lokalizacji jednostki centralnej do każdego ze Wsporników czytników OPS przewodu LAN (linka UTP kat5) w celu umożliwienia transmisji sygnału TCP IP,</w:t>
      </w:r>
    </w:p>
    <w:p w14:paraId="062295EA" w14:textId="77777777" w:rsidR="00F03B44" w:rsidRPr="00231839" w:rsidRDefault="00A77731" w:rsidP="00231839">
      <w:pPr>
        <w:pStyle w:val="Style19"/>
        <w:widowControl/>
        <w:numPr>
          <w:ilvl w:val="3"/>
          <w:numId w:val="38"/>
        </w:numPr>
        <w:tabs>
          <w:tab w:val="left" w:pos="638"/>
        </w:tabs>
        <w:spacing w:before="67"/>
        <w:ind w:left="1985" w:hanging="992"/>
        <w:rPr>
          <w:rStyle w:val="FontStyle27"/>
          <w:rFonts w:ascii="Arial" w:eastAsiaTheme="minorEastAsia" w:hAnsi="Arial" w:cs="Arial"/>
          <w:i w:val="0"/>
          <w:sz w:val="28"/>
          <w:szCs w:val="28"/>
        </w:rPr>
      </w:pP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doprowadzenie z miejsca lokalizacji jednostki centralnej do komputera pokładowego przewodu LAN (linka UTP kat5) w celu umożliwienia transmisji sygnału TCP IP,</w:t>
      </w:r>
    </w:p>
    <w:p w14:paraId="77DDD31F" w14:textId="77777777" w:rsidR="00F03B44" w:rsidRPr="00231839" w:rsidRDefault="00A77731" w:rsidP="00231839">
      <w:pPr>
        <w:pStyle w:val="Style19"/>
        <w:widowControl/>
        <w:numPr>
          <w:ilvl w:val="3"/>
          <w:numId w:val="38"/>
        </w:numPr>
        <w:tabs>
          <w:tab w:val="left" w:pos="638"/>
        </w:tabs>
        <w:spacing w:before="67"/>
        <w:ind w:left="1985" w:hanging="992"/>
        <w:rPr>
          <w:rStyle w:val="FontStyle27"/>
          <w:rFonts w:ascii="Arial" w:eastAsiaTheme="minorEastAsia" w:hAnsi="Arial" w:cs="Arial"/>
          <w:i w:val="0"/>
          <w:sz w:val="28"/>
          <w:szCs w:val="28"/>
        </w:rPr>
      </w:pP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 xml:space="preserve">zakończenia przewodów LAN na obu końcach za pomocą złączek RJ (standard 568A lub 568B </w:t>
      </w:r>
      <w:proofErr w:type="spellStart"/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patch</w:t>
      </w:r>
      <w:proofErr w:type="spellEnd"/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 xml:space="preserve"> </w:t>
      </w:r>
      <w:proofErr w:type="spellStart"/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cable</w:t>
      </w:r>
      <w:proofErr w:type="spellEnd"/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),</w:t>
      </w:r>
    </w:p>
    <w:p w14:paraId="13F95768" w14:textId="77777777" w:rsidR="008C5E19" w:rsidRPr="00E175A6" w:rsidRDefault="00A77731" w:rsidP="00E175A6">
      <w:pPr>
        <w:pStyle w:val="Style19"/>
        <w:widowControl/>
        <w:numPr>
          <w:ilvl w:val="3"/>
          <w:numId w:val="38"/>
        </w:numPr>
        <w:tabs>
          <w:tab w:val="left" w:pos="638"/>
        </w:tabs>
        <w:spacing w:before="67"/>
        <w:ind w:left="1985" w:hanging="992"/>
        <w:rPr>
          <w:rStyle w:val="FontStyle25"/>
          <w:rFonts w:ascii="Arial" w:eastAsiaTheme="minorEastAsia" w:hAnsi="Arial" w:cs="Arial"/>
          <w:iCs/>
          <w:sz w:val="28"/>
          <w:szCs w:val="28"/>
        </w:rPr>
      </w:pP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lastRenderedPageBreak/>
        <w:t>doprowadzenie przewodu antenowego zintegrowanych anten GPS/GPRS od ich lokalizacji do lokalizacji jednostki centralnej.</w:t>
      </w:r>
    </w:p>
    <w:p w14:paraId="5F9AF018" w14:textId="77777777" w:rsidR="008C5E19" w:rsidRPr="00E175A6" w:rsidRDefault="00A77731" w:rsidP="00E175A6">
      <w:pPr>
        <w:pStyle w:val="Style19"/>
        <w:widowControl/>
        <w:numPr>
          <w:ilvl w:val="2"/>
          <w:numId w:val="38"/>
        </w:numPr>
        <w:tabs>
          <w:tab w:val="left" w:pos="638"/>
        </w:tabs>
        <w:spacing w:before="67"/>
        <w:ind w:hanging="657"/>
        <w:rPr>
          <w:rStyle w:val="FontStyle27"/>
          <w:rFonts w:ascii="Arial" w:eastAsiaTheme="minorEastAsia" w:hAnsi="Arial" w:cs="Arial"/>
          <w:i w:val="0"/>
          <w:sz w:val="28"/>
          <w:szCs w:val="28"/>
        </w:rPr>
      </w:pP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Wykonanie instalacji mechanicznej - umocowanie anten zintegrowanych oraz wsporników, podłączenie okablowania instalacji elektrycznej do płyt wsporników.</w:t>
      </w:r>
    </w:p>
    <w:p w14:paraId="55F9B537" w14:textId="77777777" w:rsidR="00F03B44" w:rsidRPr="00231839" w:rsidRDefault="00A77731" w:rsidP="00231839">
      <w:pPr>
        <w:pStyle w:val="Style19"/>
        <w:widowControl/>
        <w:numPr>
          <w:ilvl w:val="3"/>
          <w:numId w:val="38"/>
        </w:numPr>
        <w:tabs>
          <w:tab w:val="left" w:pos="638"/>
        </w:tabs>
        <w:spacing w:before="67"/>
        <w:ind w:left="1985" w:hanging="992"/>
        <w:rPr>
          <w:rStyle w:val="FontStyle27"/>
          <w:rFonts w:ascii="Arial" w:eastAsiaTheme="minorEastAsia" w:hAnsi="Arial" w:cs="Arial"/>
          <w:i w:val="0"/>
          <w:sz w:val="28"/>
          <w:szCs w:val="28"/>
        </w:rPr>
      </w:pP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Montaż za pomocą adhezyjnej taśmy przylepnej zintegrowanej anteny GPS/GSM w ustalonej lokalizacji</w:t>
      </w:r>
      <w:r w:rsidR="00853F3F"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.</w:t>
      </w:r>
    </w:p>
    <w:p w14:paraId="67A9D96B" w14:textId="77777777" w:rsidR="00F03B44" w:rsidRPr="00231839" w:rsidRDefault="00A77731" w:rsidP="00231839">
      <w:pPr>
        <w:pStyle w:val="Style19"/>
        <w:widowControl/>
        <w:numPr>
          <w:ilvl w:val="3"/>
          <w:numId w:val="38"/>
        </w:numPr>
        <w:tabs>
          <w:tab w:val="left" w:pos="638"/>
        </w:tabs>
        <w:spacing w:before="67"/>
        <w:ind w:left="1985" w:hanging="992"/>
        <w:rPr>
          <w:rStyle w:val="FontStyle27"/>
          <w:rFonts w:ascii="Arial" w:eastAsiaTheme="minorEastAsia" w:hAnsi="Arial" w:cs="Arial"/>
          <w:i w:val="0"/>
          <w:sz w:val="28"/>
          <w:szCs w:val="28"/>
        </w:rPr>
      </w:pP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Montaż na wyznaczonych s</w:t>
      </w:r>
      <w:r w:rsidR="0055338E"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łupkach w pojazdach wsporników C</w:t>
      </w: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zytników OPS, wyprowadzenie z wnętrza słupków przewodów określonych na „Schemacie instalacji" oraz powyższym opisie wykonania instalacji elektrycznej. Otwór do wprow</w:t>
      </w:r>
      <w:r w:rsidR="0055338E"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adzenia przewodów do Wspornika C</w:t>
      </w: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 xml:space="preserve">zytnika OPS powinien znajdować się na wysokości określonej na rysunku poglądowym w </w:t>
      </w:r>
      <w:r w:rsidR="00184411"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6.4</w:t>
      </w: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.</w:t>
      </w:r>
    </w:p>
    <w:p w14:paraId="7A06C0EC" w14:textId="77777777" w:rsidR="00F03B44" w:rsidRPr="00231839" w:rsidRDefault="00A77731" w:rsidP="00231839">
      <w:pPr>
        <w:pStyle w:val="Style19"/>
        <w:widowControl/>
        <w:numPr>
          <w:ilvl w:val="3"/>
          <w:numId w:val="38"/>
        </w:numPr>
        <w:tabs>
          <w:tab w:val="left" w:pos="638"/>
        </w:tabs>
        <w:spacing w:before="67"/>
        <w:ind w:left="1985" w:hanging="992"/>
        <w:rPr>
          <w:rStyle w:val="FontStyle27"/>
          <w:rFonts w:ascii="Arial" w:eastAsiaTheme="minorEastAsia" w:hAnsi="Arial" w:cs="Arial"/>
          <w:i w:val="0"/>
          <w:sz w:val="28"/>
          <w:szCs w:val="28"/>
        </w:rPr>
      </w:pP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 xml:space="preserve">Jeżeli w kompletacji urządzeń znajduje się również moduł kasownika biletu papierowego, to należy, zgodnie z opisem w </w:t>
      </w:r>
      <w:r w:rsidR="003B57CD"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pkt</w:t>
      </w: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 xml:space="preserve"> 6.4, wykonać drugi otwór i pomiędzy wspornikami przeprowadzić opisane w tym punkcie (oraz w powyższym opisie wykonania instalacji elektrycznej) przewody</w:t>
      </w:r>
      <w:r w:rsidR="00853F3F"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.</w:t>
      </w:r>
    </w:p>
    <w:p w14:paraId="702422E1" w14:textId="77777777" w:rsidR="008C5E19" w:rsidRPr="00231839" w:rsidRDefault="00A77731" w:rsidP="00231839">
      <w:pPr>
        <w:pStyle w:val="Style19"/>
        <w:widowControl/>
        <w:numPr>
          <w:ilvl w:val="3"/>
          <w:numId w:val="38"/>
        </w:numPr>
        <w:tabs>
          <w:tab w:val="left" w:pos="638"/>
        </w:tabs>
        <w:spacing w:before="67"/>
        <w:ind w:left="1985" w:hanging="992"/>
        <w:rPr>
          <w:rFonts w:ascii="Arial" w:eastAsiaTheme="minorEastAsia" w:hAnsi="Arial" w:cs="Arial"/>
          <w:iCs/>
          <w:sz w:val="28"/>
          <w:szCs w:val="28"/>
        </w:rPr>
      </w:pP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Przygotowanie miejsca do montażu za pomocą śrub M4 lub wkrętów samogwintujących jednostki centralnej w miejscu uzgodnionym z Zamawiającym</w:t>
      </w:r>
      <w:r w:rsidR="00853F3F"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.</w:t>
      </w:r>
    </w:p>
    <w:p w14:paraId="355B0966" w14:textId="77777777" w:rsidR="008C5E19" w:rsidRPr="00E175A6" w:rsidRDefault="00A77731" w:rsidP="00231839">
      <w:pPr>
        <w:pStyle w:val="Style19"/>
        <w:widowControl/>
        <w:numPr>
          <w:ilvl w:val="1"/>
          <w:numId w:val="38"/>
        </w:numPr>
        <w:tabs>
          <w:tab w:val="left" w:pos="638"/>
        </w:tabs>
        <w:spacing w:before="67"/>
        <w:ind w:left="851" w:hanging="567"/>
        <w:rPr>
          <w:rStyle w:val="FontStyle25"/>
          <w:rFonts w:ascii="Arial" w:eastAsiaTheme="minorEastAsia" w:hAnsi="Arial" w:cs="Arial"/>
          <w:iCs/>
          <w:sz w:val="28"/>
          <w:szCs w:val="28"/>
        </w:rPr>
      </w:pP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Wybór miejsca i przygotowanie lokalizacji do montażu jednostki centralnej.</w:t>
      </w:r>
    </w:p>
    <w:p w14:paraId="00846B0B" w14:textId="77777777" w:rsidR="00F03B44" w:rsidRPr="00231839" w:rsidRDefault="00A77731" w:rsidP="00231839">
      <w:pPr>
        <w:pStyle w:val="Style12"/>
        <w:widowControl/>
        <w:spacing w:line="240" w:lineRule="auto"/>
        <w:rPr>
          <w:rStyle w:val="FontStyle25"/>
          <w:rFonts w:ascii="Arial" w:hAnsi="Arial" w:cs="Arial"/>
          <w:sz w:val="28"/>
          <w:szCs w:val="28"/>
        </w:rPr>
      </w:pPr>
      <w:r w:rsidRPr="00231839">
        <w:rPr>
          <w:rStyle w:val="FontStyle25"/>
          <w:rFonts w:ascii="Arial" w:hAnsi="Arial" w:cs="Arial"/>
          <w:sz w:val="28"/>
          <w:szCs w:val="28"/>
        </w:rPr>
        <w:t>Jednostka Centralna mocowana jest wraz z przykręconą do niej wzdłuż tylnej ścianki lub wzdłuż podstawy stopą. Konfiguracja połączenia Jednostki Centralnej ze stopą zależy od miejsca, w którym producent pojazdu planuje jej umieszczenie.</w:t>
      </w:r>
    </w:p>
    <w:p w14:paraId="730B486E" w14:textId="77777777" w:rsidR="00F03B44" w:rsidRPr="00231839" w:rsidRDefault="00A77731" w:rsidP="00231839">
      <w:pPr>
        <w:pStyle w:val="Style12"/>
        <w:widowControl/>
        <w:spacing w:line="240" w:lineRule="auto"/>
        <w:rPr>
          <w:rStyle w:val="FontStyle25"/>
          <w:rFonts w:ascii="Arial" w:hAnsi="Arial" w:cs="Arial"/>
          <w:sz w:val="28"/>
          <w:szCs w:val="28"/>
        </w:rPr>
      </w:pPr>
      <w:r w:rsidRPr="00231839">
        <w:rPr>
          <w:rStyle w:val="FontStyle25"/>
          <w:rFonts w:ascii="Arial" w:hAnsi="Arial" w:cs="Arial"/>
          <w:sz w:val="28"/>
          <w:szCs w:val="28"/>
        </w:rPr>
        <w:t>Do producenta pojazdu należy wybór dogodnego miejsca dla jednostki centralnej. Miejsce to musi spełniać następujące wymagania:</w:t>
      </w:r>
    </w:p>
    <w:p w14:paraId="12E69016" w14:textId="77777777" w:rsidR="008C5E19" w:rsidRPr="00231839" w:rsidRDefault="00A77731" w:rsidP="00231839">
      <w:pPr>
        <w:pStyle w:val="Style19"/>
        <w:widowControl/>
        <w:numPr>
          <w:ilvl w:val="2"/>
          <w:numId w:val="38"/>
        </w:numPr>
        <w:tabs>
          <w:tab w:val="left" w:pos="638"/>
        </w:tabs>
        <w:spacing w:before="67"/>
        <w:ind w:hanging="798"/>
        <w:rPr>
          <w:rStyle w:val="FontStyle27"/>
          <w:rFonts w:ascii="Arial" w:eastAsiaTheme="minorEastAsia" w:hAnsi="Arial" w:cs="Arial"/>
          <w:i w:val="0"/>
          <w:sz w:val="28"/>
          <w:szCs w:val="28"/>
        </w:rPr>
      </w:pP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Odległość od miejsca usytuowania Anten - nie więcej niż 4,0 - 4,5m</w:t>
      </w:r>
    </w:p>
    <w:p w14:paraId="32325F34" w14:textId="77777777" w:rsidR="008C5E19" w:rsidRPr="00231839" w:rsidRDefault="00A77731" w:rsidP="00231839">
      <w:pPr>
        <w:pStyle w:val="Style19"/>
        <w:widowControl/>
        <w:numPr>
          <w:ilvl w:val="2"/>
          <w:numId w:val="38"/>
        </w:numPr>
        <w:tabs>
          <w:tab w:val="left" w:pos="638"/>
        </w:tabs>
        <w:spacing w:before="67"/>
        <w:ind w:hanging="798"/>
        <w:rPr>
          <w:rStyle w:val="FontStyle27"/>
          <w:rFonts w:ascii="Arial" w:eastAsiaTheme="minorEastAsia" w:hAnsi="Arial" w:cs="Arial"/>
          <w:i w:val="0"/>
          <w:sz w:val="28"/>
          <w:szCs w:val="28"/>
        </w:rPr>
      </w:pP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 xml:space="preserve">Dostępna przestrzeń musi zapewnić odpowiednią ilość miejsca </w:t>
      </w:r>
      <w:r w:rsidR="00890919"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br/>
      </w: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 xml:space="preserve">dla zamontowania jednostki centralnej wraz ze „stopą". Wymiary urządzenia są podane </w:t>
      </w:r>
      <w:r w:rsidR="003949D0"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 xml:space="preserve">na wizualizacji </w:t>
      </w:r>
      <w:r w:rsidR="00EA516B"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w pkt. 6.7</w:t>
      </w:r>
      <w:r w:rsidR="003949D0"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 xml:space="preserve"> </w:t>
      </w: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Dostępna przestrzeń musi zapewnić możliwość stabilnego zamocowania jednostki centralnej do konstrukcji pojazdu za pomocą „stopy" przykręcanej do urządzenia wzdłuż tylnej ścianki lub wzdłuż podstawy.</w:t>
      </w:r>
    </w:p>
    <w:p w14:paraId="517B251B" w14:textId="77777777" w:rsidR="008C5E19" w:rsidRDefault="00A77731" w:rsidP="00231839">
      <w:pPr>
        <w:pStyle w:val="Style19"/>
        <w:widowControl/>
        <w:numPr>
          <w:ilvl w:val="2"/>
          <w:numId w:val="38"/>
        </w:numPr>
        <w:tabs>
          <w:tab w:val="left" w:pos="638"/>
        </w:tabs>
        <w:spacing w:before="67"/>
        <w:ind w:hanging="798"/>
        <w:rPr>
          <w:rStyle w:val="FontStyle27"/>
          <w:rFonts w:ascii="Arial" w:eastAsiaTheme="minorEastAsia" w:hAnsi="Arial" w:cs="Arial"/>
          <w:i w:val="0"/>
          <w:sz w:val="28"/>
          <w:szCs w:val="28"/>
        </w:rPr>
      </w:pP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 xml:space="preserve">Montaż mechaniczny jednostki centralnej zakłada przytwierdzenie jej </w:t>
      </w:r>
      <w:r w:rsidR="00357689"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br/>
      </w: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 xml:space="preserve">za pomocą wkrętów samogwintujących lub śrub M4 poprzez otwory o średnicy 4,5 mm znajdujące w się w „stopie" do stabilnego elementu mechanicznego nadwozia pojazdu. Jeżeli takiego elementu nie ma, należy zamocować dodatkowy wspornik, do którego w sposób opisany powyżej zostanie przykręcona </w:t>
      </w:r>
      <w:r w:rsidR="00932C58"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J</w:t>
      </w: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 xml:space="preserve">ednostka </w:t>
      </w:r>
      <w:r w:rsidR="00932C58"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C</w:t>
      </w: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entralna.</w:t>
      </w:r>
    </w:p>
    <w:p w14:paraId="7C4B6721" w14:textId="77777777" w:rsidR="00166D36" w:rsidRDefault="00166D36" w:rsidP="00E175A6">
      <w:pPr>
        <w:pStyle w:val="Style19"/>
        <w:widowControl/>
        <w:tabs>
          <w:tab w:val="left" w:pos="638"/>
        </w:tabs>
        <w:spacing w:before="67"/>
        <w:ind w:left="1224"/>
        <w:rPr>
          <w:rStyle w:val="FontStyle27"/>
          <w:rFonts w:ascii="Arial" w:eastAsiaTheme="minorEastAsia" w:hAnsi="Arial" w:cs="Arial"/>
          <w:i w:val="0"/>
          <w:sz w:val="28"/>
          <w:szCs w:val="28"/>
        </w:rPr>
      </w:pPr>
    </w:p>
    <w:p w14:paraId="73C05386" w14:textId="77777777" w:rsidR="00166D36" w:rsidRDefault="00166D36" w:rsidP="00166D36">
      <w:pPr>
        <w:pStyle w:val="Style19"/>
        <w:widowControl/>
        <w:tabs>
          <w:tab w:val="left" w:pos="638"/>
        </w:tabs>
        <w:spacing w:before="67"/>
        <w:ind w:left="426"/>
        <w:rPr>
          <w:rStyle w:val="FontStyle27"/>
          <w:rFonts w:ascii="Arial" w:eastAsiaTheme="minorEastAsia" w:hAnsi="Arial" w:cs="Arial"/>
          <w:i w:val="0"/>
          <w:sz w:val="28"/>
          <w:szCs w:val="28"/>
        </w:rPr>
      </w:pPr>
      <w:r>
        <w:rPr>
          <w:rStyle w:val="FontStyle27"/>
          <w:rFonts w:ascii="Arial" w:eastAsiaTheme="minorEastAsia" w:hAnsi="Arial" w:cs="Arial"/>
          <w:i w:val="0"/>
          <w:sz w:val="28"/>
          <w:szCs w:val="28"/>
        </w:rPr>
        <w:lastRenderedPageBreak/>
        <w:t>Przykład jednostki centralnej:</w:t>
      </w:r>
    </w:p>
    <w:p w14:paraId="3451234E" w14:textId="77777777" w:rsidR="00E175A6" w:rsidRPr="00231839" w:rsidRDefault="00E175A6" w:rsidP="00E175A6">
      <w:pPr>
        <w:pStyle w:val="Style19"/>
        <w:widowControl/>
        <w:tabs>
          <w:tab w:val="left" w:pos="638"/>
        </w:tabs>
        <w:spacing w:before="67"/>
        <w:ind w:left="1224"/>
        <w:rPr>
          <w:rStyle w:val="FontStyle27"/>
          <w:rFonts w:ascii="Arial" w:eastAsiaTheme="minorEastAsia" w:hAnsi="Arial" w:cs="Arial"/>
          <w:i w:val="0"/>
          <w:sz w:val="28"/>
          <w:szCs w:val="28"/>
        </w:rPr>
      </w:pPr>
    </w:p>
    <w:p w14:paraId="27C44945" w14:textId="77777777" w:rsidR="008C5E19" w:rsidRPr="00231839" w:rsidRDefault="008C5E19" w:rsidP="00231839">
      <w:pPr>
        <w:ind w:left="907" w:right="2544"/>
        <w:rPr>
          <w:rFonts w:ascii="Arial" w:hAnsi="Arial" w:cs="Arial"/>
          <w:sz w:val="28"/>
          <w:szCs w:val="28"/>
        </w:rPr>
      </w:pPr>
      <w:r w:rsidRPr="00231839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1FAAF345" wp14:editId="7C435C41">
            <wp:extent cx="4067855" cy="2314575"/>
            <wp:effectExtent l="0" t="0" r="0" b="0"/>
            <wp:docPr id="8" name="Obraz 2" descr="Obraz zawierający tekst, obwód, sprzęt elektroniczny, kabel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az 2" descr="Obraz zawierający tekst, obwód, sprzęt elektroniczny, kabel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8242" cy="2320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3B9F0E" w14:textId="77777777" w:rsidR="00357689" w:rsidRPr="00231839" w:rsidRDefault="00357689" w:rsidP="00231839">
      <w:pPr>
        <w:pStyle w:val="Style12"/>
        <w:widowControl/>
        <w:spacing w:before="168"/>
        <w:rPr>
          <w:rStyle w:val="FontStyle25"/>
          <w:rFonts w:ascii="Arial" w:hAnsi="Arial" w:cs="Arial"/>
          <w:sz w:val="28"/>
          <w:szCs w:val="28"/>
        </w:rPr>
      </w:pPr>
    </w:p>
    <w:p w14:paraId="7A519E65" w14:textId="77777777" w:rsidR="008C5E19" w:rsidRPr="00231839" w:rsidRDefault="00A77731" w:rsidP="00231839">
      <w:pPr>
        <w:pStyle w:val="Style12"/>
        <w:widowControl/>
        <w:spacing w:before="168"/>
        <w:rPr>
          <w:rStyle w:val="FontStyle25"/>
          <w:rFonts w:ascii="Arial" w:hAnsi="Arial" w:cs="Arial"/>
          <w:sz w:val="28"/>
          <w:szCs w:val="28"/>
        </w:rPr>
      </w:pPr>
      <w:r w:rsidRPr="00231839">
        <w:rPr>
          <w:rStyle w:val="FontStyle25"/>
          <w:rFonts w:ascii="Arial" w:hAnsi="Arial" w:cs="Arial"/>
          <w:sz w:val="28"/>
          <w:szCs w:val="28"/>
        </w:rPr>
        <w:t xml:space="preserve">Przygotowanie instalacji pojazdu pod montaż Jednostki </w:t>
      </w:r>
      <w:r w:rsidR="00932C58" w:rsidRPr="00231839">
        <w:rPr>
          <w:rStyle w:val="FontStyle25"/>
          <w:rFonts w:ascii="Arial" w:hAnsi="Arial" w:cs="Arial"/>
          <w:sz w:val="28"/>
          <w:szCs w:val="28"/>
        </w:rPr>
        <w:t>C</w:t>
      </w:r>
      <w:r w:rsidRPr="00231839">
        <w:rPr>
          <w:rStyle w:val="FontStyle25"/>
          <w:rFonts w:ascii="Arial" w:hAnsi="Arial" w:cs="Arial"/>
          <w:sz w:val="28"/>
          <w:szCs w:val="28"/>
        </w:rPr>
        <w:t xml:space="preserve">entralnej zakłada doprowadzenie w miejsce jej lokalizacji - zgodnie opisem w </w:t>
      </w:r>
      <w:r w:rsidR="002D64CB" w:rsidRPr="00231839">
        <w:rPr>
          <w:rStyle w:val="FontStyle25"/>
          <w:rFonts w:ascii="Arial" w:hAnsi="Arial" w:cs="Arial"/>
          <w:sz w:val="28"/>
          <w:szCs w:val="28"/>
        </w:rPr>
        <w:t>pkt</w:t>
      </w:r>
      <w:r w:rsidR="003949D0" w:rsidRPr="00231839">
        <w:rPr>
          <w:rStyle w:val="FontStyle25"/>
          <w:rFonts w:ascii="Arial" w:hAnsi="Arial" w:cs="Arial"/>
          <w:sz w:val="28"/>
          <w:szCs w:val="28"/>
        </w:rPr>
        <w:t>.</w:t>
      </w:r>
      <w:r w:rsidRPr="00231839">
        <w:rPr>
          <w:rStyle w:val="FontStyle25"/>
          <w:rFonts w:ascii="Arial" w:hAnsi="Arial" w:cs="Arial"/>
          <w:sz w:val="28"/>
          <w:szCs w:val="28"/>
        </w:rPr>
        <w:t xml:space="preserve"> 6.2 oraz schematem </w:t>
      </w:r>
      <w:r w:rsidR="003949D0" w:rsidRPr="00231839">
        <w:rPr>
          <w:rStyle w:val="FontStyle25"/>
          <w:rFonts w:ascii="Arial" w:hAnsi="Arial" w:cs="Arial"/>
          <w:sz w:val="28"/>
          <w:szCs w:val="28"/>
        </w:rPr>
        <w:t>poglądowym</w:t>
      </w:r>
      <w:r w:rsidRPr="00231839">
        <w:rPr>
          <w:rStyle w:val="FontStyle25"/>
          <w:rFonts w:ascii="Arial" w:hAnsi="Arial" w:cs="Arial"/>
          <w:sz w:val="28"/>
          <w:szCs w:val="28"/>
        </w:rPr>
        <w:t xml:space="preserve"> </w:t>
      </w:r>
      <w:r w:rsidR="00E02F97" w:rsidRPr="00231839">
        <w:rPr>
          <w:rStyle w:val="FontStyle25"/>
          <w:rFonts w:ascii="Arial" w:hAnsi="Arial" w:cs="Arial"/>
          <w:sz w:val="28"/>
          <w:szCs w:val="28"/>
        </w:rPr>
        <w:t>pkt. 3</w:t>
      </w:r>
      <w:r w:rsidRPr="00231839">
        <w:rPr>
          <w:rStyle w:val="FontStyle25"/>
          <w:rFonts w:ascii="Arial" w:hAnsi="Arial" w:cs="Arial"/>
          <w:sz w:val="28"/>
          <w:szCs w:val="28"/>
        </w:rPr>
        <w:t xml:space="preserve"> wtyku M12 HIRSCHMANN z podłączonymi niezbędnymi kablami doprowadzającymi napięcia zasilające i sterujące oraz przewodów LAN zakończonych wtykami RJ45 do połączenia z płyt</w:t>
      </w:r>
      <w:r w:rsidR="0055338E" w:rsidRPr="00231839">
        <w:rPr>
          <w:rStyle w:val="FontStyle25"/>
          <w:rFonts w:ascii="Arial" w:hAnsi="Arial" w:cs="Arial"/>
          <w:sz w:val="28"/>
          <w:szCs w:val="28"/>
        </w:rPr>
        <w:t>ami elektroniki we wspornikach C</w:t>
      </w:r>
      <w:r w:rsidRPr="00231839">
        <w:rPr>
          <w:rStyle w:val="FontStyle25"/>
          <w:rFonts w:ascii="Arial" w:hAnsi="Arial" w:cs="Arial"/>
          <w:sz w:val="28"/>
          <w:szCs w:val="28"/>
        </w:rPr>
        <w:t xml:space="preserve">zytników OPS (patrz </w:t>
      </w:r>
      <w:r w:rsidR="002D64CB" w:rsidRPr="00231839">
        <w:rPr>
          <w:rStyle w:val="FontStyle25"/>
          <w:rFonts w:ascii="Arial" w:hAnsi="Arial" w:cs="Arial"/>
          <w:sz w:val="28"/>
          <w:szCs w:val="28"/>
        </w:rPr>
        <w:t>pkt</w:t>
      </w:r>
      <w:r w:rsidRPr="00231839">
        <w:rPr>
          <w:rStyle w:val="FontStyle25"/>
          <w:rFonts w:ascii="Arial" w:hAnsi="Arial" w:cs="Arial"/>
          <w:sz w:val="28"/>
          <w:szCs w:val="28"/>
        </w:rPr>
        <w:t xml:space="preserve"> 6.2 oraz wizualizacje </w:t>
      </w:r>
      <w:r w:rsidR="00E02F97" w:rsidRPr="00231839">
        <w:rPr>
          <w:rStyle w:val="FontStyle25"/>
          <w:rFonts w:ascii="Arial" w:hAnsi="Arial" w:cs="Arial"/>
          <w:sz w:val="28"/>
          <w:szCs w:val="28"/>
        </w:rPr>
        <w:t>na rysunku n</w:t>
      </w:r>
      <w:r w:rsidR="00442C04">
        <w:rPr>
          <w:rStyle w:val="FontStyle25"/>
          <w:rFonts w:ascii="Arial" w:hAnsi="Arial" w:cs="Arial"/>
          <w:sz w:val="28"/>
          <w:szCs w:val="28"/>
        </w:rPr>
        <w:t>ume</w:t>
      </w:r>
      <w:r w:rsidR="00E02F97" w:rsidRPr="00231839">
        <w:rPr>
          <w:rStyle w:val="FontStyle25"/>
          <w:rFonts w:ascii="Arial" w:hAnsi="Arial" w:cs="Arial"/>
          <w:sz w:val="28"/>
          <w:szCs w:val="28"/>
        </w:rPr>
        <w:t>r 6.4)</w:t>
      </w:r>
      <w:r w:rsidR="004740BC" w:rsidRPr="00231839">
        <w:rPr>
          <w:rStyle w:val="FontStyle25"/>
          <w:rFonts w:ascii="Arial" w:hAnsi="Arial" w:cs="Arial"/>
          <w:sz w:val="28"/>
          <w:szCs w:val="28"/>
        </w:rPr>
        <w:t>.</w:t>
      </w:r>
    </w:p>
    <w:p w14:paraId="28367F61" w14:textId="77777777" w:rsidR="00F03B44" w:rsidRPr="00231839" w:rsidRDefault="00A77731" w:rsidP="00231839">
      <w:pPr>
        <w:pStyle w:val="Style12"/>
        <w:widowControl/>
        <w:spacing w:before="120"/>
        <w:rPr>
          <w:rStyle w:val="FontStyle25"/>
          <w:rFonts w:ascii="Arial" w:hAnsi="Arial" w:cs="Arial"/>
          <w:sz w:val="28"/>
          <w:szCs w:val="28"/>
        </w:rPr>
      </w:pPr>
      <w:r w:rsidRPr="00231839">
        <w:rPr>
          <w:rStyle w:val="FontStyle25"/>
          <w:rFonts w:ascii="Arial" w:hAnsi="Arial" w:cs="Arial"/>
          <w:sz w:val="28"/>
          <w:szCs w:val="28"/>
        </w:rPr>
        <w:t xml:space="preserve">Przykład prawidłowo przygotowanego miejsca pod montaż Jednostki Centralnej </w:t>
      </w:r>
      <w:r w:rsidR="00357689" w:rsidRPr="00231839">
        <w:rPr>
          <w:rStyle w:val="FontStyle25"/>
          <w:rFonts w:ascii="Arial" w:hAnsi="Arial" w:cs="Arial"/>
          <w:sz w:val="28"/>
          <w:szCs w:val="28"/>
        </w:rPr>
        <w:br/>
      </w:r>
      <w:r w:rsidRPr="00231839">
        <w:rPr>
          <w:rStyle w:val="FontStyle25"/>
          <w:rFonts w:ascii="Arial" w:hAnsi="Arial" w:cs="Arial"/>
          <w:sz w:val="28"/>
          <w:szCs w:val="28"/>
        </w:rPr>
        <w:t>z widocznymi nagwintowanymi (M4) otworami do przytwierdzenia „stopy", wtyczką M12 HRSCHMANN i kablami antenowymi z konektorami SMA oraz przewody LAN ze złączkami RJ45:</w:t>
      </w:r>
    </w:p>
    <w:p w14:paraId="4DC17B4A" w14:textId="77777777" w:rsidR="008C5E19" w:rsidRDefault="008C5E19" w:rsidP="00231839">
      <w:pPr>
        <w:spacing w:before="206"/>
        <w:ind w:left="998" w:right="5534"/>
        <w:rPr>
          <w:rFonts w:ascii="Arial" w:hAnsi="Arial" w:cs="Arial"/>
          <w:sz w:val="28"/>
          <w:szCs w:val="28"/>
        </w:rPr>
      </w:pPr>
      <w:r w:rsidRPr="00231839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3F3720AD" wp14:editId="40ED5873">
            <wp:extent cx="4379264" cy="2429199"/>
            <wp:effectExtent l="19050" t="0" r="2236" b="0"/>
            <wp:docPr id="9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6269" cy="2433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A39190" w14:textId="77777777" w:rsidR="002521F0" w:rsidRDefault="002521F0" w:rsidP="002521F0">
      <w:pPr>
        <w:spacing w:before="206"/>
        <w:ind w:right="5534"/>
        <w:rPr>
          <w:rFonts w:ascii="Arial" w:hAnsi="Arial" w:cs="Arial"/>
          <w:sz w:val="28"/>
          <w:szCs w:val="28"/>
        </w:rPr>
      </w:pPr>
    </w:p>
    <w:p w14:paraId="28140653" w14:textId="77777777" w:rsidR="002521F0" w:rsidRDefault="002521F0" w:rsidP="002521F0">
      <w:pPr>
        <w:spacing w:before="206"/>
        <w:ind w:right="5534"/>
        <w:rPr>
          <w:rFonts w:ascii="Arial" w:hAnsi="Arial" w:cs="Arial"/>
          <w:sz w:val="28"/>
          <w:szCs w:val="28"/>
        </w:rPr>
      </w:pPr>
    </w:p>
    <w:p w14:paraId="23435CCB" w14:textId="77777777" w:rsidR="002521F0" w:rsidRDefault="002521F0" w:rsidP="002521F0">
      <w:pPr>
        <w:spacing w:before="206"/>
        <w:ind w:right="5534"/>
        <w:rPr>
          <w:rFonts w:ascii="Arial" w:hAnsi="Arial" w:cs="Arial"/>
          <w:sz w:val="28"/>
          <w:szCs w:val="28"/>
        </w:rPr>
      </w:pPr>
    </w:p>
    <w:p w14:paraId="6A4BABE3" w14:textId="77777777" w:rsidR="002521F0" w:rsidRPr="00231839" w:rsidRDefault="002521F0" w:rsidP="002521F0">
      <w:pPr>
        <w:spacing w:before="206"/>
        <w:ind w:right="5534"/>
        <w:rPr>
          <w:rFonts w:ascii="Arial" w:hAnsi="Arial" w:cs="Arial"/>
          <w:sz w:val="28"/>
          <w:szCs w:val="28"/>
        </w:rPr>
      </w:pPr>
    </w:p>
    <w:p w14:paraId="740E22FD" w14:textId="77777777" w:rsidR="008C5E19" w:rsidRPr="00231839" w:rsidRDefault="008C5E19" w:rsidP="00231839">
      <w:pPr>
        <w:pStyle w:val="Style19"/>
        <w:widowControl/>
        <w:numPr>
          <w:ilvl w:val="1"/>
          <w:numId w:val="38"/>
        </w:numPr>
        <w:tabs>
          <w:tab w:val="left" w:pos="638"/>
        </w:tabs>
        <w:spacing w:before="67"/>
        <w:ind w:hanging="1142"/>
        <w:rPr>
          <w:rStyle w:val="FontStyle27"/>
          <w:rFonts w:ascii="Arial" w:eastAsiaTheme="minorEastAsia" w:hAnsi="Arial" w:cs="Arial"/>
          <w:i w:val="0"/>
          <w:sz w:val="28"/>
          <w:szCs w:val="28"/>
        </w:rPr>
      </w:pP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lastRenderedPageBreak/>
        <w:t>Wizualizacja montażu wsporników oraz połączeń elektrycznych instalacji OPS</w:t>
      </w:r>
    </w:p>
    <w:p w14:paraId="5D6149F5" w14:textId="77777777" w:rsidR="008C5E19" w:rsidRPr="00231839" w:rsidRDefault="008C5E19" w:rsidP="00231839">
      <w:pPr>
        <w:pStyle w:val="Style19"/>
        <w:widowControl/>
        <w:tabs>
          <w:tab w:val="left" w:pos="638"/>
        </w:tabs>
        <w:spacing w:before="67"/>
        <w:ind w:left="1142"/>
        <w:rPr>
          <w:rStyle w:val="FontStyle27"/>
          <w:rFonts w:ascii="Arial" w:eastAsiaTheme="minorEastAsia" w:hAnsi="Arial" w:cs="Arial"/>
          <w:i w:val="0"/>
          <w:sz w:val="28"/>
          <w:szCs w:val="28"/>
        </w:rPr>
      </w:pPr>
    </w:p>
    <w:p w14:paraId="785F1431" w14:textId="77777777" w:rsidR="008C5E19" w:rsidRPr="00231839" w:rsidRDefault="008C5E19" w:rsidP="00231839">
      <w:pPr>
        <w:spacing w:before="470"/>
        <w:ind w:left="2803" w:right="4210"/>
        <w:rPr>
          <w:rFonts w:ascii="Arial" w:hAnsi="Arial" w:cs="Arial"/>
          <w:sz w:val="28"/>
          <w:szCs w:val="28"/>
        </w:rPr>
      </w:pPr>
      <w:r w:rsidRPr="00231839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6C67182E" wp14:editId="4A1785D6">
            <wp:extent cx="1939925" cy="1995805"/>
            <wp:effectExtent l="19050" t="0" r="3175" b="0"/>
            <wp:docPr id="10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748" cy="1995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9693FC" w14:textId="77777777" w:rsidR="008C5E19" w:rsidRPr="00231839" w:rsidRDefault="008C5E19" w:rsidP="000E7CE9">
      <w:pPr>
        <w:pStyle w:val="Style16"/>
        <w:widowControl/>
        <w:spacing w:before="77"/>
        <w:ind w:right="4085" w:firstLine="0"/>
        <w:rPr>
          <w:rStyle w:val="FontStyle24"/>
          <w:rFonts w:ascii="Arial" w:eastAsiaTheme="minorEastAsia" w:hAnsi="Arial" w:cs="Arial"/>
          <w:i w:val="0"/>
          <w:sz w:val="28"/>
          <w:szCs w:val="28"/>
        </w:rPr>
      </w:pPr>
      <w:r w:rsidRPr="00231839">
        <w:rPr>
          <w:rStyle w:val="FontStyle24"/>
          <w:rFonts w:ascii="Arial" w:eastAsiaTheme="minorEastAsia" w:hAnsi="Arial" w:cs="Arial"/>
          <w:i w:val="0"/>
          <w:sz w:val="28"/>
          <w:szCs w:val="28"/>
        </w:rPr>
        <w:t xml:space="preserve">Otwór ok. 1300 mm </w:t>
      </w:r>
      <w:r w:rsidR="003949D0" w:rsidRPr="00231839">
        <w:rPr>
          <w:rStyle w:val="FontStyle24"/>
          <w:rFonts w:ascii="Arial" w:eastAsiaTheme="minorEastAsia" w:hAnsi="Arial" w:cs="Arial"/>
          <w:i w:val="0"/>
          <w:sz w:val="28"/>
          <w:szCs w:val="28"/>
        </w:rPr>
        <w:t>n</w:t>
      </w:r>
      <w:r w:rsidRPr="00231839">
        <w:rPr>
          <w:rStyle w:val="FontStyle24"/>
          <w:rFonts w:ascii="Arial" w:eastAsiaTheme="minorEastAsia" w:hAnsi="Arial" w:cs="Arial"/>
          <w:i w:val="0"/>
          <w:sz w:val="28"/>
          <w:szCs w:val="28"/>
        </w:rPr>
        <w:t>ad podłogą</w:t>
      </w:r>
    </w:p>
    <w:p w14:paraId="15B811E0" w14:textId="77777777" w:rsidR="003949D0" w:rsidRPr="00231839" w:rsidRDefault="0055338E" w:rsidP="00231839">
      <w:pPr>
        <w:pStyle w:val="Style12"/>
        <w:widowControl/>
        <w:spacing w:before="173" w:line="269" w:lineRule="exact"/>
        <w:rPr>
          <w:rStyle w:val="FontStyle25"/>
          <w:rFonts w:ascii="Arial" w:hAnsi="Arial" w:cs="Arial"/>
          <w:sz w:val="28"/>
          <w:szCs w:val="28"/>
        </w:rPr>
      </w:pPr>
      <w:r w:rsidRPr="00231839">
        <w:rPr>
          <w:rStyle w:val="FontStyle25"/>
          <w:rFonts w:ascii="Arial" w:hAnsi="Arial" w:cs="Arial"/>
          <w:sz w:val="28"/>
          <w:szCs w:val="28"/>
        </w:rPr>
        <w:t>Wsporniki C</w:t>
      </w:r>
      <w:r w:rsidR="003949D0" w:rsidRPr="00231839">
        <w:rPr>
          <w:rStyle w:val="FontStyle25"/>
          <w:rFonts w:ascii="Arial" w:hAnsi="Arial" w:cs="Arial"/>
          <w:sz w:val="28"/>
          <w:szCs w:val="28"/>
        </w:rPr>
        <w:t>zytników OPS montowane na etapie produkcji pojazdów przez producenta pojazdów na poręczach pionowych prostych wymagają wykonania otworów przepustowych dla okablowania. Przez otwór do wspornika czytnika kart zostaje doprowadzone zgodnie z opisem w pkt 6.2 oraz schematem</w:t>
      </w:r>
      <w:r w:rsidR="004740BC" w:rsidRPr="00231839">
        <w:rPr>
          <w:rStyle w:val="FontStyle25"/>
          <w:rFonts w:ascii="Arial" w:hAnsi="Arial" w:cs="Arial"/>
          <w:sz w:val="28"/>
          <w:szCs w:val="28"/>
        </w:rPr>
        <w:t xml:space="preserve"> </w:t>
      </w:r>
      <w:r w:rsidR="003949D0" w:rsidRPr="00231839">
        <w:rPr>
          <w:rStyle w:val="FontStyle25"/>
          <w:rFonts w:ascii="Arial" w:hAnsi="Arial" w:cs="Arial"/>
          <w:sz w:val="28"/>
          <w:szCs w:val="28"/>
        </w:rPr>
        <w:t>w pkt</w:t>
      </w:r>
      <w:r w:rsidR="00184411" w:rsidRPr="00231839">
        <w:rPr>
          <w:rStyle w:val="FontStyle25"/>
          <w:rFonts w:ascii="Arial" w:hAnsi="Arial" w:cs="Arial"/>
          <w:sz w:val="28"/>
          <w:szCs w:val="28"/>
        </w:rPr>
        <w:t>.</w:t>
      </w:r>
      <w:r w:rsidR="003949D0" w:rsidRPr="00231839">
        <w:rPr>
          <w:rStyle w:val="FontStyle25"/>
          <w:rFonts w:ascii="Arial" w:hAnsi="Arial" w:cs="Arial"/>
          <w:sz w:val="28"/>
          <w:szCs w:val="28"/>
        </w:rPr>
        <w:t xml:space="preserve"> 3 okablowanie zasilające, tj. dwie żyły o przekroju 1.5 mm</w:t>
      </w:r>
      <w:r w:rsidR="003949D0" w:rsidRPr="00231839">
        <w:rPr>
          <w:rStyle w:val="FontStyle25"/>
          <w:rFonts w:ascii="Arial" w:hAnsi="Arial" w:cs="Arial"/>
          <w:sz w:val="28"/>
          <w:szCs w:val="28"/>
          <w:vertAlign w:val="superscript"/>
        </w:rPr>
        <w:t>2</w:t>
      </w:r>
      <w:r w:rsidR="003949D0" w:rsidRPr="00231839">
        <w:rPr>
          <w:rStyle w:val="FontStyle25"/>
          <w:rFonts w:ascii="Arial" w:hAnsi="Arial" w:cs="Arial"/>
          <w:sz w:val="28"/>
          <w:szCs w:val="28"/>
        </w:rPr>
        <w:t xml:space="preserve"> i sygnałowe z jednostki centralnej (pojedyncza żyła o przekroju ok. 0.75 - 1 mm</w:t>
      </w:r>
      <w:r w:rsidR="003949D0" w:rsidRPr="00231839">
        <w:rPr>
          <w:rStyle w:val="FontStyle25"/>
          <w:rFonts w:ascii="Arial" w:hAnsi="Arial" w:cs="Arial"/>
          <w:sz w:val="28"/>
          <w:szCs w:val="28"/>
          <w:vertAlign w:val="superscript"/>
        </w:rPr>
        <w:t>2</w:t>
      </w:r>
      <w:r w:rsidR="003949D0" w:rsidRPr="00231839">
        <w:rPr>
          <w:rStyle w:val="FontStyle25"/>
          <w:rFonts w:ascii="Arial" w:hAnsi="Arial" w:cs="Arial"/>
          <w:sz w:val="28"/>
          <w:szCs w:val="28"/>
        </w:rPr>
        <w:t>) a także przewód LAN UTP.</w:t>
      </w:r>
    </w:p>
    <w:p w14:paraId="5192846F" w14:textId="77777777" w:rsidR="00F03B44" w:rsidRPr="00231839" w:rsidRDefault="00A77731" w:rsidP="00231839">
      <w:pPr>
        <w:pStyle w:val="Style12"/>
        <w:widowControl/>
        <w:spacing w:before="158" w:line="269" w:lineRule="exact"/>
        <w:rPr>
          <w:rStyle w:val="FontStyle25"/>
          <w:rFonts w:ascii="Arial" w:hAnsi="Arial" w:cs="Arial"/>
          <w:sz w:val="28"/>
          <w:szCs w:val="28"/>
        </w:rPr>
      </w:pPr>
      <w:r w:rsidRPr="00231839">
        <w:rPr>
          <w:rStyle w:val="FontStyle25"/>
          <w:rFonts w:ascii="Arial" w:hAnsi="Arial" w:cs="Arial"/>
          <w:sz w:val="28"/>
          <w:szCs w:val="28"/>
        </w:rPr>
        <w:t xml:space="preserve">Pomiędzy wspornikiem a poręczą pionową zakładane są redukcje gumowe dostarczane przez </w:t>
      </w:r>
      <w:r w:rsidR="002D64CB" w:rsidRPr="00231839">
        <w:rPr>
          <w:rStyle w:val="FontStyle25"/>
          <w:rFonts w:ascii="Arial" w:hAnsi="Arial" w:cs="Arial"/>
          <w:sz w:val="28"/>
          <w:szCs w:val="28"/>
        </w:rPr>
        <w:t xml:space="preserve">operatora systemu URBANCARD </w:t>
      </w:r>
      <w:r w:rsidRPr="00231839">
        <w:rPr>
          <w:rStyle w:val="FontStyle25"/>
          <w:rFonts w:ascii="Arial" w:hAnsi="Arial" w:cs="Arial"/>
          <w:sz w:val="28"/>
          <w:szCs w:val="28"/>
        </w:rPr>
        <w:t>w rozmiarze zależnym od średnicy zewnętrznej (32-37 mm) poręczy pionowej</w:t>
      </w:r>
      <w:r w:rsidR="00357689" w:rsidRPr="00231839">
        <w:rPr>
          <w:rStyle w:val="FontStyle25"/>
          <w:rFonts w:ascii="Arial" w:hAnsi="Arial" w:cs="Arial"/>
          <w:sz w:val="28"/>
          <w:szCs w:val="28"/>
        </w:rPr>
        <w:t>.</w:t>
      </w:r>
      <w:r w:rsidRPr="00231839">
        <w:rPr>
          <w:rStyle w:val="FontStyle25"/>
          <w:rFonts w:ascii="Arial" w:hAnsi="Arial" w:cs="Arial"/>
          <w:sz w:val="28"/>
          <w:szCs w:val="28"/>
        </w:rPr>
        <w:t xml:space="preserve"> </w:t>
      </w:r>
    </w:p>
    <w:p w14:paraId="7CEF69CA" w14:textId="77777777" w:rsidR="008C5E19" w:rsidRPr="00231839" w:rsidRDefault="008C5E19" w:rsidP="00231839">
      <w:pPr>
        <w:spacing w:before="216"/>
        <w:ind w:left="715" w:right="4915"/>
        <w:rPr>
          <w:rFonts w:ascii="Arial" w:hAnsi="Arial" w:cs="Arial"/>
          <w:sz w:val="28"/>
          <w:szCs w:val="28"/>
        </w:rPr>
      </w:pPr>
      <w:r w:rsidRPr="00231839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03763697" wp14:editId="6918FC25">
            <wp:extent cx="2276475" cy="3033422"/>
            <wp:effectExtent l="0" t="0" r="0" b="0"/>
            <wp:docPr id="1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307" cy="3039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BA77ED" w14:textId="77777777" w:rsidR="008C5E19" w:rsidRPr="00231839" w:rsidRDefault="008C5E19" w:rsidP="00231839">
      <w:pPr>
        <w:pStyle w:val="Style12"/>
        <w:widowControl/>
        <w:spacing w:before="48" w:line="269" w:lineRule="exact"/>
        <w:rPr>
          <w:rStyle w:val="FontStyle25"/>
          <w:rFonts w:ascii="Arial" w:hAnsi="Arial" w:cs="Arial"/>
          <w:sz w:val="28"/>
          <w:szCs w:val="28"/>
        </w:rPr>
      </w:pPr>
    </w:p>
    <w:p w14:paraId="17977739" w14:textId="77777777" w:rsidR="00F03B44" w:rsidRPr="00231839" w:rsidRDefault="00A77731" w:rsidP="00231839">
      <w:pPr>
        <w:pStyle w:val="Style12"/>
        <w:widowControl/>
        <w:spacing w:before="48" w:line="269" w:lineRule="exact"/>
        <w:rPr>
          <w:rStyle w:val="FontStyle25"/>
          <w:rFonts w:ascii="Arial" w:hAnsi="Arial" w:cs="Arial"/>
          <w:sz w:val="28"/>
          <w:szCs w:val="28"/>
        </w:rPr>
      </w:pPr>
      <w:r w:rsidRPr="00231839">
        <w:rPr>
          <w:rStyle w:val="FontStyle25"/>
          <w:rFonts w:ascii="Arial" w:hAnsi="Arial" w:cs="Arial"/>
          <w:sz w:val="28"/>
          <w:szCs w:val="28"/>
        </w:rPr>
        <w:t>Dla Wariantu ze zintegrowanym modułem kasownika biletu papierowego kolejny otwór umożliwiający wprowadzenie właściwego okablowania do wspornika modułu kasownika biletu papierowego wykonać należy 202,5 m</w:t>
      </w:r>
      <w:r w:rsidR="0055338E" w:rsidRPr="00231839">
        <w:rPr>
          <w:rStyle w:val="FontStyle25"/>
          <w:rFonts w:ascii="Arial" w:hAnsi="Arial" w:cs="Arial"/>
          <w:sz w:val="28"/>
          <w:szCs w:val="28"/>
        </w:rPr>
        <w:t>m poniżej otworu dla wspornika C</w:t>
      </w:r>
      <w:r w:rsidRPr="00231839">
        <w:rPr>
          <w:rStyle w:val="FontStyle25"/>
          <w:rFonts w:ascii="Arial" w:hAnsi="Arial" w:cs="Arial"/>
          <w:sz w:val="28"/>
          <w:szCs w:val="28"/>
        </w:rPr>
        <w:t>zytnika</w:t>
      </w:r>
      <w:r w:rsidR="00357689" w:rsidRPr="00231839">
        <w:rPr>
          <w:rStyle w:val="FontStyle25"/>
          <w:rFonts w:ascii="Arial" w:hAnsi="Arial" w:cs="Arial"/>
          <w:sz w:val="28"/>
          <w:szCs w:val="28"/>
        </w:rPr>
        <w:t>.</w:t>
      </w:r>
    </w:p>
    <w:p w14:paraId="28C57B0F" w14:textId="77777777" w:rsidR="00F03B44" w:rsidRPr="00231839" w:rsidRDefault="00F03B44" w:rsidP="00231839">
      <w:pPr>
        <w:pStyle w:val="Style12"/>
        <w:widowControl/>
        <w:spacing w:line="240" w:lineRule="exact"/>
        <w:rPr>
          <w:rFonts w:ascii="Arial" w:hAnsi="Arial" w:cs="Arial"/>
          <w:sz w:val="28"/>
          <w:szCs w:val="28"/>
        </w:rPr>
      </w:pPr>
    </w:p>
    <w:p w14:paraId="3B0EAE83" w14:textId="77777777" w:rsidR="00F03B44" w:rsidRPr="00231839" w:rsidRDefault="00A77731" w:rsidP="00231839">
      <w:pPr>
        <w:pStyle w:val="Style12"/>
        <w:widowControl/>
        <w:spacing w:before="24" w:line="269" w:lineRule="exact"/>
        <w:rPr>
          <w:rStyle w:val="FontStyle25"/>
          <w:rFonts w:ascii="Arial" w:hAnsi="Arial" w:cs="Arial"/>
          <w:sz w:val="28"/>
          <w:szCs w:val="28"/>
        </w:rPr>
      </w:pPr>
      <w:r w:rsidRPr="00231839">
        <w:rPr>
          <w:rStyle w:val="FontStyle25"/>
          <w:rFonts w:ascii="Arial" w:hAnsi="Arial" w:cs="Arial"/>
          <w:sz w:val="28"/>
          <w:szCs w:val="28"/>
        </w:rPr>
        <w:lastRenderedPageBreak/>
        <w:t>Przez obydwa otwory przeprowadzić należy odcinki ok. 50 cm przewodów LAN zakończonych wtyczkami RJ45 oraz 3 żyły o przekroju 1 - 1,5 mm</w:t>
      </w:r>
      <w:r w:rsidRPr="00231839">
        <w:rPr>
          <w:rStyle w:val="FontStyle25"/>
          <w:rFonts w:ascii="Arial" w:hAnsi="Arial" w:cs="Arial"/>
          <w:sz w:val="28"/>
          <w:szCs w:val="28"/>
          <w:vertAlign w:val="superscript"/>
        </w:rPr>
        <w:t>2</w:t>
      </w:r>
      <w:r w:rsidRPr="00231839">
        <w:rPr>
          <w:rStyle w:val="FontStyle25"/>
          <w:rFonts w:ascii="Arial" w:hAnsi="Arial" w:cs="Arial"/>
          <w:sz w:val="28"/>
          <w:szCs w:val="28"/>
        </w:rPr>
        <w:t xml:space="preserve"> dla połączenia zgodnie ze schematem stosownych złącz</w:t>
      </w:r>
      <w:r w:rsidR="0055338E" w:rsidRPr="00231839">
        <w:rPr>
          <w:rStyle w:val="FontStyle25"/>
          <w:rFonts w:ascii="Arial" w:hAnsi="Arial" w:cs="Arial"/>
          <w:sz w:val="28"/>
          <w:szCs w:val="28"/>
        </w:rPr>
        <w:t>ek WAGO na płytach elektroniki wsporników C</w:t>
      </w:r>
      <w:r w:rsidRPr="00231839">
        <w:rPr>
          <w:rStyle w:val="FontStyle25"/>
          <w:rFonts w:ascii="Arial" w:hAnsi="Arial" w:cs="Arial"/>
          <w:sz w:val="28"/>
          <w:szCs w:val="28"/>
        </w:rPr>
        <w:t>zytników OPS i modułu kasownika.</w:t>
      </w:r>
    </w:p>
    <w:p w14:paraId="3D49BD0B" w14:textId="77777777" w:rsidR="008C5E19" w:rsidRPr="00231839" w:rsidRDefault="008C5E19" w:rsidP="00231839">
      <w:pPr>
        <w:spacing w:before="288"/>
        <w:ind w:left="2741" w:right="2030"/>
        <w:rPr>
          <w:rFonts w:ascii="Arial" w:hAnsi="Arial" w:cs="Arial"/>
          <w:sz w:val="28"/>
          <w:szCs w:val="28"/>
        </w:rPr>
      </w:pPr>
      <w:r w:rsidRPr="00231839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7E8E079B" wp14:editId="29C6C24A">
            <wp:extent cx="2543175" cy="3985925"/>
            <wp:effectExtent l="0" t="0" r="0" b="0"/>
            <wp:docPr id="4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651" cy="4025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E62696" w14:textId="77777777" w:rsidR="008C5E19" w:rsidRPr="00231839" w:rsidRDefault="00A77731" w:rsidP="00231839">
      <w:pPr>
        <w:pStyle w:val="Style19"/>
        <w:widowControl/>
        <w:numPr>
          <w:ilvl w:val="1"/>
          <w:numId w:val="38"/>
        </w:numPr>
        <w:tabs>
          <w:tab w:val="left" w:pos="638"/>
        </w:tabs>
        <w:spacing w:before="67"/>
        <w:ind w:left="851" w:hanging="567"/>
        <w:rPr>
          <w:rStyle w:val="FontStyle27"/>
          <w:rFonts w:ascii="Arial" w:eastAsiaTheme="minorEastAsia" w:hAnsi="Arial" w:cs="Arial"/>
          <w:i w:val="0"/>
          <w:sz w:val="28"/>
          <w:szCs w:val="28"/>
        </w:rPr>
      </w:pP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Zabezpieczenie wsporników</w:t>
      </w:r>
    </w:p>
    <w:p w14:paraId="28632F4C" w14:textId="77777777" w:rsidR="00F03B44" w:rsidRPr="00231839" w:rsidRDefault="00A77731" w:rsidP="00231839">
      <w:pPr>
        <w:pStyle w:val="Style12"/>
        <w:widowControl/>
        <w:spacing w:before="139"/>
        <w:rPr>
          <w:rStyle w:val="FontStyle25"/>
          <w:rFonts w:ascii="Arial" w:hAnsi="Arial" w:cs="Arial"/>
          <w:sz w:val="28"/>
          <w:szCs w:val="28"/>
        </w:rPr>
      </w:pPr>
      <w:r w:rsidRPr="00231839">
        <w:rPr>
          <w:rStyle w:val="FontStyle25"/>
          <w:rFonts w:ascii="Arial" w:hAnsi="Arial" w:cs="Arial"/>
          <w:sz w:val="28"/>
          <w:szCs w:val="28"/>
        </w:rPr>
        <w:t>Dla bezpieczeńs</w:t>
      </w:r>
      <w:r w:rsidR="0055338E" w:rsidRPr="00231839">
        <w:rPr>
          <w:rStyle w:val="FontStyle25"/>
          <w:rFonts w:ascii="Arial" w:hAnsi="Arial" w:cs="Arial"/>
          <w:sz w:val="28"/>
          <w:szCs w:val="28"/>
        </w:rPr>
        <w:t>twa, ostre krawędzie elementów wsporników C</w:t>
      </w:r>
      <w:r w:rsidRPr="00231839">
        <w:rPr>
          <w:rStyle w:val="FontStyle25"/>
          <w:rFonts w:ascii="Arial" w:hAnsi="Arial" w:cs="Arial"/>
          <w:sz w:val="28"/>
          <w:szCs w:val="28"/>
        </w:rPr>
        <w:t xml:space="preserve">zytników OPS, do czasu montażu Czytnika i modułu biletu papierowego, zabezpieczane są dostarczonymi przez </w:t>
      </w:r>
      <w:r w:rsidR="002D64CB" w:rsidRPr="00231839">
        <w:rPr>
          <w:rStyle w:val="FontStyle25"/>
          <w:rFonts w:ascii="Arial" w:hAnsi="Arial" w:cs="Arial"/>
          <w:sz w:val="28"/>
          <w:szCs w:val="28"/>
        </w:rPr>
        <w:t xml:space="preserve">operatora systemu URBANCARD </w:t>
      </w:r>
      <w:r w:rsidRPr="00231839">
        <w:rPr>
          <w:rStyle w:val="FontStyle25"/>
          <w:rFonts w:ascii="Arial" w:hAnsi="Arial" w:cs="Arial"/>
          <w:sz w:val="28"/>
          <w:szCs w:val="28"/>
        </w:rPr>
        <w:t>maskownicami z tworzywa, przykręcanymi za pomocą dwóch dolnych wkrętów mocowania płyty wspornika.</w:t>
      </w:r>
    </w:p>
    <w:p w14:paraId="001A322E" w14:textId="77777777" w:rsidR="008C5E19" w:rsidRPr="00231839" w:rsidRDefault="008C5E19" w:rsidP="00231839">
      <w:pPr>
        <w:pStyle w:val="Style12"/>
        <w:widowControl/>
        <w:spacing w:before="139"/>
        <w:rPr>
          <w:rStyle w:val="FontStyle25"/>
          <w:rFonts w:ascii="Arial" w:hAnsi="Arial" w:cs="Arial"/>
          <w:sz w:val="28"/>
          <w:szCs w:val="28"/>
        </w:rPr>
      </w:pPr>
    </w:p>
    <w:p w14:paraId="0803D1B3" w14:textId="77777777" w:rsidR="008C5E19" w:rsidRPr="00231839" w:rsidRDefault="008C5E19" w:rsidP="00231839">
      <w:pPr>
        <w:pStyle w:val="Style19"/>
        <w:widowControl/>
        <w:tabs>
          <w:tab w:val="left" w:pos="638"/>
        </w:tabs>
        <w:spacing w:before="67"/>
        <w:ind w:left="1142"/>
        <w:rPr>
          <w:rStyle w:val="FontStyle27"/>
          <w:rFonts w:ascii="Arial" w:eastAsiaTheme="minorEastAsia" w:hAnsi="Arial" w:cs="Arial"/>
          <w:i w:val="0"/>
          <w:sz w:val="28"/>
          <w:szCs w:val="28"/>
        </w:rPr>
      </w:pPr>
      <w:r w:rsidRPr="00231839">
        <w:rPr>
          <w:rStyle w:val="FontStyle27"/>
          <w:rFonts w:ascii="Arial" w:eastAsiaTheme="minorEastAsia" w:hAnsi="Arial" w:cs="Arial"/>
          <w:i w:val="0"/>
          <w:noProof/>
          <w:sz w:val="28"/>
          <w:szCs w:val="28"/>
        </w:rPr>
        <w:lastRenderedPageBreak/>
        <w:drawing>
          <wp:inline distT="0" distB="0" distL="0" distR="0" wp14:anchorId="491869D3" wp14:editId="48A08E6E">
            <wp:extent cx="2638425" cy="7386821"/>
            <wp:effectExtent l="0" t="0" r="0" b="5080"/>
            <wp:docPr id="5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589" cy="7390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908258" w14:textId="77777777" w:rsidR="008C5E19" w:rsidRPr="00231839" w:rsidRDefault="008C5E19" w:rsidP="00231839">
      <w:pPr>
        <w:pStyle w:val="Style15"/>
        <w:widowControl/>
        <w:spacing w:before="53"/>
        <w:ind w:left="851" w:hanging="425"/>
        <w:rPr>
          <w:rStyle w:val="FontStyle27"/>
          <w:rFonts w:ascii="Arial" w:eastAsiaTheme="minorEastAsia" w:hAnsi="Arial" w:cs="Arial"/>
          <w:i w:val="0"/>
          <w:sz w:val="28"/>
          <w:szCs w:val="28"/>
        </w:rPr>
      </w:pPr>
    </w:p>
    <w:p w14:paraId="63E5224E" w14:textId="77777777" w:rsidR="008C5E19" w:rsidRPr="00231839" w:rsidRDefault="00A77731" w:rsidP="00231839">
      <w:pPr>
        <w:pStyle w:val="Style19"/>
        <w:widowControl/>
        <w:numPr>
          <w:ilvl w:val="1"/>
          <w:numId w:val="38"/>
        </w:numPr>
        <w:tabs>
          <w:tab w:val="left" w:pos="638"/>
        </w:tabs>
        <w:spacing w:before="67"/>
        <w:ind w:hanging="1142"/>
        <w:rPr>
          <w:rStyle w:val="FontStyle27"/>
          <w:rFonts w:ascii="Arial" w:eastAsiaTheme="minorEastAsia" w:hAnsi="Arial" w:cs="Arial"/>
          <w:i w:val="0"/>
          <w:sz w:val="28"/>
          <w:szCs w:val="28"/>
        </w:rPr>
      </w:pPr>
      <w:r w:rsidRPr="00231839">
        <w:rPr>
          <w:rStyle w:val="FontStyle27"/>
          <w:rFonts w:ascii="Arial" w:eastAsiaTheme="minorEastAsia" w:hAnsi="Arial" w:cs="Arial"/>
          <w:i w:val="0"/>
          <w:sz w:val="28"/>
          <w:szCs w:val="28"/>
        </w:rPr>
        <w:t>Instalacja anten wewnętrznych</w:t>
      </w:r>
    </w:p>
    <w:p w14:paraId="6861EBB4" w14:textId="22B0F198" w:rsidR="008C5E19" w:rsidRPr="00231839" w:rsidRDefault="00A77731" w:rsidP="00231839">
      <w:pPr>
        <w:pStyle w:val="Style12"/>
        <w:widowControl/>
        <w:spacing w:before="139" w:line="312" w:lineRule="exact"/>
        <w:ind w:left="365"/>
        <w:rPr>
          <w:rStyle w:val="FontStyle25"/>
          <w:rFonts w:ascii="Arial" w:hAnsi="Arial" w:cs="Arial"/>
          <w:sz w:val="28"/>
          <w:szCs w:val="28"/>
        </w:rPr>
      </w:pPr>
      <w:r w:rsidRPr="00231839">
        <w:rPr>
          <w:rStyle w:val="FontStyle25"/>
          <w:rFonts w:ascii="Arial" w:hAnsi="Arial" w:cs="Arial"/>
          <w:sz w:val="28"/>
          <w:szCs w:val="28"/>
        </w:rPr>
        <w:t xml:space="preserve">Anteny w zależności od wykonania pojazdu mogą zostać zamontowane przez </w:t>
      </w:r>
      <w:r w:rsidR="00BB7E55">
        <w:rPr>
          <w:rStyle w:val="FontStyle25"/>
          <w:rFonts w:ascii="Arial" w:hAnsi="Arial" w:cs="Arial"/>
          <w:sz w:val="28"/>
          <w:szCs w:val="28"/>
        </w:rPr>
        <w:t>Operatora</w:t>
      </w:r>
      <w:bookmarkStart w:id="1" w:name="_GoBack"/>
      <w:bookmarkEnd w:id="1"/>
      <w:r w:rsidRPr="00231839">
        <w:rPr>
          <w:rStyle w:val="FontStyle25"/>
          <w:rFonts w:ascii="Arial" w:hAnsi="Arial" w:cs="Arial"/>
          <w:sz w:val="28"/>
          <w:szCs w:val="28"/>
        </w:rPr>
        <w:t xml:space="preserve"> n</w:t>
      </w:r>
      <w:r w:rsidR="00442C04">
        <w:rPr>
          <w:rStyle w:val="FontStyle25"/>
          <w:rFonts w:ascii="Arial" w:hAnsi="Arial" w:cs="Arial"/>
          <w:sz w:val="28"/>
          <w:szCs w:val="28"/>
        </w:rPr>
        <w:t>a przykład</w:t>
      </w:r>
      <w:r w:rsidRPr="00231839">
        <w:rPr>
          <w:rStyle w:val="FontStyle25"/>
          <w:rFonts w:ascii="Arial" w:hAnsi="Arial" w:cs="Arial"/>
          <w:sz w:val="28"/>
          <w:szCs w:val="28"/>
        </w:rPr>
        <w:t xml:space="preserve"> na bocznej szybie koło stanowiska kierowcy:</w:t>
      </w:r>
    </w:p>
    <w:p w14:paraId="0F9C46FD" w14:textId="77777777" w:rsidR="008C5E19" w:rsidRPr="00231839" w:rsidRDefault="008C5E19" w:rsidP="00231839">
      <w:pPr>
        <w:spacing w:before="446"/>
        <w:ind w:left="350" w:right="2842"/>
        <w:rPr>
          <w:rFonts w:ascii="Arial" w:hAnsi="Arial" w:cs="Arial"/>
          <w:sz w:val="28"/>
          <w:szCs w:val="28"/>
        </w:rPr>
      </w:pPr>
      <w:r w:rsidRPr="00231839">
        <w:rPr>
          <w:rFonts w:ascii="Arial" w:hAnsi="Arial" w:cs="Arial"/>
          <w:noProof/>
          <w:sz w:val="28"/>
          <w:szCs w:val="28"/>
        </w:rPr>
        <w:lastRenderedPageBreak/>
        <w:drawing>
          <wp:inline distT="0" distB="0" distL="0" distR="0" wp14:anchorId="5284F670" wp14:editId="51EF16C8">
            <wp:extent cx="4357370" cy="3300095"/>
            <wp:effectExtent l="19050" t="0" r="5080" b="0"/>
            <wp:docPr id="6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7370" cy="330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5C0F47" w14:textId="77777777" w:rsidR="008C5E19" w:rsidRPr="00231839" w:rsidRDefault="008C5E19" w:rsidP="00231839">
      <w:pPr>
        <w:pStyle w:val="Style12"/>
        <w:widowControl/>
        <w:spacing w:line="240" w:lineRule="exact"/>
        <w:ind w:left="370"/>
        <w:rPr>
          <w:rFonts w:ascii="Arial" w:hAnsi="Arial" w:cs="Arial"/>
          <w:sz w:val="28"/>
          <w:szCs w:val="28"/>
        </w:rPr>
      </w:pPr>
    </w:p>
    <w:p w14:paraId="5BC31FE9" w14:textId="77777777" w:rsidR="008C5E19" w:rsidRPr="00231839" w:rsidRDefault="00A77731" w:rsidP="00231839">
      <w:pPr>
        <w:pStyle w:val="Style12"/>
        <w:widowControl/>
        <w:spacing w:before="77" w:line="240" w:lineRule="auto"/>
        <w:ind w:left="370"/>
        <w:rPr>
          <w:rStyle w:val="FontStyle25"/>
          <w:rFonts w:ascii="Arial" w:hAnsi="Arial" w:cs="Arial"/>
          <w:sz w:val="28"/>
          <w:szCs w:val="28"/>
        </w:rPr>
      </w:pPr>
      <w:r w:rsidRPr="00231839">
        <w:rPr>
          <w:rStyle w:val="FontStyle25"/>
          <w:rFonts w:ascii="Arial" w:hAnsi="Arial" w:cs="Arial"/>
          <w:sz w:val="28"/>
          <w:szCs w:val="28"/>
        </w:rPr>
        <w:t>Możliwy jest także montaż pod pianką wygłuszającą, jeżeli ścianka pojazdu nie jest wykonana z metalu:</w:t>
      </w:r>
    </w:p>
    <w:p w14:paraId="67AC1711" w14:textId="77777777" w:rsidR="008C5E19" w:rsidRPr="00231839" w:rsidRDefault="008C5E19" w:rsidP="00231839">
      <w:pPr>
        <w:spacing w:before="533"/>
        <w:ind w:left="394" w:right="2794"/>
        <w:rPr>
          <w:rFonts w:ascii="Arial" w:hAnsi="Arial" w:cs="Arial"/>
          <w:sz w:val="28"/>
          <w:szCs w:val="28"/>
        </w:rPr>
      </w:pPr>
      <w:r w:rsidRPr="00231839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5C49C64E" wp14:editId="15497B66">
            <wp:extent cx="4357370" cy="3402965"/>
            <wp:effectExtent l="19050" t="0" r="5080" b="0"/>
            <wp:docPr id="7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7370" cy="340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FDD6D1" w14:textId="77777777" w:rsidR="002521F0" w:rsidRDefault="002521F0" w:rsidP="002521F0">
      <w:pPr>
        <w:pStyle w:val="Style12"/>
        <w:widowControl/>
        <w:spacing w:before="48" w:line="269" w:lineRule="exact"/>
        <w:ind w:left="360"/>
        <w:rPr>
          <w:rStyle w:val="FontStyle25"/>
          <w:rFonts w:ascii="Arial" w:hAnsi="Arial" w:cs="Arial"/>
          <w:sz w:val="28"/>
          <w:szCs w:val="28"/>
        </w:rPr>
      </w:pPr>
    </w:p>
    <w:p w14:paraId="5827027D" w14:textId="77777777" w:rsidR="002521F0" w:rsidRDefault="00A77731" w:rsidP="002521F0">
      <w:pPr>
        <w:pStyle w:val="Style12"/>
        <w:widowControl/>
        <w:spacing w:before="48" w:line="269" w:lineRule="exact"/>
        <w:ind w:left="360"/>
        <w:rPr>
          <w:rStyle w:val="FontStyle25"/>
          <w:rFonts w:ascii="Arial" w:hAnsi="Arial" w:cs="Arial"/>
          <w:sz w:val="28"/>
          <w:szCs w:val="28"/>
        </w:rPr>
      </w:pPr>
      <w:r w:rsidRPr="00231839">
        <w:rPr>
          <w:rStyle w:val="FontStyle25"/>
          <w:rFonts w:ascii="Arial" w:hAnsi="Arial" w:cs="Arial"/>
          <w:sz w:val="28"/>
          <w:szCs w:val="28"/>
        </w:rPr>
        <w:t>Przewody antenowe muszą być poprowadzone w sposób, który nie będzie stanowił przeszkody dla przykręcenia kończących je konektorów SMA ze stosownymi gniazdami Jednostki Centralnej oznaczonymi GPS1, GSM1, GPS2, GSM2.</w:t>
      </w:r>
    </w:p>
    <w:p w14:paraId="6B976B32" w14:textId="77777777" w:rsidR="002521F0" w:rsidRDefault="002521F0" w:rsidP="002521F0">
      <w:pPr>
        <w:pStyle w:val="Style12"/>
        <w:widowControl/>
        <w:spacing w:before="48" w:line="269" w:lineRule="exact"/>
        <w:ind w:left="360"/>
        <w:rPr>
          <w:rStyle w:val="FontStyle27"/>
          <w:rFonts w:ascii="Arial" w:hAnsi="Arial" w:cs="Arial"/>
          <w:i w:val="0"/>
          <w:iCs w:val="0"/>
          <w:sz w:val="28"/>
          <w:szCs w:val="28"/>
        </w:rPr>
      </w:pPr>
    </w:p>
    <w:p w14:paraId="2AF84BAF" w14:textId="77777777" w:rsidR="002521F0" w:rsidRDefault="002521F0" w:rsidP="002521F0">
      <w:pPr>
        <w:pStyle w:val="Style12"/>
        <w:widowControl/>
        <w:spacing w:before="48" w:line="269" w:lineRule="exact"/>
        <w:ind w:left="360"/>
        <w:rPr>
          <w:rStyle w:val="FontStyle27"/>
          <w:rFonts w:ascii="Arial" w:hAnsi="Arial" w:cs="Arial"/>
          <w:i w:val="0"/>
          <w:iCs w:val="0"/>
          <w:sz w:val="28"/>
          <w:szCs w:val="28"/>
        </w:rPr>
      </w:pPr>
    </w:p>
    <w:p w14:paraId="127C4F6B" w14:textId="77777777" w:rsidR="002521F0" w:rsidRPr="000E7CE9" w:rsidRDefault="002521F0" w:rsidP="002521F0">
      <w:pPr>
        <w:pStyle w:val="Style12"/>
        <w:widowControl/>
        <w:spacing w:before="48" w:line="269" w:lineRule="exact"/>
        <w:ind w:left="360"/>
        <w:rPr>
          <w:rStyle w:val="FontStyle27"/>
          <w:rFonts w:ascii="Arial" w:hAnsi="Arial" w:cs="Arial"/>
          <w:i w:val="0"/>
          <w:iCs w:val="0"/>
          <w:sz w:val="28"/>
          <w:szCs w:val="28"/>
        </w:rPr>
      </w:pPr>
    </w:p>
    <w:p w14:paraId="45FF835A" w14:textId="77777777" w:rsidR="008C30DB" w:rsidRPr="00231839" w:rsidRDefault="008C30DB" w:rsidP="00231839">
      <w:pPr>
        <w:pStyle w:val="Style15"/>
        <w:widowControl/>
        <w:spacing w:before="53"/>
        <w:ind w:firstLine="0"/>
        <w:rPr>
          <w:rStyle w:val="FontStyle27"/>
          <w:rFonts w:ascii="Arial" w:eastAsiaTheme="minorEastAsia" w:hAnsi="Arial" w:cs="Arial"/>
          <w:i w:val="0"/>
          <w:sz w:val="28"/>
          <w:szCs w:val="28"/>
        </w:rPr>
      </w:pPr>
      <w:r w:rsidRPr="00231839">
        <w:rPr>
          <w:rStyle w:val="FontStyle27"/>
          <w:rFonts w:ascii="Arial" w:hAnsi="Arial" w:cs="Arial"/>
          <w:i w:val="0"/>
          <w:sz w:val="28"/>
          <w:szCs w:val="28"/>
        </w:rPr>
        <w:lastRenderedPageBreak/>
        <w:t>6.7. Dane techniczne oraz środowiskowe Czytnika OPS i Jednostki Centralnej</w:t>
      </w:r>
    </w:p>
    <w:p w14:paraId="765EF879" w14:textId="77777777" w:rsidR="008C5E19" w:rsidRPr="00231839" w:rsidRDefault="008C5E19" w:rsidP="00231839">
      <w:pPr>
        <w:spacing w:after="312" w:line="1" w:lineRule="exact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64"/>
        <w:gridCol w:w="3346"/>
        <w:gridCol w:w="2606"/>
      </w:tblGrid>
      <w:tr w:rsidR="008C5E19" w:rsidRPr="00231839" w14:paraId="261A967B" w14:textId="77777777" w:rsidTr="008C5E19">
        <w:tc>
          <w:tcPr>
            <w:tcW w:w="8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F1F90" w14:textId="77777777" w:rsidR="008C5E19" w:rsidRPr="00231839" w:rsidRDefault="008C5E19" w:rsidP="00231839">
            <w:pPr>
              <w:pStyle w:val="Style11"/>
              <w:widowControl/>
              <w:jc w:val="left"/>
              <w:rPr>
                <w:rStyle w:val="FontStyle28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8"/>
                <w:rFonts w:ascii="Arial" w:hAnsi="Arial" w:cs="Arial"/>
                <w:sz w:val="28"/>
                <w:szCs w:val="28"/>
              </w:rPr>
              <w:t>Zasilanie</w:t>
            </w:r>
          </w:p>
        </w:tc>
      </w:tr>
      <w:tr w:rsidR="008C5E19" w:rsidRPr="00231839" w14:paraId="301EA12E" w14:textId="77777777" w:rsidTr="008C5E19"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BA4E1" w14:textId="77777777" w:rsidR="008C5E19" w:rsidRPr="00231839" w:rsidRDefault="008C5E19" w:rsidP="00231839">
            <w:pPr>
              <w:pStyle w:val="Style11"/>
              <w:widowControl/>
              <w:jc w:val="left"/>
              <w:rPr>
                <w:rStyle w:val="FontStyle28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8"/>
                <w:rFonts w:ascii="Arial" w:hAnsi="Arial" w:cs="Arial"/>
                <w:sz w:val="28"/>
                <w:szCs w:val="28"/>
              </w:rPr>
              <w:t>Napięcie nominalne</w:t>
            </w:r>
          </w:p>
        </w:tc>
        <w:tc>
          <w:tcPr>
            <w:tcW w:w="5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12E6C" w14:textId="77777777" w:rsidR="008C5E19" w:rsidRPr="00231839" w:rsidRDefault="008C5E19" w:rsidP="00231839">
            <w:pPr>
              <w:pStyle w:val="Style5"/>
              <w:widowControl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24 VDC</w:t>
            </w:r>
          </w:p>
        </w:tc>
      </w:tr>
      <w:tr w:rsidR="008C5E19" w:rsidRPr="00231839" w14:paraId="08C5CE12" w14:textId="77777777" w:rsidTr="008C5E19"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A212D" w14:textId="77777777" w:rsidR="008C5E19" w:rsidRPr="00231839" w:rsidRDefault="008C5E19" w:rsidP="00231839">
            <w:pPr>
              <w:pStyle w:val="Style11"/>
              <w:widowControl/>
              <w:jc w:val="left"/>
              <w:rPr>
                <w:rStyle w:val="FontStyle28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8"/>
                <w:rFonts w:ascii="Arial" w:hAnsi="Arial" w:cs="Arial"/>
                <w:sz w:val="28"/>
                <w:szCs w:val="28"/>
              </w:rPr>
              <w:t>Napięcie robocze</w:t>
            </w:r>
          </w:p>
        </w:tc>
        <w:tc>
          <w:tcPr>
            <w:tcW w:w="5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78F6A" w14:textId="77777777" w:rsidR="008C5E19" w:rsidRPr="00231839" w:rsidRDefault="008C5E19" w:rsidP="00231839">
            <w:pPr>
              <w:pStyle w:val="Style5"/>
              <w:widowControl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10-36 VDC</w:t>
            </w:r>
          </w:p>
        </w:tc>
      </w:tr>
      <w:tr w:rsidR="008C5E19" w:rsidRPr="00231839" w14:paraId="6D9AA378" w14:textId="77777777" w:rsidTr="008C5E19"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F45FB" w14:textId="77777777" w:rsidR="008C5E19" w:rsidRPr="00231839" w:rsidRDefault="008C5E19" w:rsidP="00231839">
            <w:pPr>
              <w:pStyle w:val="Style11"/>
              <w:widowControl/>
              <w:jc w:val="left"/>
              <w:rPr>
                <w:rStyle w:val="FontStyle28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8"/>
                <w:rFonts w:ascii="Arial" w:hAnsi="Arial" w:cs="Arial"/>
                <w:sz w:val="28"/>
                <w:szCs w:val="28"/>
              </w:rPr>
              <w:t>Pobór prądu</w:t>
            </w:r>
          </w:p>
        </w:tc>
        <w:tc>
          <w:tcPr>
            <w:tcW w:w="5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C85EC" w14:textId="77777777" w:rsidR="008C5E19" w:rsidRPr="00231839" w:rsidRDefault="008C5E19" w:rsidP="00231839">
            <w:pPr>
              <w:pStyle w:val="Style5"/>
              <w:widowControl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1 A</w:t>
            </w:r>
          </w:p>
        </w:tc>
      </w:tr>
      <w:tr w:rsidR="008C5E19" w:rsidRPr="00231839" w14:paraId="4A151722" w14:textId="77777777" w:rsidTr="008C5E19"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E32A5" w14:textId="77777777" w:rsidR="008C5E19" w:rsidRPr="00231839" w:rsidRDefault="008C5E19" w:rsidP="00231839">
            <w:pPr>
              <w:pStyle w:val="Style11"/>
              <w:widowControl/>
              <w:jc w:val="left"/>
              <w:rPr>
                <w:rStyle w:val="FontStyle28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8"/>
                <w:rFonts w:ascii="Arial" w:hAnsi="Arial" w:cs="Arial"/>
                <w:sz w:val="28"/>
                <w:szCs w:val="28"/>
              </w:rPr>
              <w:t>Pobór prądu MAX</w:t>
            </w:r>
          </w:p>
        </w:tc>
        <w:tc>
          <w:tcPr>
            <w:tcW w:w="5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9CE1D" w14:textId="77777777" w:rsidR="008C5E19" w:rsidRPr="00231839" w:rsidRDefault="008C5E19" w:rsidP="00231839">
            <w:pPr>
              <w:pStyle w:val="Style5"/>
              <w:widowControl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2 A</w:t>
            </w:r>
          </w:p>
        </w:tc>
      </w:tr>
      <w:tr w:rsidR="008C5E19" w:rsidRPr="00231839" w14:paraId="27FB1D6C" w14:textId="77777777" w:rsidTr="008C5E19"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56312" w14:textId="77777777" w:rsidR="008C5E19" w:rsidRPr="00231839" w:rsidRDefault="008C5E19" w:rsidP="00231839">
            <w:pPr>
              <w:pStyle w:val="Style11"/>
              <w:widowControl/>
              <w:jc w:val="left"/>
              <w:rPr>
                <w:rStyle w:val="FontStyle28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8"/>
                <w:rFonts w:ascii="Arial" w:hAnsi="Arial" w:cs="Arial"/>
                <w:sz w:val="28"/>
                <w:szCs w:val="28"/>
              </w:rPr>
              <w:t>Maksymalne napięcie</w:t>
            </w:r>
          </w:p>
        </w:tc>
        <w:tc>
          <w:tcPr>
            <w:tcW w:w="5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67CB7" w14:textId="77777777" w:rsidR="008C5E19" w:rsidRPr="00231839" w:rsidRDefault="008C5E19" w:rsidP="00231839">
            <w:pPr>
              <w:pStyle w:val="Style5"/>
              <w:widowControl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36 VDC</w:t>
            </w:r>
          </w:p>
        </w:tc>
      </w:tr>
      <w:tr w:rsidR="008C5E19" w:rsidRPr="00231839" w14:paraId="2CECB273" w14:textId="77777777" w:rsidTr="008C5E19">
        <w:tc>
          <w:tcPr>
            <w:tcW w:w="8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480C3" w14:textId="77777777" w:rsidR="008C5E19" w:rsidRPr="00231839" w:rsidRDefault="008C5E19" w:rsidP="00231839">
            <w:pPr>
              <w:pStyle w:val="Style11"/>
              <w:widowControl/>
              <w:jc w:val="left"/>
              <w:rPr>
                <w:rStyle w:val="FontStyle28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8"/>
                <w:rFonts w:ascii="Arial" w:hAnsi="Arial" w:cs="Arial"/>
                <w:sz w:val="28"/>
                <w:szCs w:val="28"/>
              </w:rPr>
              <w:t>Warunki środowiskowe I inne parametry</w:t>
            </w:r>
          </w:p>
        </w:tc>
      </w:tr>
      <w:tr w:rsidR="008C5E19" w:rsidRPr="00231839" w14:paraId="0D32DEFA" w14:textId="77777777" w:rsidTr="008C5E19">
        <w:tc>
          <w:tcPr>
            <w:tcW w:w="5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6B80D" w14:textId="77777777" w:rsidR="008C5E19" w:rsidRPr="00231839" w:rsidRDefault="008C5E19" w:rsidP="00231839">
            <w:pPr>
              <w:pStyle w:val="Style11"/>
              <w:widowControl/>
              <w:jc w:val="left"/>
              <w:rPr>
                <w:rStyle w:val="FontStyle28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8"/>
                <w:rFonts w:ascii="Arial" w:hAnsi="Arial" w:cs="Arial"/>
                <w:sz w:val="28"/>
                <w:szCs w:val="28"/>
              </w:rPr>
              <w:t>Temperatura pracy</w:t>
            </w: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F8F22" w14:textId="77777777" w:rsidR="008C5E19" w:rsidRPr="00231839" w:rsidRDefault="008C5E19" w:rsidP="00231839">
            <w:pPr>
              <w:pStyle w:val="Style5"/>
              <w:widowControl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-25/+80 C</w:t>
            </w:r>
          </w:p>
        </w:tc>
      </w:tr>
      <w:tr w:rsidR="008C5E19" w:rsidRPr="00231839" w14:paraId="7CDEFCE0" w14:textId="77777777" w:rsidTr="008C5E19">
        <w:tc>
          <w:tcPr>
            <w:tcW w:w="5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0C534" w14:textId="77777777" w:rsidR="008C5E19" w:rsidRPr="00231839" w:rsidRDefault="008C5E19" w:rsidP="00231839">
            <w:pPr>
              <w:pStyle w:val="Style11"/>
              <w:widowControl/>
              <w:jc w:val="left"/>
              <w:rPr>
                <w:rStyle w:val="FontStyle28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8"/>
                <w:rFonts w:ascii="Arial" w:hAnsi="Arial" w:cs="Arial"/>
                <w:sz w:val="28"/>
                <w:szCs w:val="28"/>
              </w:rPr>
              <w:t>Temperatura przechowywania</w:t>
            </w: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A586B" w14:textId="77777777" w:rsidR="008C5E19" w:rsidRPr="00231839" w:rsidRDefault="008C5E19" w:rsidP="00231839">
            <w:pPr>
              <w:pStyle w:val="Style5"/>
              <w:widowControl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-50/+80 C</w:t>
            </w:r>
          </w:p>
        </w:tc>
      </w:tr>
      <w:tr w:rsidR="008C5E19" w:rsidRPr="00231839" w14:paraId="7B9FD760" w14:textId="77777777" w:rsidTr="008C5E19">
        <w:tc>
          <w:tcPr>
            <w:tcW w:w="5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80EE5" w14:textId="77777777" w:rsidR="008C5E19" w:rsidRPr="00231839" w:rsidRDefault="008C5E19" w:rsidP="00231839">
            <w:pPr>
              <w:pStyle w:val="Style11"/>
              <w:widowControl/>
              <w:jc w:val="left"/>
              <w:rPr>
                <w:rStyle w:val="FontStyle28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8"/>
                <w:rFonts w:ascii="Arial" w:hAnsi="Arial" w:cs="Arial"/>
                <w:sz w:val="28"/>
                <w:szCs w:val="28"/>
              </w:rPr>
              <w:t>Wilgotność względna w czasie pracy</w:t>
            </w: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021DD" w14:textId="77777777" w:rsidR="008C5E19" w:rsidRPr="00231839" w:rsidRDefault="008C5E19" w:rsidP="00231839">
            <w:pPr>
              <w:pStyle w:val="Style5"/>
              <w:widowControl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5-95% (bez kondensacji)</w:t>
            </w:r>
          </w:p>
        </w:tc>
      </w:tr>
      <w:tr w:rsidR="008C5E19" w:rsidRPr="00231839" w14:paraId="23D88499" w14:textId="77777777" w:rsidTr="008C5E19">
        <w:tc>
          <w:tcPr>
            <w:tcW w:w="5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671A4" w14:textId="77777777" w:rsidR="008C5E19" w:rsidRPr="00231839" w:rsidRDefault="008C5E19" w:rsidP="00231839">
            <w:pPr>
              <w:pStyle w:val="Style11"/>
              <w:widowControl/>
              <w:jc w:val="left"/>
              <w:rPr>
                <w:rStyle w:val="FontStyle28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8"/>
                <w:rFonts w:ascii="Arial" w:hAnsi="Arial" w:cs="Arial"/>
                <w:sz w:val="28"/>
                <w:szCs w:val="28"/>
              </w:rPr>
              <w:t>Zabezpieczenie</w:t>
            </w: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26C7A" w14:textId="77777777" w:rsidR="008C5E19" w:rsidRPr="00231839" w:rsidRDefault="008C5E19" w:rsidP="00231839">
            <w:pPr>
              <w:pStyle w:val="Style5"/>
              <w:widowControl/>
              <w:rPr>
                <w:rStyle w:val="FontStyle25"/>
                <w:rFonts w:ascii="Arial" w:hAnsi="Arial" w:cs="Arial"/>
                <w:sz w:val="28"/>
                <w:szCs w:val="28"/>
              </w:rPr>
            </w:pPr>
            <w:r w:rsidRPr="00231839">
              <w:rPr>
                <w:rStyle w:val="FontStyle25"/>
                <w:rFonts w:ascii="Arial" w:hAnsi="Arial" w:cs="Arial"/>
                <w:sz w:val="28"/>
                <w:szCs w:val="28"/>
              </w:rPr>
              <w:t>IP 54</w:t>
            </w:r>
          </w:p>
        </w:tc>
      </w:tr>
    </w:tbl>
    <w:p w14:paraId="4463BA39" w14:textId="77777777" w:rsidR="00AD2AE7" w:rsidRPr="00231839" w:rsidRDefault="00AD2AE7" w:rsidP="00231839">
      <w:pPr>
        <w:pStyle w:val="Akapitzlist"/>
        <w:ind w:left="1287"/>
        <w:rPr>
          <w:rFonts w:ascii="Arial" w:hAnsi="Arial" w:cs="Arial"/>
          <w:b/>
          <w:bCs/>
          <w:sz w:val="28"/>
          <w:szCs w:val="28"/>
        </w:rPr>
      </w:pPr>
    </w:p>
    <w:p w14:paraId="40EBF1FA" w14:textId="55CB7ABF" w:rsidR="00E43984" w:rsidRPr="00231839" w:rsidRDefault="00286158" w:rsidP="00231839">
      <w:pPr>
        <w:pStyle w:val="Style4"/>
        <w:widowControl/>
        <w:spacing w:before="67"/>
        <w:rPr>
          <w:rStyle w:val="FontStyle39"/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0FC275" wp14:editId="037C6215">
                <wp:simplePos x="0" y="0"/>
                <wp:positionH relativeFrom="column">
                  <wp:posOffset>1865630</wp:posOffset>
                </wp:positionH>
                <wp:positionV relativeFrom="paragraph">
                  <wp:posOffset>8648700</wp:posOffset>
                </wp:positionV>
                <wp:extent cx="828040" cy="324485"/>
                <wp:effectExtent l="0" t="0" r="0" b="0"/>
                <wp:wrapNone/>
                <wp:docPr id="1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7871806" id="Rectangle 10" o:spid="_x0000_s1026" style="position:absolute;margin-left:146.9pt;margin-top:681pt;width:65.2pt;height:25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" strokecolor="white [3212]"/>
            </w:pict>
          </mc:Fallback>
        </mc:AlternateContent>
      </w:r>
      <w:r>
        <w:rPr>
          <w:rFonts w:ascii="Arial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A3EA81" wp14:editId="6F77F513">
                <wp:simplePos x="0" y="0"/>
                <wp:positionH relativeFrom="column">
                  <wp:posOffset>21590</wp:posOffset>
                </wp:positionH>
                <wp:positionV relativeFrom="paragraph">
                  <wp:posOffset>7971155</wp:posOffset>
                </wp:positionV>
                <wp:extent cx="828040" cy="324485"/>
                <wp:effectExtent l="0" t="0" r="0" b="0"/>
                <wp:wrapNone/>
                <wp:docPr id="1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03FF47D" id="Rectangle 9" o:spid="_x0000_s1026" style="position:absolute;margin-left:1.7pt;margin-top:627.65pt;width:65.2pt;height:25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" strokecolor="white [3212]"/>
            </w:pict>
          </mc:Fallback>
        </mc:AlternateContent>
      </w:r>
      <w:r>
        <w:rPr>
          <w:rFonts w:ascii="Arial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83532" wp14:editId="19275449">
                <wp:simplePos x="0" y="0"/>
                <wp:positionH relativeFrom="column">
                  <wp:posOffset>21590</wp:posOffset>
                </wp:positionH>
                <wp:positionV relativeFrom="paragraph">
                  <wp:posOffset>3189605</wp:posOffset>
                </wp:positionV>
                <wp:extent cx="828040" cy="324485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56B8875C" id="Rectangle 8" o:spid="_x0000_s1026" style="position:absolute;margin-left:1.7pt;margin-top:251.15pt;width:65.2pt;height:25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" strokecolor="white [3212]"/>
            </w:pict>
          </mc:Fallback>
        </mc:AlternateContent>
      </w:r>
      <w:ins w:id="2" w:author="umanta02" w:date="2023-02-24T12:31:00Z">
        <w:r w:rsidR="0055338E" w:rsidRPr="00231839">
          <w:rPr>
            <w:rStyle w:val="FontStyle39"/>
            <w:rFonts w:ascii="Arial" w:hAnsi="Arial" w:cs="Arial"/>
            <w:b w:val="0"/>
            <w:noProof/>
            <w:sz w:val="28"/>
            <w:szCs w:val="28"/>
          </w:rPr>
          <w:drawing>
            <wp:inline distT="0" distB="0" distL="0" distR="0" wp14:anchorId="01CDB34F" wp14:editId="4B647FA4">
              <wp:extent cx="5136515" cy="8865870"/>
              <wp:effectExtent l="19050" t="0" r="6985" b="0"/>
              <wp:docPr id="1" name="Obraz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"/>
                      <pic:cNvPicPr>
                        <a:picLocks noChangeAspect="1" noChangeArrowheads="1"/>
                      </pic:cNvPicPr>
                    </pic:nvPicPr>
                    <pic:blipFill>
                      <a:blip r:embed="rId1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136515" cy="88658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sectPr w:rsidR="00E43984" w:rsidRPr="00231839" w:rsidSect="00D83EC1">
      <w:footerReference w:type="default" r:id="rId19"/>
      <w:pgSz w:w="11906" w:h="16838"/>
      <w:pgMar w:top="851" w:right="849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46DCE" w14:textId="77777777" w:rsidR="00251064" w:rsidRDefault="00251064" w:rsidP="00251064">
      <w:r>
        <w:separator/>
      </w:r>
    </w:p>
  </w:endnote>
  <w:endnote w:type="continuationSeparator" w:id="0">
    <w:p w14:paraId="13CB255F" w14:textId="77777777" w:rsidR="00251064" w:rsidRDefault="00251064" w:rsidP="0025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2343967"/>
      <w:docPartObj>
        <w:docPartGallery w:val="Page Numbers (Bottom of Page)"/>
        <w:docPartUnique/>
      </w:docPartObj>
    </w:sdtPr>
    <w:sdtEndPr/>
    <w:sdtContent>
      <w:p w14:paraId="150147AB" w14:textId="77777777" w:rsidR="00D83EC1" w:rsidRDefault="00D83E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72FAE" w14:textId="77777777" w:rsidR="00251064" w:rsidRDefault="00251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19B48" w14:textId="77777777" w:rsidR="00251064" w:rsidRDefault="00251064" w:rsidP="00251064">
      <w:r>
        <w:separator/>
      </w:r>
    </w:p>
  </w:footnote>
  <w:footnote w:type="continuationSeparator" w:id="0">
    <w:p w14:paraId="24576255" w14:textId="77777777" w:rsidR="00251064" w:rsidRDefault="00251064" w:rsidP="00251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1A6D84A"/>
    <w:lvl w:ilvl="0">
      <w:numFmt w:val="bullet"/>
      <w:lvlText w:val="*"/>
      <w:lvlJc w:val="left"/>
    </w:lvl>
  </w:abstractNum>
  <w:abstractNum w:abstractNumId="1" w15:restartNumberingAfterBreak="0">
    <w:nsid w:val="00000013"/>
    <w:multiLevelType w:val="multilevel"/>
    <w:tmpl w:val="3CAAC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5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8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52" w:hanging="2520"/>
      </w:pPr>
      <w:rPr>
        <w:rFonts w:hint="default"/>
      </w:rPr>
    </w:lvl>
  </w:abstractNum>
  <w:abstractNum w:abstractNumId="2" w15:restartNumberingAfterBreak="0">
    <w:nsid w:val="048E62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6F475C6"/>
    <w:multiLevelType w:val="hybridMultilevel"/>
    <w:tmpl w:val="211CB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24BFF"/>
    <w:multiLevelType w:val="hybridMultilevel"/>
    <w:tmpl w:val="5796AFAC"/>
    <w:lvl w:ilvl="0" w:tplc="0415000F">
      <w:start w:val="1"/>
      <w:numFmt w:val="decimal"/>
      <w:lvlText w:val="%1."/>
      <w:lvlJc w:val="left"/>
      <w:pPr>
        <w:ind w:left="1013" w:hanging="360"/>
      </w:pPr>
    </w:lvl>
    <w:lvl w:ilvl="1" w:tplc="04150019" w:tentative="1">
      <w:start w:val="1"/>
      <w:numFmt w:val="lowerLetter"/>
      <w:lvlText w:val="%2."/>
      <w:lvlJc w:val="left"/>
      <w:pPr>
        <w:ind w:left="1733" w:hanging="360"/>
      </w:pPr>
    </w:lvl>
    <w:lvl w:ilvl="2" w:tplc="0415001B" w:tentative="1">
      <w:start w:val="1"/>
      <w:numFmt w:val="lowerRoman"/>
      <w:lvlText w:val="%3."/>
      <w:lvlJc w:val="right"/>
      <w:pPr>
        <w:ind w:left="2453" w:hanging="180"/>
      </w:pPr>
    </w:lvl>
    <w:lvl w:ilvl="3" w:tplc="0415000F" w:tentative="1">
      <w:start w:val="1"/>
      <w:numFmt w:val="decimal"/>
      <w:lvlText w:val="%4."/>
      <w:lvlJc w:val="left"/>
      <w:pPr>
        <w:ind w:left="3173" w:hanging="360"/>
      </w:pPr>
    </w:lvl>
    <w:lvl w:ilvl="4" w:tplc="04150019" w:tentative="1">
      <w:start w:val="1"/>
      <w:numFmt w:val="lowerLetter"/>
      <w:lvlText w:val="%5."/>
      <w:lvlJc w:val="left"/>
      <w:pPr>
        <w:ind w:left="3893" w:hanging="360"/>
      </w:pPr>
    </w:lvl>
    <w:lvl w:ilvl="5" w:tplc="0415001B" w:tentative="1">
      <w:start w:val="1"/>
      <w:numFmt w:val="lowerRoman"/>
      <w:lvlText w:val="%6."/>
      <w:lvlJc w:val="right"/>
      <w:pPr>
        <w:ind w:left="4613" w:hanging="180"/>
      </w:pPr>
    </w:lvl>
    <w:lvl w:ilvl="6" w:tplc="0415000F" w:tentative="1">
      <w:start w:val="1"/>
      <w:numFmt w:val="decimal"/>
      <w:lvlText w:val="%7."/>
      <w:lvlJc w:val="left"/>
      <w:pPr>
        <w:ind w:left="5333" w:hanging="360"/>
      </w:pPr>
    </w:lvl>
    <w:lvl w:ilvl="7" w:tplc="04150019" w:tentative="1">
      <w:start w:val="1"/>
      <w:numFmt w:val="lowerLetter"/>
      <w:lvlText w:val="%8."/>
      <w:lvlJc w:val="left"/>
      <w:pPr>
        <w:ind w:left="6053" w:hanging="360"/>
      </w:pPr>
    </w:lvl>
    <w:lvl w:ilvl="8" w:tplc="0415001B" w:tentative="1">
      <w:start w:val="1"/>
      <w:numFmt w:val="lowerRoman"/>
      <w:lvlText w:val="%9."/>
      <w:lvlJc w:val="right"/>
      <w:pPr>
        <w:ind w:left="6773" w:hanging="180"/>
      </w:pPr>
    </w:lvl>
  </w:abstractNum>
  <w:abstractNum w:abstractNumId="5" w15:restartNumberingAfterBreak="0">
    <w:nsid w:val="0DA106CD"/>
    <w:multiLevelType w:val="hybridMultilevel"/>
    <w:tmpl w:val="24425192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132361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36E0EAC"/>
    <w:multiLevelType w:val="hybridMultilevel"/>
    <w:tmpl w:val="2D1E4564"/>
    <w:lvl w:ilvl="0" w:tplc="04150001">
      <w:start w:val="1"/>
      <w:numFmt w:val="bullet"/>
      <w:lvlText w:val="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8" w15:restartNumberingAfterBreak="0">
    <w:nsid w:val="16101E8E"/>
    <w:multiLevelType w:val="hybridMultilevel"/>
    <w:tmpl w:val="43E6403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DFB5733"/>
    <w:multiLevelType w:val="multilevel"/>
    <w:tmpl w:val="F6E0B4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142" w:hanging="432"/>
      </w:pPr>
      <w:rPr>
        <w:rFonts w:hint="default"/>
        <w:b w:val="0"/>
      </w:rPr>
    </w:lvl>
    <w:lvl w:ilvl="2">
      <w:start w:val="1"/>
      <w:numFmt w:val="decimal"/>
      <w:lvlText w:val="6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6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2751DE8"/>
    <w:multiLevelType w:val="hybridMultilevel"/>
    <w:tmpl w:val="12CEF00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A2F77B3"/>
    <w:multiLevelType w:val="hybridMultilevel"/>
    <w:tmpl w:val="CF6A90A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DBF3950"/>
    <w:multiLevelType w:val="singleLevel"/>
    <w:tmpl w:val="C1B4B060"/>
    <w:lvl w:ilvl="0">
      <w:start w:val="1"/>
      <w:numFmt w:val="decimal"/>
      <w:lvlText w:val="%1)"/>
      <w:legacy w:legacy="1" w:legacySpace="0" w:legacyIndent="350"/>
      <w:lvlJc w:val="left"/>
      <w:rPr>
        <w:rFonts w:ascii="Verdana" w:hAnsi="Verdana" w:cs="Calibri" w:hint="default"/>
      </w:rPr>
    </w:lvl>
  </w:abstractNum>
  <w:abstractNum w:abstractNumId="13" w15:restartNumberingAfterBreak="0">
    <w:nsid w:val="2F714BA4"/>
    <w:multiLevelType w:val="multilevel"/>
    <w:tmpl w:val="7418196C"/>
    <w:lvl w:ilvl="0">
      <w:start w:val="2"/>
      <w:numFmt w:val="none"/>
      <w:lvlText w:val="2.7.1."/>
      <w:lvlJc w:val="left"/>
      <w:pPr>
        <w:ind w:left="0" w:firstLine="0"/>
      </w:pPr>
      <w:rPr>
        <w:rFonts w:ascii="Verdana" w:hAnsi="Verdan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4060025"/>
    <w:multiLevelType w:val="hybridMultilevel"/>
    <w:tmpl w:val="694854B6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5" w15:restartNumberingAfterBreak="0">
    <w:nsid w:val="34734B1B"/>
    <w:multiLevelType w:val="multilevel"/>
    <w:tmpl w:val="E1168D98"/>
    <w:lvl w:ilvl="0">
      <w:start w:val="2"/>
      <w:numFmt w:val="none"/>
      <w:lvlText w:val="2.7.2."/>
      <w:lvlJc w:val="left"/>
      <w:pPr>
        <w:ind w:left="0" w:firstLine="0"/>
      </w:pPr>
      <w:rPr>
        <w:rFonts w:ascii="Verdana" w:hAnsi="Verdan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5012C73"/>
    <w:multiLevelType w:val="singleLevel"/>
    <w:tmpl w:val="426ECC2A"/>
    <w:lvl w:ilvl="0">
      <w:start w:val="1"/>
      <w:numFmt w:val="decimal"/>
      <w:lvlText w:val="1.1.%1."/>
      <w:legacy w:legacy="1" w:legacySpace="0" w:legacyIndent="494"/>
      <w:lvlJc w:val="left"/>
      <w:rPr>
        <w:rFonts w:ascii="Arial" w:hAnsi="Arial" w:cs="Arial" w:hint="default"/>
        <w:b w:val="0"/>
      </w:rPr>
    </w:lvl>
  </w:abstractNum>
  <w:abstractNum w:abstractNumId="17" w15:restartNumberingAfterBreak="0">
    <w:nsid w:val="3B5273C1"/>
    <w:multiLevelType w:val="multilevel"/>
    <w:tmpl w:val="F6E8B3F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18" w15:restartNumberingAfterBreak="0">
    <w:nsid w:val="3B9F72EA"/>
    <w:multiLevelType w:val="multilevel"/>
    <w:tmpl w:val="E1168D98"/>
    <w:lvl w:ilvl="0">
      <w:start w:val="2"/>
      <w:numFmt w:val="none"/>
      <w:lvlText w:val="2.7.2."/>
      <w:lvlJc w:val="left"/>
      <w:pPr>
        <w:ind w:left="0" w:firstLine="0"/>
      </w:pPr>
      <w:rPr>
        <w:rFonts w:ascii="Verdana" w:hAnsi="Verdan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0705649"/>
    <w:multiLevelType w:val="multilevel"/>
    <w:tmpl w:val="B30AF5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4094233D"/>
    <w:multiLevelType w:val="hybridMultilevel"/>
    <w:tmpl w:val="3B9EA4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35C8E"/>
    <w:multiLevelType w:val="multilevel"/>
    <w:tmpl w:val="0415001D"/>
    <w:styleLink w:val="Styl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1407BE7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3" w15:restartNumberingAfterBreak="0">
    <w:nsid w:val="42C67855"/>
    <w:multiLevelType w:val="hybridMultilevel"/>
    <w:tmpl w:val="6DA4A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F2E38"/>
    <w:multiLevelType w:val="multilevel"/>
    <w:tmpl w:val="475028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ascii="Times New Roman" w:hAnsi="Times New Roman"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5" w15:restartNumberingAfterBreak="0">
    <w:nsid w:val="48FF241F"/>
    <w:multiLevelType w:val="multilevel"/>
    <w:tmpl w:val="1742C472"/>
    <w:lvl w:ilvl="0">
      <w:start w:val="1"/>
      <w:numFmt w:val="ordinal"/>
      <w:lvlText w:val="5.%1"/>
      <w:lvlJc w:val="left"/>
      <w:pPr>
        <w:ind w:left="1157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877" w:hanging="360"/>
      </w:pPr>
    </w:lvl>
    <w:lvl w:ilvl="2">
      <w:start w:val="1"/>
      <w:numFmt w:val="lowerRoman"/>
      <w:lvlText w:val="%3."/>
      <w:lvlJc w:val="right"/>
      <w:pPr>
        <w:ind w:left="2597" w:hanging="180"/>
      </w:pPr>
    </w:lvl>
    <w:lvl w:ilvl="3">
      <w:start w:val="1"/>
      <w:numFmt w:val="decimal"/>
      <w:lvlText w:val="%4."/>
      <w:lvlJc w:val="left"/>
      <w:pPr>
        <w:ind w:left="3317" w:hanging="360"/>
      </w:pPr>
    </w:lvl>
    <w:lvl w:ilvl="4">
      <w:start w:val="1"/>
      <w:numFmt w:val="lowerLetter"/>
      <w:lvlText w:val="%5."/>
      <w:lvlJc w:val="left"/>
      <w:pPr>
        <w:ind w:left="4037" w:hanging="360"/>
      </w:pPr>
    </w:lvl>
    <w:lvl w:ilvl="5">
      <w:start w:val="1"/>
      <w:numFmt w:val="lowerRoman"/>
      <w:lvlText w:val="%6."/>
      <w:lvlJc w:val="right"/>
      <w:pPr>
        <w:ind w:left="4757" w:hanging="180"/>
      </w:pPr>
    </w:lvl>
    <w:lvl w:ilvl="6">
      <w:start w:val="1"/>
      <w:numFmt w:val="decimal"/>
      <w:lvlText w:val="%7."/>
      <w:lvlJc w:val="left"/>
      <w:pPr>
        <w:ind w:left="5477" w:hanging="360"/>
      </w:pPr>
    </w:lvl>
    <w:lvl w:ilvl="7">
      <w:start w:val="1"/>
      <w:numFmt w:val="lowerLetter"/>
      <w:lvlText w:val="%8."/>
      <w:lvlJc w:val="left"/>
      <w:pPr>
        <w:ind w:left="6197" w:hanging="360"/>
      </w:pPr>
    </w:lvl>
    <w:lvl w:ilvl="8">
      <w:start w:val="1"/>
      <w:numFmt w:val="lowerRoman"/>
      <w:lvlText w:val="%9."/>
      <w:lvlJc w:val="right"/>
      <w:pPr>
        <w:ind w:left="6917" w:hanging="180"/>
      </w:pPr>
    </w:lvl>
  </w:abstractNum>
  <w:abstractNum w:abstractNumId="26" w15:restartNumberingAfterBreak="0">
    <w:nsid w:val="4ADB742A"/>
    <w:multiLevelType w:val="multilevel"/>
    <w:tmpl w:val="7418196C"/>
    <w:lvl w:ilvl="0">
      <w:start w:val="2"/>
      <w:numFmt w:val="none"/>
      <w:lvlText w:val="2.7.1."/>
      <w:lvlJc w:val="left"/>
      <w:pPr>
        <w:ind w:left="0" w:firstLine="0"/>
      </w:pPr>
      <w:rPr>
        <w:rFonts w:ascii="Verdana" w:hAnsi="Verdan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4E2770ED"/>
    <w:multiLevelType w:val="multilevel"/>
    <w:tmpl w:val="F5D230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28" w15:restartNumberingAfterBreak="0">
    <w:nsid w:val="4E357CCB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9" w15:restartNumberingAfterBreak="0">
    <w:nsid w:val="4EB8386A"/>
    <w:multiLevelType w:val="hybridMultilevel"/>
    <w:tmpl w:val="E9283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BF06A8"/>
    <w:multiLevelType w:val="multilevel"/>
    <w:tmpl w:val="1F72C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abstractNum w:abstractNumId="31" w15:restartNumberingAfterBreak="0">
    <w:nsid w:val="4FDB51A2"/>
    <w:multiLevelType w:val="multilevel"/>
    <w:tmpl w:val="337C7140"/>
    <w:lvl w:ilvl="0">
      <w:start w:val="1"/>
      <w:numFmt w:val="ordinal"/>
      <w:lvlText w:val="2.%1"/>
      <w:lvlJc w:val="left"/>
      <w:pPr>
        <w:ind w:left="1157" w:hanging="360"/>
      </w:pPr>
      <w:rPr>
        <w:rFonts w:ascii="Arial" w:hAnsi="Arial" w:cs="Arial" w:hint="default"/>
      </w:rPr>
    </w:lvl>
    <w:lvl w:ilvl="1">
      <w:start w:val="1"/>
      <w:numFmt w:val="none"/>
      <w:lvlText w:val="2.7.1"/>
      <w:lvlJc w:val="left"/>
      <w:pPr>
        <w:ind w:left="187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9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1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3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5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9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17" w:hanging="180"/>
      </w:pPr>
      <w:rPr>
        <w:rFonts w:hint="default"/>
      </w:rPr>
    </w:lvl>
  </w:abstractNum>
  <w:abstractNum w:abstractNumId="32" w15:restartNumberingAfterBreak="0">
    <w:nsid w:val="5C737087"/>
    <w:multiLevelType w:val="hybridMultilevel"/>
    <w:tmpl w:val="88CECD12"/>
    <w:lvl w:ilvl="0" w:tplc="95242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E1532F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34" w15:restartNumberingAfterBreak="0">
    <w:nsid w:val="6AB26B83"/>
    <w:multiLevelType w:val="hybridMultilevel"/>
    <w:tmpl w:val="9FD8A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6D0C74"/>
    <w:multiLevelType w:val="hybridMultilevel"/>
    <w:tmpl w:val="02EC6A1E"/>
    <w:lvl w:ilvl="0" w:tplc="EB30491E">
      <w:start w:val="1"/>
      <w:numFmt w:val="ordinal"/>
      <w:lvlText w:val="6.%1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750D500A"/>
    <w:multiLevelType w:val="multilevel"/>
    <w:tmpl w:val="8064F886"/>
    <w:lvl w:ilvl="0">
      <w:start w:val="1"/>
      <w:numFmt w:val="decimal"/>
      <w:lvlText w:val="%1."/>
      <w:lvlJc w:val="left"/>
      <w:pPr>
        <w:ind w:left="6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1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13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17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6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5" w:hanging="2520"/>
      </w:pPr>
      <w:rPr>
        <w:rFonts w:hint="default"/>
      </w:rPr>
    </w:lvl>
  </w:abstractNum>
  <w:abstractNum w:abstractNumId="37" w15:restartNumberingAfterBreak="0">
    <w:nsid w:val="7BE854AC"/>
    <w:multiLevelType w:val="multilevel"/>
    <w:tmpl w:val="48C40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3"/>
  </w:num>
  <w:num w:numId="3">
    <w:abstractNumId w:val="23"/>
  </w:num>
  <w:num w:numId="4">
    <w:abstractNumId w:val="34"/>
  </w:num>
  <w:num w:numId="5">
    <w:abstractNumId w:val="37"/>
  </w:num>
  <w:num w:numId="6">
    <w:abstractNumId w:val="30"/>
  </w:num>
  <w:num w:numId="7">
    <w:abstractNumId w:val="24"/>
  </w:num>
  <w:num w:numId="8">
    <w:abstractNumId w:val="14"/>
  </w:num>
  <w:num w:numId="9">
    <w:abstractNumId w:val="20"/>
  </w:num>
  <w:num w:numId="10">
    <w:abstractNumId w:val="29"/>
  </w:num>
  <w:num w:numId="11">
    <w:abstractNumId w:val="33"/>
  </w:num>
  <w:num w:numId="12">
    <w:abstractNumId w:val="28"/>
  </w:num>
  <w:num w:numId="13">
    <w:abstractNumId w:val="21"/>
  </w:num>
  <w:num w:numId="14">
    <w:abstractNumId w:val="6"/>
  </w:num>
  <w:num w:numId="15">
    <w:abstractNumId w:val="2"/>
  </w:num>
  <w:num w:numId="16">
    <w:abstractNumId w:val="35"/>
  </w:num>
  <w:num w:numId="17">
    <w:abstractNumId w:val="17"/>
  </w:num>
  <w:num w:numId="18">
    <w:abstractNumId w:val="27"/>
  </w:num>
  <w:num w:numId="19">
    <w:abstractNumId w:val="32"/>
  </w:num>
  <w:num w:numId="20">
    <w:abstractNumId w:val="19"/>
  </w:num>
  <w:num w:numId="21">
    <w:abstractNumId w:val="16"/>
  </w:num>
  <w:num w:numId="22">
    <w:abstractNumId w:val="7"/>
  </w:num>
  <w:num w:numId="23">
    <w:abstractNumId w:val="12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Calibri" w:hAnsi="Calibri" w:cs="Calibri" w:hint="default"/>
        </w:rPr>
      </w:lvl>
    </w:lvlOverride>
  </w:num>
  <w:num w:numId="25">
    <w:abstractNumId w:val="11"/>
  </w:num>
  <w:num w:numId="26">
    <w:abstractNumId w:val="8"/>
  </w:num>
  <w:num w:numId="27">
    <w:abstractNumId w:val="10"/>
  </w:num>
  <w:num w:numId="28">
    <w:abstractNumId w:val="4"/>
  </w:num>
  <w:num w:numId="29">
    <w:abstractNumId w:val="36"/>
  </w:num>
  <w:num w:numId="30">
    <w:abstractNumId w:val="31"/>
  </w:num>
  <w:num w:numId="31">
    <w:abstractNumId w:val="25"/>
  </w:num>
  <w:num w:numId="32">
    <w:abstractNumId w:val="22"/>
  </w:num>
  <w:num w:numId="33">
    <w:abstractNumId w:val="13"/>
  </w:num>
  <w:num w:numId="34">
    <w:abstractNumId w:val="26"/>
  </w:num>
  <w:num w:numId="35">
    <w:abstractNumId w:val="18"/>
  </w:num>
  <w:num w:numId="36">
    <w:abstractNumId w:val="15"/>
  </w:num>
  <w:num w:numId="37">
    <w:abstractNumId w:val="5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A0"/>
    <w:rsid w:val="00007239"/>
    <w:rsid w:val="00011881"/>
    <w:rsid w:val="00021493"/>
    <w:rsid w:val="000228B1"/>
    <w:rsid w:val="0002528B"/>
    <w:rsid w:val="00025B1F"/>
    <w:rsid w:val="000336DF"/>
    <w:rsid w:val="00047625"/>
    <w:rsid w:val="0007669A"/>
    <w:rsid w:val="00081577"/>
    <w:rsid w:val="00093DC3"/>
    <w:rsid w:val="000A1324"/>
    <w:rsid w:val="000A326E"/>
    <w:rsid w:val="000B0E34"/>
    <w:rsid w:val="000E7AB8"/>
    <w:rsid w:val="000E7CE9"/>
    <w:rsid w:val="000F658B"/>
    <w:rsid w:val="00120BBB"/>
    <w:rsid w:val="00121C6D"/>
    <w:rsid w:val="001345E4"/>
    <w:rsid w:val="00147FE3"/>
    <w:rsid w:val="00166D36"/>
    <w:rsid w:val="001714E2"/>
    <w:rsid w:val="001724EF"/>
    <w:rsid w:val="00174341"/>
    <w:rsid w:val="00180605"/>
    <w:rsid w:val="00181B02"/>
    <w:rsid w:val="00184411"/>
    <w:rsid w:val="00193005"/>
    <w:rsid w:val="001B77B6"/>
    <w:rsid w:val="001C1D0C"/>
    <w:rsid w:val="001C54EB"/>
    <w:rsid w:val="001D3395"/>
    <w:rsid w:val="001E4CFC"/>
    <w:rsid w:val="001F3339"/>
    <w:rsid w:val="001F6219"/>
    <w:rsid w:val="0020704F"/>
    <w:rsid w:val="00231839"/>
    <w:rsid w:val="00251064"/>
    <w:rsid w:val="002521F0"/>
    <w:rsid w:val="00253AF9"/>
    <w:rsid w:val="00256BB9"/>
    <w:rsid w:val="002744D3"/>
    <w:rsid w:val="0028222C"/>
    <w:rsid w:val="00282680"/>
    <w:rsid w:val="00286158"/>
    <w:rsid w:val="0029186E"/>
    <w:rsid w:val="00292343"/>
    <w:rsid w:val="002A4E52"/>
    <w:rsid w:val="002A5C25"/>
    <w:rsid w:val="002B2A56"/>
    <w:rsid w:val="002C07A3"/>
    <w:rsid w:val="002C4B1F"/>
    <w:rsid w:val="002D4E0F"/>
    <w:rsid w:val="002D64CB"/>
    <w:rsid w:val="002E21C2"/>
    <w:rsid w:val="002E3BC0"/>
    <w:rsid w:val="002F29A2"/>
    <w:rsid w:val="002F4542"/>
    <w:rsid w:val="002F6FC4"/>
    <w:rsid w:val="00304CF5"/>
    <w:rsid w:val="00305C5A"/>
    <w:rsid w:val="00321E72"/>
    <w:rsid w:val="00322485"/>
    <w:rsid w:val="0032720C"/>
    <w:rsid w:val="003328E2"/>
    <w:rsid w:val="00337758"/>
    <w:rsid w:val="00354056"/>
    <w:rsid w:val="00357689"/>
    <w:rsid w:val="00365260"/>
    <w:rsid w:val="0037325D"/>
    <w:rsid w:val="003751D6"/>
    <w:rsid w:val="00375337"/>
    <w:rsid w:val="00376081"/>
    <w:rsid w:val="00376EF3"/>
    <w:rsid w:val="00376FF7"/>
    <w:rsid w:val="00390B21"/>
    <w:rsid w:val="003932A1"/>
    <w:rsid w:val="003949D0"/>
    <w:rsid w:val="003B5249"/>
    <w:rsid w:val="003B57CD"/>
    <w:rsid w:val="003B75E1"/>
    <w:rsid w:val="003F7764"/>
    <w:rsid w:val="004043BC"/>
    <w:rsid w:val="00414149"/>
    <w:rsid w:val="00436415"/>
    <w:rsid w:val="004426BE"/>
    <w:rsid w:val="00442C04"/>
    <w:rsid w:val="00452FA2"/>
    <w:rsid w:val="004559AE"/>
    <w:rsid w:val="00470B03"/>
    <w:rsid w:val="004726DD"/>
    <w:rsid w:val="004726E1"/>
    <w:rsid w:val="004740BC"/>
    <w:rsid w:val="00481A2D"/>
    <w:rsid w:val="004831E9"/>
    <w:rsid w:val="00485F33"/>
    <w:rsid w:val="00494785"/>
    <w:rsid w:val="004A2B29"/>
    <w:rsid w:val="004B6AE2"/>
    <w:rsid w:val="004C7FDD"/>
    <w:rsid w:val="004E754C"/>
    <w:rsid w:val="004F7BAE"/>
    <w:rsid w:val="005432F7"/>
    <w:rsid w:val="00545BD6"/>
    <w:rsid w:val="00546E43"/>
    <w:rsid w:val="0055206B"/>
    <w:rsid w:val="0055338E"/>
    <w:rsid w:val="00586B49"/>
    <w:rsid w:val="005906FF"/>
    <w:rsid w:val="0059530B"/>
    <w:rsid w:val="005A062F"/>
    <w:rsid w:val="005A0821"/>
    <w:rsid w:val="005C4F5A"/>
    <w:rsid w:val="005D47E6"/>
    <w:rsid w:val="005F440C"/>
    <w:rsid w:val="005F543A"/>
    <w:rsid w:val="00644D59"/>
    <w:rsid w:val="00644E78"/>
    <w:rsid w:val="0064630F"/>
    <w:rsid w:val="00654E54"/>
    <w:rsid w:val="00655C3D"/>
    <w:rsid w:val="006608D7"/>
    <w:rsid w:val="00666515"/>
    <w:rsid w:val="00667A23"/>
    <w:rsid w:val="00676746"/>
    <w:rsid w:val="006A7FF6"/>
    <w:rsid w:val="006C667B"/>
    <w:rsid w:val="006C79B8"/>
    <w:rsid w:val="006D0969"/>
    <w:rsid w:val="006E7A70"/>
    <w:rsid w:val="007037D1"/>
    <w:rsid w:val="007219EE"/>
    <w:rsid w:val="0074090B"/>
    <w:rsid w:val="0074740F"/>
    <w:rsid w:val="00754349"/>
    <w:rsid w:val="00754AD3"/>
    <w:rsid w:val="00755693"/>
    <w:rsid w:val="00757E35"/>
    <w:rsid w:val="007607A0"/>
    <w:rsid w:val="00781B87"/>
    <w:rsid w:val="0078274B"/>
    <w:rsid w:val="007C09BD"/>
    <w:rsid w:val="007C1CF5"/>
    <w:rsid w:val="007D2D6E"/>
    <w:rsid w:val="007F498D"/>
    <w:rsid w:val="00801714"/>
    <w:rsid w:val="00810180"/>
    <w:rsid w:val="00814B48"/>
    <w:rsid w:val="00853F3F"/>
    <w:rsid w:val="00856F6C"/>
    <w:rsid w:val="00865770"/>
    <w:rsid w:val="00866170"/>
    <w:rsid w:val="00866EEC"/>
    <w:rsid w:val="00890919"/>
    <w:rsid w:val="00890F08"/>
    <w:rsid w:val="008A7A2E"/>
    <w:rsid w:val="008B4BCD"/>
    <w:rsid w:val="008B4F90"/>
    <w:rsid w:val="008C30DB"/>
    <w:rsid w:val="008C5E19"/>
    <w:rsid w:val="008D5C3D"/>
    <w:rsid w:val="008F33A3"/>
    <w:rsid w:val="008F50C4"/>
    <w:rsid w:val="0090404E"/>
    <w:rsid w:val="00907333"/>
    <w:rsid w:val="0091609F"/>
    <w:rsid w:val="00926772"/>
    <w:rsid w:val="00932C58"/>
    <w:rsid w:val="009340F0"/>
    <w:rsid w:val="0093669A"/>
    <w:rsid w:val="00940555"/>
    <w:rsid w:val="0095607E"/>
    <w:rsid w:val="00962B3B"/>
    <w:rsid w:val="00965555"/>
    <w:rsid w:val="00970F93"/>
    <w:rsid w:val="009850A3"/>
    <w:rsid w:val="009903F6"/>
    <w:rsid w:val="009968E9"/>
    <w:rsid w:val="00997236"/>
    <w:rsid w:val="009B696B"/>
    <w:rsid w:val="009B73B1"/>
    <w:rsid w:val="009C7F8B"/>
    <w:rsid w:val="009D7E90"/>
    <w:rsid w:val="009F4E92"/>
    <w:rsid w:val="00A068ED"/>
    <w:rsid w:val="00A07E97"/>
    <w:rsid w:val="00A153A1"/>
    <w:rsid w:val="00A50260"/>
    <w:rsid w:val="00A5310D"/>
    <w:rsid w:val="00A576BA"/>
    <w:rsid w:val="00A63027"/>
    <w:rsid w:val="00A70AD4"/>
    <w:rsid w:val="00A77731"/>
    <w:rsid w:val="00A867F2"/>
    <w:rsid w:val="00A96A5C"/>
    <w:rsid w:val="00AA24A9"/>
    <w:rsid w:val="00AB1D8A"/>
    <w:rsid w:val="00AB6DDC"/>
    <w:rsid w:val="00AC79CC"/>
    <w:rsid w:val="00AD2AE7"/>
    <w:rsid w:val="00AD3438"/>
    <w:rsid w:val="00AD735D"/>
    <w:rsid w:val="00AE6CEC"/>
    <w:rsid w:val="00AF2CA2"/>
    <w:rsid w:val="00AF664C"/>
    <w:rsid w:val="00B0348F"/>
    <w:rsid w:val="00B1014F"/>
    <w:rsid w:val="00B24EA6"/>
    <w:rsid w:val="00B25862"/>
    <w:rsid w:val="00B345F6"/>
    <w:rsid w:val="00B423A8"/>
    <w:rsid w:val="00B45D50"/>
    <w:rsid w:val="00B6515D"/>
    <w:rsid w:val="00B671BA"/>
    <w:rsid w:val="00B67328"/>
    <w:rsid w:val="00B6754F"/>
    <w:rsid w:val="00B740C4"/>
    <w:rsid w:val="00B818A7"/>
    <w:rsid w:val="00B84C2C"/>
    <w:rsid w:val="00B91C52"/>
    <w:rsid w:val="00BB46D5"/>
    <w:rsid w:val="00BB7E55"/>
    <w:rsid w:val="00BC0EC2"/>
    <w:rsid w:val="00BC2DCF"/>
    <w:rsid w:val="00C0326B"/>
    <w:rsid w:val="00C04C9A"/>
    <w:rsid w:val="00C1494D"/>
    <w:rsid w:val="00C240E1"/>
    <w:rsid w:val="00C32887"/>
    <w:rsid w:val="00C33C71"/>
    <w:rsid w:val="00C41AFD"/>
    <w:rsid w:val="00C42AD7"/>
    <w:rsid w:val="00C436CB"/>
    <w:rsid w:val="00C5555D"/>
    <w:rsid w:val="00C61F03"/>
    <w:rsid w:val="00C64332"/>
    <w:rsid w:val="00C64E63"/>
    <w:rsid w:val="00C97946"/>
    <w:rsid w:val="00CC0CDF"/>
    <w:rsid w:val="00CD029C"/>
    <w:rsid w:val="00CD0867"/>
    <w:rsid w:val="00CD5783"/>
    <w:rsid w:val="00CD6421"/>
    <w:rsid w:val="00CE1CD9"/>
    <w:rsid w:val="00CF0C79"/>
    <w:rsid w:val="00D02699"/>
    <w:rsid w:val="00D0654E"/>
    <w:rsid w:val="00D16961"/>
    <w:rsid w:val="00D432D6"/>
    <w:rsid w:val="00D61B61"/>
    <w:rsid w:val="00D70428"/>
    <w:rsid w:val="00D7779C"/>
    <w:rsid w:val="00D8275C"/>
    <w:rsid w:val="00D83EC1"/>
    <w:rsid w:val="00D840F7"/>
    <w:rsid w:val="00D90DB6"/>
    <w:rsid w:val="00DA2FE0"/>
    <w:rsid w:val="00DE75D8"/>
    <w:rsid w:val="00DE7F72"/>
    <w:rsid w:val="00DF12C4"/>
    <w:rsid w:val="00DF1767"/>
    <w:rsid w:val="00DF6004"/>
    <w:rsid w:val="00E02F97"/>
    <w:rsid w:val="00E16267"/>
    <w:rsid w:val="00E175A6"/>
    <w:rsid w:val="00E37934"/>
    <w:rsid w:val="00E43984"/>
    <w:rsid w:val="00E55F9C"/>
    <w:rsid w:val="00E7291F"/>
    <w:rsid w:val="00E8055D"/>
    <w:rsid w:val="00E81A7C"/>
    <w:rsid w:val="00E8740D"/>
    <w:rsid w:val="00E91F55"/>
    <w:rsid w:val="00EA516B"/>
    <w:rsid w:val="00EA719F"/>
    <w:rsid w:val="00ED5173"/>
    <w:rsid w:val="00ED6D7D"/>
    <w:rsid w:val="00EE3662"/>
    <w:rsid w:val="00EF5BAA"/>
    <w:rsid w:val="00F03B44"/>
    <w:rsid w:val="00F101E3"/>
    <w:rsid w:val="00F31D40"/>
    <w:rsid w:val="00F44850"/>
    <w:rsid w:val="00F50BA1"/>
    <w:rsid w:val="00F56B78"/>
    <w:rsid w:val="00F73E43"/>
    <w:rsid w:val="00F811D5"/>
    <w:rsid w:val="00F814BF"/>
    <w:rsid w:val="00FA7759"/>
    <w:rsid w:val="00FB379C"/>
    <w:rsid w:val="00FC0078"/>
    <w:rsid w:val="00FD4FBB"/>
    <w:rsid w:val="00FE03A8"/>
    <w:rsid w:val="00FF21B7"/>
    <w:rsid w:val="00FF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6007CAC"/>
  <w15:docId w15:val="{F617A5CE-4AC9-45FB-B375-CCE06CCA6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07A0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607A0"/>
    <w:pPr>
      <w:keepNext/>
      <w:spacing w:line="360" w:lineRule="auto"/>
      <w:ind w:left="1701" w:right="-1" w:hanging="1559"/>
      <w:jc w:val="right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rsid w:val="007607A0"/>
    <w:rPr>
      <w:rFonts w:ascii="Times New Roman" w:eastAsiaTheme="minorEastAsia" w:hAnsi="Times New Roman"/>
      <w:b/>
      <w:bCs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rsid w:val="007607A0"/>
    <w:pPr>
      <w:suppressAutoHyphens/>
      <w:ind w:right="-1"/>
      <w:jc w:val="center"/>
    </w:pPr>
    <w:rPr>
      <w:b/>
      <w:bCs/>
      <w:sz w:val="24"/>
      <w:szCs w:val="24"/>
      <w:u w:val="single"/>
    </w:rPr>
  </w:style>
  <w:style w:type="paragraph" w:customStyle="1" w:styleId="NotesAlpha">
    <w:name w:val="Notes Alpha"/>
    <w:basedOn w:val="Normalny"/>
    <w:uiPriority w:val="99"/>
    <w:rsid w:val="007607A0"/>
    <w:pPr>
      <w:spacing w:after="100" w:line="288" w:lineRule="auto"/>
      <w:jc w:val="both"/>
    </w:pPr>
    <w:rPr>
      <w:rFonts w:cs="Times New Roman"/>
      <w:sz w:val="22"/>
      <w:szCs w:val="22"/>
      <w:lang w:eastAsia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7607A0"/>
    <w:pPr>
      <w:ind w:left="708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AF66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6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64C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64C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F66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64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rsid w:val="00C33C71"/>
    <w:rPr>
      <w:rFonts w:ascii="Times New Roman" w:hAnsi="Times New Roman" w:cs="Times New Roman"/>
      <w:sz w:val="2"/>
      <w:szCs w:val="2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basedOn w:val="Domylnaczcionkaakapitu"/>
    <w:link w:val="Akapitzlist"/>
    <w:uiPriority w:val="34"/>
    <w:qFormat/>
    <w:rsid w:val="00C33C7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93669A"/>
    <w:pPr>
      <w:suppressAutoHyphens/>
      <w:jc w:val="both"/>
    </w:pPr>
    <w:rPr>
      <w:rFonts w:eastAsia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3669A"/>
    <w:pPr>
      <w:suppressAutoHyphens/>
      <w:spacing w:before="120" w:after="120"/>
      <w:ind w:left="426"/>
      <w:jc w:val="both"/>
    </w:pPr>
    <w:rPr>
      <w:rFonts w:eastAsia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66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"/>
    <w:basedOn w:val="Normalny"/>
    <w:link w:val="TekstpodstawowyZnak"/>
    <w:uiPriority w:val="99"/>
    <w:rsid w:val="0093669A"/>
    <w:pPr>
      <w:suppressAutoHyphens/>
      <w:ind w:right="-1"/>
      <w:jc w:val="both"/>
    </w:pPr>
    <w:rPr>
      <w:rFonts w:eastAsia="Times New Roman" w:cs="Times New Roman"/>
      <w:sz w:val="26"/>
      <w:szCs w:val="26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3669A"/>
    <w:rPr>
      <w:rFonts w:ascii="Times New Roman" w:eastAsia="Times New Roman" w:hAnsi="Times New Roman" w:cs="Times New Roman"/>
      <w:sz w:val="26"/>
      <w:szCs w:val="26"/>
      <w:lang w:eastAsia="pl-PL"/>
    </w:rPr>
  </w:style>
  <w:style w:type="numbering" w:customStyle="1" w:styleId="Styl1">
    <w:name w:val="Styl1"/>
    <w:uiPriority w:val="99"/>
    <w:rsid w:val="00997236"/>
    <w:pPr>
      <w:numPr>
        <w:numId w:val="13"/>
      </w:numPr>
    </w:pPr>
  </w:style>
  <w:style w:type="character" w:customStyle="1" w:styleId="TekstkomentarzaZnak3">
    <w:name w:val="Tekst komentarza Znak3"/>
    <w:basedOn w:val="Domylnaczcionkaakapitu"/>
    <w:uiPriority w:val="99"/>
    <w:rsid w:val="00093DC3"/>
    <w:rPr>
      <w:rFonts w:ascii="Arial" w:hAnsi="Arial" w:cs="Arial"/>
      <w:sz w:val="22"/>
      <w:szCs w:val="22"/>
    </w:rPr>
  </w:style>
  <w:style w:type="paragraph" w:customStyle="1" w:styleId="Style5">
    <w:name w:val="Style5"/>
    <w:basedOn w:val="Normalny"/>
    <w:uiPriority w:val="99"/>
    <w:rsid w:val="000228B1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4"/>
      <w:szCs w:val="24"/>
    </w:rPr>
  </w:style>
  <w:style w:type="character" w:customStyle="1" w:styleId="FontStyle28">
    <w:name w:val="Font Style28"/>
    <w:basedOn w:val="Domylnaczcionkaakapitu"/>
    <w:uiPriority w:val="99"/>
    <w:rsid w:val="000228B1"/>
    <w:rPr>
      <w:rFonts w:ascii="Calibri" w:hAnsi="Calibri" w:cs="Calibri"/>
      <w:sz w:val="22"/>
      <w:szCs w:val="22"/>
    </w:rPr>
  </w:style>
  <w:style w:type="paragraph" w:customStyle="1" w:styleId="Style7">
    <w:name w:val="Style7"/>
    <w:basedOn w:val="Normalny"/>
    <w:uiPriority w:val="99"/>
    <w:rsid w:val="000228B1"/>
    <w:pPr>
      <w:widowControl w:val="0"/>
      <w:autoSpaceDE w:val="0"/>
      <w:autoSpaceDN w:val="0"/>
      <w:adjustRightInd w:val="0"/>
      <w:spacing w:line="293" w:lineRule="exact"/>
      <w:ind w:hanging="566"/>
    </w:pPr>
    <w:rPr>
      <w:rFonts w:ascii="Calibri" w:eastAsia="Times New Roman" w:hAnsi="Calibri" w:cs="Calibri"/>
      <w:sz w:val="24"/>
      <w:szCs w:val="24"/>
    </w:rPr>
  </w:style>
  <w:style w:type="paragraph" w:customStyle="1" w:styleId="Style9">
    <w:name w:val="Style9"/>
    <w:basedOn w:val="Normalny"/>
    <w:uiPriority w:val="99"/>
    <w:rsid w:val="000228B1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4"/>
      <w:szCs w:val="24"/>
    </w:rPr>
  </w:style>
  <w:style w:type="paragraph" w:customStyle="1" w:styleId="Style10">
    <w:name w:val="Style10"/>
    <w:basedOn w:val="Normalny"/>
    <w:uiPriority w:val="99"/>
    <w:rsid w:val="000228B1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Calibri" w:eastAsia="Times New Roman" w:hAnsi="Calibri" w:cs="Calibri"/>
      <w:sz w:val="24"/>
      <w:szCs w:val="24"/>
    </w:rPr>
  </w:style>
  <w:style w:type="paragraph" w:customStyle="1" w:styleId="Style12">
    <w:name w:val="Style12"/>
    <w:basedOn w:val="Normalny"/>
    <w:uiPriority w:val="99"/>
    <w:rsid w:val="000228B1"/>
    <w:pPr>
      <w:widowControl w:val="0"/>
      <w:autoSpaceDE w:val="0"/>
      <w:autoSpaceDN w:val="0"/>
      <w:adjustRightInd w:val="0"/>
      <w:spacing w:line="293" w:lineRule="exact"/>
    </w:pPr>
    <w:rPr>
      <w:rFonts w:ascii="Calibri" w:eastAsia="Times New Roman" w:hAnsi="Calibri" w:cs="Calibri"/>
      <w:sz w:val="24"/>
      <w:szCs w:val="24"/>
    </w:rPr>
  </w:style>
  <w:style w:type="character" w:customStyle="1" w:styleId="FontStyle26">
    <w:name w:val="Font Style26"/>
    <w:basedOn w:val="Domylnaczcionkaakapitu"/>
    <w:uiPriority w:val="99"/>
    <w:rsid w:val="000228B1"/>
    <w:rPr>
      <w:rFonts w:ascii="Calibri" w:hAnsi="Calibri" w:cs="Calibri"/>
      <w:b/>
      <w:bCs/>
      <w:sz w:val="26"/>
      <w:szCs w:val="26"/>
    </w:rPr>
  </w:style>
  <w:style w:type="character" w:customStyle="1" w:styleId="FontStyle27">
    <w:name w:val="Font Style27"/>
    <w:basedOn w:val="Domylnaczcionkaakapitu"/>
    <w:uiPriority w:val="99"/>
    <w:rsid w:val="000228B1"/>
    <w:rPr>
      <w:rFonts w:ascii="Calibri" w:hAnsi="Calibri" w:cs="Calibri"/>
      <w:i/>
      <w:iCs/>
      <w:sz w:val="22"/>
      <w:szCs w:val="22"/>
    </w:rPr>
  </w:style>
  <w:style w:type="paragraph" w:customStyle="1" w:styleId="Style17">
    <w:name w:val="Style17"/>
    <w:basedOn w:val="Normalny"/>
    <w:uiPriority w:val="99"/>
    <w:rsid w:val="000228B1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4"/>
      <w:szCs w:val="24"/>
    </w:rPr>
  </w:style>
  <w:style w:type="paragraph" w:customStyle="1" w:styleId="Style14">
    <w:name w:val="Style14"/>
    <w:basedOn w:val="Normalny"/>
    <w:uiPriority w:val="99"/>
    <w:rsid w:val="000228B1"/>
    <w:pPr>
      <w:widowControl w:val="0"/>
      <w:autoSpaceDE w:val="0"/>
      <w:autoSpaceDN w:val="0"/>
      <w:adjustRightInd w:val="0"/>
      <w:spacing w:line="264" w:lineRule="exact"/>
    </w:pPr>
    <w:rPr>
      <w:rFonts w:ascii="Calibri" w:eastAsia="Times New Roman" w:hAnsi="Calibri" w:cs="Calibri"/>
      <w:sz w:val="24"/>
      <w:szCs w:val="24"/>
    </w:rPr>
  </w:style>
  <w:style w:type="character" w:customStyle="1" w:styleId="FontStyle23">
    <w:name w:val="Font Style23"/>
    <w:basedOn w:val="Domylnaczcionkaakapitu"/>
    <w:uiPriority w:val="99"/>
    <w:rsid w:val="000228B1"/>
    <w:rPr>
      <w:rFonts w:ascii="Calibri" w:hAnsi="Calibri" w:cs="Calibri"/>
      <w:b/>
      <w:bCs/>
      <w:sz w:val="18"/>
      <w:szCs w:val="18"/>
    </w:rPr>
  </w:style>
  <w:style w:type="character" w:customStyle="1" w:styleId="FontStyle24">
    <w:name w:val="Font Style24"/>
    <w:basedOn w:val="Domylnaczcionkaakapitu"/>
    <w:uiPriority w:val="99"/>
    <w:rsid w:val="000228B1"/>
    <w:rPr>
      <w:rFonts w:ascii="Calibri" w:hAnsi="Calibri" w:cs="Calibri"/>
      <w:i/>
      <w:iCs/>
      <w:sz w:val="18"/>
      <w:szCs w:val="18"/>
    </w:rPr>
  </w:style>
  <w:style w:type="character" w:customStyle="1" w:styleId="FontStyle25">
    <w:name w:val="Font Style25"/>
    <w:basedOn w:val="Domylnaczcionkaakapitu"/>
    <w:uiPriority w:val="99"/>
    <w:rsid w:val="000228B1"/>
    <w:rPr>
      <w:rFonts w:ascii="Calibri" w:hAnsi="Calibri" w:cs="Calibri"/>
      <w:sz w:val="18"/>
      <w:szCs w:val="18"/>
    </w:rPr>
  </w:style>
  <w:style w:type="paragraph" w:customStyle="1" w:styleId="Style4">
    <w:name w:val="Style4"/>
    <w:basedOn w:val="Normalny"/>
    <w:uiPriority w:val="99"/>
    <w:rsid w:val="000228B1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4"/>
      <w:szCs w:val="24"/>
    </w:rPr>
  </w:style>
  <w:style w:type="paragraph" w:customStyle="1" w:styleId="Style11">
    <w:name w:val="Style11"/>
    <w:basedOn w:val="Normalny"/>
    <w:uiPriority w:val="99"/>
    <w:rsid w:val="000228B1"/>
    <w:pPr>
      <w:widowControl w:val="0"/>
      <w:autoSpaceDE w:val="0"/>
      <w:autoSpaceDN w:val="0"/>
      <w:adjustRightInd w:val="0"/>
      <w:spacing w:line="293" w:lineRule="exact"/>
      <w:ind w:firstLine="110"/>
      <w:jc w:val="both"/>
    </w:pPr>
    <w:rPr>
      <w:rFonts w:ascii="Calibri" w:eastAsia="Times New Roman" w:hAnsi="Calibri" w:cs="Calibri"/>
      <w:sz w:val="24"/>
      <w:szCs w:val="24"/>
    </w:rPr>
  </w:style>
  <w:style w:type="paragraph" w:customStyle="1" w:styleId="Style15">
    <w:name w:val="Style15"/>
    <w:basedOn w:val="Normalny"/>
    <w:uiPriority w:val="99"/>
    <w:rsid w:val="000228B1"/>
    <w:pPr>
      <w:widowControl w:val="0"/>
      <w:autoSpaceDE w:val="0"/>
      <w:autoSpaceDN w:val="0"/>
      <w:adjustRightInd w:val="0"/>
      <w:spacing w:line="293" w:lineRule="exact"/>
      <w:ind w:firstLine="744"/>
    </w:pPr>
    <w:rPr>
      <w:rFonts w:ascii="Calibri" w:eastAsia="Times New Roman" w:hAnsi="Calibri" w:cs="Calibri"/>
      <w:sz w:val="24"/>
      <w:szCs w:val="24"/>
    </w:rPr>
  </w:style>
  <w:style w:type="paragraph" w:customStyle="1" w:styleId="Style16">
    <w:name w:val="Style16"/>
    <w:basedOn w:val="Normalny"/>
    <w:uiPriority w:val="99"/>
    <w:rsid w:val="000228B1"/>
    <w:pPr>
      <w:widowControl w:val="0"/>
      <w:autoSpaceDE w:val="0"/>
      <w:autoSpaceDN w:val="0"/>
      <w:adjustRightInd w:val="0"/>
      <w:spacing w:line="293" w:lineRule="exact"/>
      <w:ind w:firstLine="106"/>
    </w:pPr>
    <w:rPr>
      <w:rFonts w:ascii="Calibri" w:eastAsia="Times New Roman" w:hAnsi="Calibri" w:cs="Calibri"/>
      <w:sz w:val="24"/>
      <w:szCs w:val="24"/>
    </w:rPr>
  </w:style>
  <w:style w:type="paragraph" w:customStyle="1" w:styleId="Style18">
    <w:name w:val="Style18"/>
    <w:basedOn w:val="Normalny"/>
    <w:uiPriority w:val="99"/>
    <w:rsid w:val="000228B1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4"/>
      <w:szCs w:val="24"/>
    </w:rPr>
  </w:style>
  <w:style w:type="character" w:customStyle="1" w:styleId="FontStyle39">
    <w:name w:val="Font Style39"/>
    <w:basedOn w:val="Domylnaczcionkaakapitu"/>
    <w:uiPriority w:val="99"/>
    <w:rsid w:val="000228B1"/>
    <w:rPr>
      <w:rFonts w:ascii="Calibri" w:hAnsi="Calibri" w:cs="Calibri"/>
      <w:b/>
      <w:bCs/>
      <w:sz w:val="20"/>
      <w:szCs w:val="20"/>
    </w:rPr>
  </w:style>
  <w:style w:type="paragraph" w:customStyle="1" w:styleId="Style19">
    <w:name w:val="Style19"/>
    <w:basedOn w:val="Normalny"/>
    <w:uiPriority w:val="99"/>
    <w:rsid w:val="000228B1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4"/>
      <w:szCs w:val="24"/>
    </w:rPr>
  </w:style>
  <w:style w:type="paragraph" w:customStyle="1" w:styleId="Style20">
    <w:name w:val="Style20"/>
    <w:basedOn w:val="Normalny"/>
    <w:uiPriority w:val="99"/>
    <w:rsid w:val="000228B1"/>
    <w:pPr>
      <w:widowControl w:val="0"/>
      <w:autoSpaceDE w:val="0"/>
      <w:autoSpaceDN w:val="0"/>
      <w:adjustRightInd w:val="0"/>
      <w:spacing w:line="269" w:lineRule="exact"/>
      <w:ind w:hanging="552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FontStyle40">
    <w:name w:val="Font Style40"/>
    <w:basedOn w:val="Domylnaczcionkaakapitu"/>
    <w:uiPriority w:val="99"/>
    <w:rsid w:val="000228B1"/>
    <w:rPr>
      <w:rFonts w:ascii="Calibri" w:hAnsi="Calibri" w:cs="Calibr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51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1064"/>
    <w:rPr>
      <w:rFonts w:ascii="Times New Roman" w:eastAsiaTheme="minorEastAsia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1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1064"/>
    <w:rPr>
      <w:rFonts w:ascii="Times New Roman" w:eastAsiaTheme="minorEastAsia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9C3CA-5EA1-47D9-958B-05E147B48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1876</Words>
  <Characters>11259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13109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umanta02</dc:creator>
  <cp:lastModifiedBy>Kmieć Mariola</cp:lastModifiedBy>
  <cp:revision>14</cp:revision>
  <dcterms:created xsi:type="dcterms:W3CDTF">2023-11-10T08:29:00Z</dcterms:created>
  <dcterms:modified xsi:type="dcterms:W3CDTF">2024-04-22T09:13:00Z</dcterms:modified>
</cp:coreProperties>
</file>