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967A0" w14:textId="77777777" w:rsidR="007607A0" w:rsidRPr="00473C5C" w:rsidRDefault="00C8597B" w:rsidP="004960D5">
      <w:pPr>
        <w:pStyle w:val="Nagwek9"/>
        <w:spacing w:line="24" w:lineRule="atLeast"/>
        <w:ind w:left="0" w:firstLine="0"/>
        <w:jc w:val="left"/>
        <w:rPr>
          <w:rFonts w:ascii="Arial" w:hAnsi="Arial" w:cs="Arial"/>
          <w:sz w:val="28"/>
          <w:szCs w:val="28"/>
        </w:rPr>
      </w:pPr>
      <w:r w:rsidRPr="00473C5C">
        <w:rPr>
          <w:rFonts w:ascii="Arial" w:hAnsi="Arial" w:cs="Arial"/>
          <w:sz w:val="28"/>
          <w:szCs w:val="28"/>
        </w:rPr>
        <w:t>Załącznik n</w:t>
      </w:r>
      <w:r w:rsidR="000E3BB1" w:rsidRPr="00473C5C">
        <w:rPr>
          <w:rFonts w:ascii="Arial" w:hAnsi="Arial" w:cs="Arial"/>
          <w:sz w:val="28"/>
          <w:szCs w:val="28"/>
        </w:rPr>
        <w:t>ume</w:t>
      </w:r>
      <w:r w:rsidRPr="00473C5C">
        <w:rPr>
          <w:rFonts w:ascii="Arial" w:hAnsi="Arial" w:cs="Arial"/>
          <w:sz w:val="28"/>
          <w:szCs w:val="28"/>
        </w:rPr>
        <w:t xml:space="preserve">r </w:t>
      </w:r>
      <w:r w:rsidR="00C750B7" w:rsidRPr="00473C5C">
        <w:rPr>
          <w:rFonts w:ascii="Arial" w:hAnsi="Arial" w:cs="Arial"/>
          <w:sz w:val="28"/>
          <w:szCs w:val="28"/>
        </w:rPr>
        <w:t>2</w:t>
      </w:r>
      <w:r w:rsidR="007607A0" w:rsidRPr="00473C5C">
        <w:rPr>
          <w:rFonts w:ascii="Arial" w:hAnsi="Arial" w:cs="Arial"/>
          <w:sz w:val="28"/>
          <w:szCs w:val="28"/>
        </w:rPr>
        <w:t xml:space="preserve"> do </w:t>
      </w:r>
      <w:r w:rsidR="00551A53" w:rsidRPr="00473C5C">
        <w:rPr>
          <w:rFonts w:ascii="Arial" w:hAnsi="Arial" w:cs="Arial"/>
          <w:sz w:val="28"/>
          <w:szCs w:val="28"/>
        </w:rPr>
        <w:t>U</w:t>
      </w:r>
      <w:r w:rsidR="00377221" w:rsidRPr="00473C5C">
        <w:rPr>
          <w:rFonts w:ascii="Arial" w:hAnsi="Arial" w:cs="Arial"/>
          <w:sz w:val="28"/>
          <w:szCs w:val="28"/>
        </w:rPr>
        <w:t>mowy n</w:t>
      </w:r>
      <w:r w:rsidR="000E3BB1" w:rsidRPr="00473C5C">
        <w:rPr>
          <w:rFonts w:ascii="Arial" w:hAnsi="Arial" w:cs="Arial"/>
          <w:sz w:val="28"/>
          <w:szCs w:val="28"/>
        </w:rPr>
        <w:t>ume</w:t>
      </w:r>
      <w:r w:rsidR="00377221" w:rsidRPr="00473C5C">
        <w:rPr>
          <w:rFonts w:ascii="Arial" w:hAnsi="Arial" w:cs="Arial"/>
          <w:sz w:val="28"/>
          <w:szCs w:val="28"/>
        </w:rPr>
        <w:t>r ……/WTR/20…….</w:t>
      </w:r>
    </w:p>
    <w:p w14:paraId="48D90798" w14:textId="77777777" w:rsidR="007607A0" w:rsidRPr="00473C5C" w:rsidRDefault="007607A0" w:rsidP="004960D5">
      <w:pPr>
        <w:pStyle w:val="Nagwek9"/>
        <w:spacing w:line="24" w:lineRule="atLeast"/>
        <w:ind w:left="0" w:firstLine="0"/>
        <w:jc w:val="left"/>
        <w:rPr>
          <w:rFonts w:ascii="Arial" w:hAnsi="Arial" w:cs="Arial"/>
          <w:b w:val="0"/>
          <w:sz w:val="28"/>
          <w:szCs w:val="28"/>
        </w:rPr>
      </w:pPr>
    </w:p>
    <w:p w14:paraId="49051AF9" w14:textId="77777777" w:rsidR="007607A0" w:rsidRPr="00473C5C" w:rsidRDefault="00C8597B" w:rsidP="004960D5">
      <w:pPr>
        <w:pStyle w:val="WW-Tekstpodstawowy3"/>
        <w:suppressAutoHyphens w:val="0"/>
        <w:spacing w:line="24" w:lineRule="atLeast"/>
        <w:jc w:val="left"/>
        <w:rPr>
          <w:rFonts w:ascii="Arial" w:hAnsi="Arial" w:cs="Arial"/>
          <w:b w:val="0"/>
          <w:sz w:val="28"/>
          <w:szCs w:val="28"/>
          <w:u w:val="none"/>
        </w:rPr>
      </w:pPr>
      <w:r w:rsidRPr="00473C5C">
        <w:rPr>
          <w:rFonts w:ascii="Arial" w:hAnsi="Arial" w:cs="Arial"/>
          <w:b w:val="0"/>
          <w:sz w:val="28"/>
          <w:szCs w:val="28"/>
          <w:u w:val="none"/>
        </w:rPr>
        <w:t>Minimalne wymagania techniczne dla autobusów i ich</w:t>
      </w:r>
      <w:r w:rsidR="00AA2D24" w:rsidRPr="00473C5C">
        <w:rPr>
          <w:rFonts w:ascii="Arial" w:hAnsi="Arial" w:cs="Arial"/>
          <w:b w:val="0"/>
          <w:color w:val="0070C0"/>
          <w:sz w:val="28"/>
          <w:szCs w:val="28"/>
          <w:u w:val="none"/>
        </w:rPr>
        <w:t xml:space="preserve"> </w:t>
      </w:r>
      <w:r w:rsidRPr="00473C5C">
        <w:rPr>
          <w:rFonts w:ascii="Arial" w:hAnsi="Arial" w:cs="Arial"/>
          <w:b w:val="0"/>
          <w:sz w:val="28"/>
          <w:szCs w:val="28"/>
          <w:u w:val="none"/>
        </w:rPr>
        <w:t>wyposażenia</w:t>
      </w:r>
    </w:p>
    <w:p w14:paraId="63E8AA9B" w14:textId="77777777" w:rsidR="009850A3" w:rsidRPr="00473C5C" w:rsidRDefault="009850A3" w:rsidP="004960D5">
      <w:pPr>
        <w:pStyle w:val="Akapitzlist"/>
        <w:spacing w:line="24" w:lineRule="atLeast"/>
        <w:ind w:left="0"/>
        <w:jc w:val="both"/>
        <w:rPr>
          <w:rFonts w:ascii="Arial" w:hAnsi="Arial" w:cs="Arial"/>
          <w:sz w:val="28"/>
          <w:szCs w:val="28"/>
        </w:rPr>
      </w:pPr>
    </w:p>
    <w:tbl>
      <w:tblPr>
        <w:tblStyle w:val="Tabela-Siatka"/>
        <w:tblW w:w="0" w:type="auto"/>
        <w:shd w:val="clear" w:color="auto" w:fill="FFFFFF" w:themeFill="background1"/>
        <w:tblLook w:val="04A0" w:firstRow="1" w:lastRow="0" w:firstColumn="1" w:lastColumn="0" w:noHBand="0" w:noVBand="1"/>
      </w:tblPr>
      <w:tblGrid>
        <w:gridCol w:w="606"/>
        <w:gridCol w:w="1073"/>
        <w:gridCol w:w="2925"/>
        <w:gridCol w:w="2506"/>
        <w:gridCol w:w="2637"/>
        <w:gridCol w:w="185"/>
        <w:gridCol w:w="2539"/>
        <w:gridCol w:w="13"/>
        <w:gridCol w:w="2707"/>
        <w:gridCol w:w="12"/>
      </w:tblGrid>
      <w:tr w:rsidR="00CA4E24" w:rsidRPr="00473C5C" w14:paraId="3EF0A39B" w14:textId="77777777" w:rsidTr="008B0CBD">
        <w:tc>
          <w:tcPr>
            <w:tcW w:w="606" w:type="dxa"/>
            <w:shd w:val="clear" w:color="auto" w:fill="FFFFFF" w:themeFill="background1"/>
          </w:tcPr>
          <w:p w14:paraId="6FE5E89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Lp.</w:t>
            </w:r>
          </w:p>
        </w:tc>
        <w:tc>
          <w:tcPr>
            <w:tcW w:w="1073" w:type="dxa"/>
            <w:shd w:val="clear" w:color="auto" w:fill="FFFFFF" w:themeFill="background1"/>
          </w:tcPr>
          <w:p w14:paraId="621861A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Lp.2</w:t>
            </w:r>
          </w:p>
        </w:tc>
        <w:tc>
          <w:tcPr>
            <w:tcW w:w="2925" w:type="dxa"/>
            <w:shd w:val="clear" w:color="auto" w:fill="FFFFFF" w:themeFill="background1"/>
          </w:tcPr>
          <w:p w14:paraId="5C677FD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Nazwa parametru</w:t>
            </w:r>
          </w:p>
        </w:tc>
        <w:tc>
          <w:tcPr>
            <w:tcW w:w="2506" w:type="dxa"/>
            <w:shd w:val="clear" w:color="auto" w:fill="FFFFFF" w:themeFill="background1"/>
            <w:vAlign w:val="center"/>
          </w:tcPr>
          <w:p w14:paraId="099F2C3A"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Typ taboru A, mini</w:t>
            </w:r>
          </w:p>
        </w:tc>
        <w:tc>
          <w:tcPr>
            <w:tcW w:w="2822" w:type="dxa"/>
            <w:gridSpan w:val="2"/>
            <w:shd w:val="clear" w:color="auto" w:fill="FFFFFF" w:themeFill="background1"/>
            <w:vAlign w:val="center"/>
          </w:tcPr>
          <w:p w14:paraId="3A70627F"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Typ taboru B, midi</w:t>
            </w:r>
          </w:p>
        </w:tc>
        <w:tc>
          <w:tcPr>
            <w:tcW w:w="2506" w:type="dxa"/>
            <w:gridSpan w:val="2"/>
            <w:shd w:val="clear" w:color="auto" w:fill="FFFFFF" w:themeFill="background1"/>
            <w:vAlign w:val="center"/>
          </w:tcPr>
          <w:p w14:paraId="047F692C"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Typ taboru C</w:t>
            </w:r>
            <w:r w:rsidR="00F549CE" w:rsidRPr="00473C5C">
              <w:rPr>
                <w:rFonts w:ascii="Arial" w:hAnsi="Arial" w:cs="Arial"/>
                <w:sz w:val="28"/>
                <w:szCs w:val="28"/>
              </w:rPr>
              <w:t xml:space="preserve"> / Ce</w:t>
            </w:r>
            <w:r w:rsidRPr="00473C5C">
              <w:rPr>
                <w:rFonts w:ascii="Arial" w:hAnsi="Arial" w:cs="Arial"/>
                <w:sz w:val="28"/>
                <w:szCs w:val="28"/>
              </w:rPr>
              <w:t>, maxi</w:t>
            </w:r>
          </w:p>
        </w:tc>
        <w:tc>
          <w:tcPr>
            <w:tcW w:w="2652" w:type="dxa"/>
            <w:gridSpan w:val="2"/>
            <w:shd w:val="clear" w:color="auto" w:fill="FFFFFF" w:themeFill="background1"/>
            <w:vAlign w:val="center"/>
          </w:tcPr>
          <w:p w14:paraId="26F277F4"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Typ taboru D</w:t>
            </w:r>
            <w:r w:rsidR="00F549CE" w:rsidRPr="00473C5C">
              <w:rPr>
                <w:rFonts w:ascii="Arial" w:hAnsi="Arial" w:cs="Arial"/>
                <w:sz w:val="28"/>
                <w:szCs w:val="28"/>
              </w:rPr>
              <w:t xml:space="preserve"> / De</w:t>
            </w:r>
            <w:r w:rsidRPr="00473C5C">
              <w:rPr>
                <w:rFonts w:ascii="Arial" w:hAnsi="Arial" w:cs="Arial"/>
                <w:sz w:val="28"/>
                <w:szCs w:val="28"/>
              </w:rPr>
              <w:t>, mega</w:t>
            </w:r>
          </w:p>
        </w:tc>
      </w:tr>
      <w:tr w:rsidR="00CA4E24" w:rsidRPr="00473C5C" w14:paraId="7E48F336" w14:textId="77777777" w:rsidTr="008B0CBD">
        <w:tc>
          <w:tcPr>
            <w:tcW w:w="606" w:type="dxa"/>
            <w:shd w:val="clear" w:color="auto" w:fill="FFFFFF" w:themeFill="background1"/>
          </w:tcPr>
          <w:p w14:paraId="30C1549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w:t>
            </w:r>
          </w:p>
        </w:tc>
        <w:tc>
          <w:tcPr>
            <w:tcW w:w="1073" w:type="dxa"/>
            <w:shd w:val="clear" w:color="auto" w:fill="FFFFFF" w:themeFill="background1"/>
          </w:tcPr>
          <w:p w14:paraId="03D6F22F" w14:textId="77777777" w:rsidR="00CA4E24" w:rsidRPr="00473C5C" w:rsidRDefault="00CA4E24" w:rsidP="004960D5">
            <w:pPr>
              <w:spacing w:line="24" w:lineRule="atLeast"/>
              <w:rPr>
                <w:rFonts w:ascii="Arial" w:hAnsi="Arial" w:cs="Arial"/>
                <w:sz w:val="28"/>
                <w:szCs w:val="28"/>
              </w:rPr>
            </w:pPr>
          </w:p>
        </w:tc>
        <w:tc>
          <w:tcPr>
            <w:tcW w:w="13411" w:type="dxa"/>
            <w:gridSpan w:val="8"/>
            <w:shd w:val="clear" w:color="auto" w:fill="FFFFFF" w:themeFill="background1"/>
          </w:tcPr>
          <w:p w14:paraId="6815B9E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Parametry podstawowe</w:t>
            </w:r>
            <w:r w:rsidR="003942EE" w:rsidRPr="00473C5C">
              <w:rPr>
                <w:rFonts w:ascii="Arial" w:hAnsi="Arial" w:cs="Arial"/>
                <w:sz w:val="28"/>
                <w:szCs w:val="28"/>
              </w:rPr>
              <w:t xml:space="preserve"> (niedopuszczalne są autobusy typu Składak i SAM)</w:t>
            </w:r>
          </w:p>
          <w:p w14:paraId="248ADCE5" w14:textId="77777777" w:rsidR="00080A23" w:rsidRPr="00473C5C" w:rsidRDefault="00080A23" w:rsidP="004960D5">
            <w:pPr>
              <w:spacing w:line="24" w:lineRule="atLeast"/>
              <w:rPr>
                <w:rFonts w:ascii="Arial" w:hAnsi="Arial" w:cs="Arial"/>
                <w:sz w:val="28"/>
                <w:szCs w:val="28"/>
              </w:rPr>
            </w:pPr>
          </w:p>
        </w:tc>
      </w:tr>
      <w:tr w:rsidR="00CA4E24" w:rsidRPr="00473C5C" w14:paraId="746F3A21" w14:textId="77777777" w:rsidTr="008B0CBD">
        <w:tc>
          <w:tcPr>
            <w:tcW w:w="606" w:type="dxa"/>
            <w:shd w:val="clear" w:color="auto" w:fill="FFFFFF" w:themeFill="background1"/>
          </w:tcPr>
          <w:p w14:paraId="4FA75D65"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62B6D26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1.1.</w:t>
            </w:r>
          </w:p>
        </w:tc>
        <w:tc>
          <w:tcPr>
            <w:tcW w:w="13411" w:type="dxa"/>
            <w:gridSpan w:val="8"/>
            <w:shd w:val="clear" w:color="auto" w:fill="FFFFFF" w:themeFill="background1"/>
          </w:tcPr>
          <w:p w14:paraId="1AB32DD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Rok wyprodukowania autobusu</w:t>
            </w:r>
          </w:p>
          <w:p w14:paraId="66F231D9" w14:textId="77777777" w:rsidR="00080A23" w:rsidRPr="00473C5C" w:rsidRDefault="00080A23" w:rsidP="004960D5">
            <w:pPr>
              <w:spacing w:line="24" w:lineRule="atLeast"/>
              <w:rPr>
                <w:rFonts w:ascii="Arial" w:hAnsi="Arial" w:cs="Arial"/>
                <w:sz w:val="28"/>
                <w:szCs w:val="28"/>
              </w:rPr>
            </w:pPr>
          </w:p>
        </w:tc>
      </w:tr>
      <w:tr w:rsidR="00CA4E24" w:rsidRPr="00473C5C" w14:paraId="6FCBD839" w14:textId="77777777" w:rsidTr="008B0CBD">
        <w:tc>
          <w:tcPr>
            <w:tcW w:w="606" w:type="dxa"/>
            <w:shd w:val="clear" w:color="auto" w:fill="FFFFFF" w:themeFill="background1"/>
          </w:tcPr>
          <w:p w14:paraId="6A15FE32"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68C5A7E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1.1.1.</w:t>
            </w:r>
          </w:p>
        </w:tc>
        <w:tc>
          <w:tcPr>
            <w:tcW w:w="2925" w:type="dxa"/>
            <w:shd w:val="clear" w:color="auto" w:fill="FFFFFF" w:themeFill="background1"/>
          </w:tcPr>
          <w:p w14:paraId="01C6CCF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Autobus podstawowy</w:t>
            </w:r>
          </w:p>
          <w:p w14:paraId="42B1F23A"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3FA67463"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2024</w:t>
            </w:r>
            <w:r w:rsidR="00BC70A0" w:rsidRPr="00473C5C">
              <w:rPr>
                <w:rFonts w:ascii="Arial" w:hAnsi="Arial" w:cs="Arial"/>
                <w:sz w:val="28"/>
                <w:szCs w:val="28"/>
              </w:rPr>
              <w:t xml:space="preserve"> (fabrycznie nowy o przebiegu nie większym niż 4000 km w dniu odbioru)</w:t>
            </w:r>
          </w:p>
        </w:tc>
      </w:tr>
      <w:tr w:rsidR="00CA4E24" w:rsidRPr="00473C5C" w14:paraId="4C8D880C" w14:textId="77777777" w:rsidTr="008B0CBD">
        <w:tc>
          <w:tcPr>
            <w:tcW w:w="606" w:type="dxa"/>
            <w:shd w:val="clear" w:color="auto" w:fill="FFFFFF" w:themeFill="background1"/>
          </w:tcPr>
          <w:p w14:paraId="7A32EFE0"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F29573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1.1.2.</w:t>
            </w:r>
          </w:p>
        </w:tc>
        <w:tc>
          <w:tcPr>
            <w:tcW w:w="2925" w:type="dxa"/>
            <w:shd w:val="clear" w:color="auto" w:fill="FFFFFF" w:themeFill="background1"/>
          </w:tcPr>
          <w:p w14:paraId="4004AA8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Autobus dodatkowy</w:t>
            </w:r>
          </w:p>
          <w:p w14:paraId="0E0F086A"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71C27849"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20</w:t>
            </w:r>
            <w:r w:rsidR="00BC70A0" w:rsidRPr="00473C5C">
              <w:rPr>
                <w:rFonts w:ascii="Arial" w:hAnsi="Arial" w:cs="Arial"/>
                <w:sz w:val="28"/>
                <w:szCs w:val="28"/>
              </w:rPr>
              <w:t>16</w:t>
            </w:r>
          </w:p>
        </w:tc>
      </w:tr>
      <w:tr w:rsidR="00CA4E24" w:rsidRPr="00473C5C" w14:paraId="5C832E24" w14:textId="77777777" w:rsidTr="008B0CBD">
        <w:tc>
          <w:tcPr>
            <w:tcW w:w="606" w:type="dxa"/>
            <w:shd w:val="clear" w:color="auto" w:fill="FFFFFF" w:themeFill="background1"/>
          </w:tcPr>
          <w:p w14:paraId="6CA91431"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D7881D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1.1.3.</w:t>
            </w:r>
          </w:p>
        </w:tc>
        <w:tc>
          <w:tcPr>
            <w:tcW w:w="2925" w:type="dxa"/>
            <w:shd w:val="clear" w:color="auto" w:fill="FFFFFF" w:themeFill="background1"/>
          </w:tcPr>
          <w:p w14:paraId="031A715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Autobus zastępczy</w:t>
            </w:r>
          </w:p>
          <w:p w14:paraId="287A2A90"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71BF8CA3"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20</w:t>
            </w:r>
            <w:r w:rsidR="00BC70A0" w:rsidRPr="00473C5C">
              <w:rPr>
                <w:rFonts w:ascii="Arial" w:hAnsi="Arial" w:cs="Arial"/>
                <w:sz w:val="28"/>
                <w:szCs w:val="28"/>
              </w:rPr>
              <w:t>16</w:t>
            </w:r>
          </w:p>
        </w:tc>
      </w:tr>
      <w:tr w:rsidR="00CA4E24" w:rsidRPr="00473C5C" w14:paraId="13C81670" w14:textId="77777777" w:rsidTr="008B0CBD">
        <w:tc>
          <w:tcPr>
            <w:tcW w:w="606" w:type="dxa"/>
            <w:shd w:val="clear" w:color="auto" w:fill="FFFFFF" w:themeFill="background1"/>
          </w:tcPr>
          <w:p w14:paraId="2F8E0EB2"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7D6808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1.2.</w:t>
            </w:r>
          </w:p>
        </w:tc>
        <w:tc>
          <w:tcPr>
            <w:tcW w:w="13411" w:type="dxa"/>
            <w:gridSpan w:val="8"/>
            <w:shd w:val="clear" w:color="auto" w:fill="FFFFFF" w:themeFill="background1"/>
          </w:tcPr>
          <w:p w14:paraId="7B0EA2C5" w14:textId="77777777" w:rsidR="00CA4E24" w:rsidRPr="00473C5C" w:rsidRDefault="000B40BC" w:rsidP="004960D5">
            <w:pPr>
              <w:spacing w:line="24" w:lineRule="atLeast"/>
              <w:rPr>
                <w:rFonts w:ascii="Arial" w:hAnsi="Arial" w:cs="Arial"/>
                <w:sz w:val="28"/>
                <w:szCs w:val="28"/>
              </w:rPr>
            </w:pPr>
            <w:r w:rsidRPr="00473C5C">
              <w:rPr>
                <w:rFonts w:ascii="Arial" w:hAnsi="Arial" w:cs="Arial"/>
                <w:sz w:val="28"/>
                <w:szCs w:val="28"/>
              </w:rPr>
              <w:t>Jednostka napędowa i baterie</w:t>
            </w:r>
          </w:p>
          <w:p w14:paraId="7B876203" w14:textId="77777777" w:rsidR="00080A23" w:rsidRPr="00473C5C" w:rsidRDefault="00080A23" w:rsidP="004960D5">
            <w:pPr>
              <w:spacing w:line="24" w:lineRule="atLeast"/>
              <w:rPr>
                <w:rFonts w:ascii="Arial" w:hAnsi="Arial" w:cs="Arial"/>
                <w:sz w:val="28"/>
                <w:szCs w:val="28"/>
              </w:rPr>
            </w:pPr>
          </w:p>
        </w:tc>
      </w:tr>
      <w:tr w:rsidR="00CA4E24" w:rsidRPr="00473C5C" w14:paraId="2FB36415" w14:textId="77777777" w:rsidTr="00432DF5">
        <w:trPr>
          <w:trHeight w:val="749"/>
        </w:trPr>
        <w:tc>
          <w:tcPr>
            <w:tcW w:w="606" w:type="dxa"/>
            <w:shd w:val="clear" w:color="auto" w:fill="FFFFFF" w:themeFill="background1"/>
          </w:tcPr>
          <w:p w14:paraId="7E117836"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F3DB24A"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1.2.1.</w:t>
            </w:r>
          </w:p>
        </w:tc>
        <w:tc>
          <w:tcPr>
            <w:tcW w:w="2925" w:type="dxa"/>
            <w:shd w:val="clear" w:color="auto" w:fill="FFFFFF" w:themeFill="background1"/>
          </w:tcPr>
          <w:p w14:paraId="7CEDB8B1"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Norma spalin (</w:t>
            </w:r>
            <w:r w:rsidR="000B40BC" w:rsidRPr="00473C5C">
              <w:rPr>
                <w:rFonts w:ascii="Arial" w:hAnsi="Arial" w:cs="Arial"/>
                <w:sz w:val="28"/>
                <w:szCs w:val="28"/>
              </w:rPr>
              <w:t xml:space="preserve"> dla autobusów innych niż zeroemisyjne</w:t>
            </w:r>
            <w:r w:rsidRPr="00473C5C">
              <w:rPr>
                <w:rFonts w:ascii="Arial" w:hAnsi="Arial" w:cs="Arial"/>
                <w:sz w:val="28"/>
                <w:szCs w:val="28"/>
              </w:rPr>
              <w:t>)</w:t>
            </w:r>
          </w:p>
          <w:p w14:paraId="46D34939"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32ACF157" w14:textId="77777777" w:rsidR="00CA4E24" w:rsidRPr="00473C5C" w:rsidRDefault="000B40BC" w:rsidP="004960D5">
            <w:pPr>
              <w:spacing w:line="24" w:lineRule="atLeast"/>
              <w:jc w:val="center"/>
              <w:rPr>
                <w:rFonts w:ascii="Arial" w:hAnsi="Arial" w:cs="Arial"/>
                <w:sz w:val="28"/>
                <w:szCs w:val="28"/>
              </w:rPr>
            </w:pPr>
            <w:r w:rsidRPr="00473C5C">
              <w:rPr>
                <w:rFonts w:ascii="Arial" w:hAnsi="Arial" w:cs="Arial"/>
                <w:sz w:val="28"/>
                <w:szCs w:val="28"/>
              </w:rPr>
              <w:t xml:space="preserve">Co najmniej </w:t>
            </w:r>
            <w:r w:rsidR="00CA4E24" w:rsidRPr="00473C5C">
              <w:rPr>
                <w:rFonts w:ascii="Arial" w:hAnsi="Arial" w:cs="Arial"/>
                <w:sz w:val="28"/>
                <w:szCs w:val="28"/>
              </w:rPr>
              <w:t>Euro 6D</w:t>
            </w:r>
            <w:r w:rsidR="00BC70A0" w:rsidRPr="00473C5C">
              <w:rPr>
                <w:rFonts w:ascii="Arial" w:hAnsi="Arial" w:cs="Arial"/>
                <w:sz w:val="28"/>
                <w:szCs w:val="28"/>
              </w:rPr>
              <w:t xml:space="preserve"> dla autobusów podstawowych i Euro 6 dla pozostałych autobusów</w:t>
            </w:r>
          </w:p>
        </w:tc>
      </w:tr>
      <w:tr w:rsidR="0051465A" w:rsidRPr="00473C5C" w14:paraId="0E8FC9F9" w14:textId="77777777" w:rsidTr="007073A4">
        <w:trPr>
          <w:trHeight w:val="1429"/>
        </w:trPr>
        <w:tc>
          <w:tcPr>
            <w:tcW w:w="606" w:type="dxa"/>
            <w:shd w:val="clear" w:color="auto" w:fill="FFFFFF" w:themeFill="background1"/>
          </w:tcPr>
          <w:p w14:paraId="10134C6E" w14:textId="77777777" w:rsidR="0051465A" w:rsidRPr="00473C5C" w:rsidRDefault="0051465A" w:rsidP="004960D5">
            <w:pPr>
              <w:spacing w:line="24" w:lineRule="atLeast"/>
              <w:rPr>
                <w:rFonts w:ascii="Arial" w:hAnsi="Arial" w:cs="Arial"/>
                <w:sz w:val="28"/>
                <w:szCs w:val="28"/>
              </w:rPr>
            </w:pPr>
          </w:p>
        </w:tc>
        <w:tc>
          <w:tcPr>
            <w:tcW w:w="1073" w:type="dxa"/>
            <w:shd w:val="clear" w:color="auto" w:fill="FFFFFF" w:themeFill="background1"/>
          </w:tcPr>
          <w:p w14:paraId="4F67C06C" w14:textId="77777777" w:rsidR="0051465A" w:rsidRPr="00473C5C" w:rsidRDefault="0051465A" w:rsidP="004960D5">
            <w:pPr>
              <w:spacing w:line="24" w:lineRule="atLeast"/>
              <w:rPr>
                <w:rFonts w:ascii="Arial" w:hAnsi="Arial" w:cs="Arial"/>
                <w:sz w:val="28"/>
                <w:szCs w:val="28"/>
              </w:rPr>
            </w:pPr>
            <w:r w:rsidRPr="00473C5C">
              <w:rPr>
                <w:rFonts w:ascii="Arial" w:hAnsi="Arial" w:cs="Arial"/>
                <w:sz w:val="28"/>
                <w:szCs w:val="28"/>
              </w:rPr>
              <w:t>1.2.2.</w:t>
            </w:r>
          </w:p>
        </w:tc>
        <w:tc>
          <w:tcPr>
            <w:tcW w:w="2925" w:type="dxa"/>
            <w:shd w:val="clear" w:color="auto" w:fill="FFFFFF" w:themeFill="background1"/>
          </w:tcPr>
          <w:p w14:paraId="5A4DCC5E" w14:textId="77777777" w:rsidR="0051465A" w:rsidRPr="00473C5C" w:rsidRDefault="000B40BC" w:rsidP="004960D5">
            <w:pPr>
              <w:spacing w:line="24" w:lineRule="atLeast"/>
              <w:rPr>
                <w:rFonts w:ascii="Arial" w:hAnsi="Arial" w:cs="Arial"/>
                <w:sz w:val="28"/>
                <w:szCs w:val="28"/>
              </w:rPr>
            </w:pPr>
            <w:r w:rsidRPr="00473C5C">
              <w:rPr>
                <w:rFonts w:ascii="Arial" w:hAnsi="Arial" w:cs="Arial"/>
                <w:sz w:val="28"/>
                <w:szCs w:val="28"/>
              </w:rPr>
              <w:t xml:space="preserve">Wymagania </w:t>
            </w:r>
            <w:r w:rsidR="00A5085C" w:rsidRPr="00473C5C">
              <w:rPr>
                <w:rFonts w:ascii="Arial" w:hAnsi="Arial" w:cs="Arial"/>
                <w:sz w:val="28"/>
                <w:szCs w:val="28"/>
              </w:rPr>
              <w:t xml:space="preserve">dla autobusów </w:t>
            </w:r>
            <w:r w:rsidRPr="00473C5C">
              <w:rPr>
                <w:rFonts w:ascii="Arial" w:hAnsi="Arial" w:cs="Arial"/>
                <w:sz w:val="28"/>
                <w:szCs w:val="28"/>
              </w:rPr>
              <w:t>zeroemisyjnych:</w:t>
            </w:r>
            <w:r w:rsidR="00A5085C" w:rsidRPr="00473C5C">
              <w:rPr>
                <w:rFonts w:ascii="Arial" w:hAnsi="Arial" w:cs="Arial"/>
                <w:sz w:val="28"/>
                <w:szCs w:val="28"/>
              </w:rPr>
              <w:t xml:space="preserve"> </w:t>
            </w:r>
          </w:p>
        </w:tc>
        <w:tc>
          <w:tcPr>
            <w:tcW w:w="10486" w:type="dxa"/>
            <w:gridSpan w:val="7"/>
            <w:shd w:val="clear" w:color="auto" w:fill="FFFFFF" w:themeFill="background1"/>
            <w:vAlign w:val="center"/>
          </w:tcPr>
          <w:p w14:paraId="75A629E2" w14:textId="77777777" w:rsidR="00AC4FF4" w:rsidRPr="00473C5C" w:rsidRDefault="000B40BC" w:rsidP="004960D5">
            <w:pPr>
              <w:pStyle w:val="Akapitzlist"/>
              <w:numPr>
                <w:ilvl w:val="0"/>
                <w:numId w:val="42"/>
              </w:numPr>
              <w:spacing w:line="24" w:lineRule="atLeast"/>
              <w:rPr>
                <w:rFonts w:ascii="Arial" w:hAnsi="Arial" w:cs="Arial"/>
                <w:sz w:val="28"/>
                <w:szCs w:val="28"/>
              </w:rPr>
            </w:pPr>
            <w:r w:rsidRPr="00473C5C">
              <w:rPr>
                <w:rFonts w:ascii="Arial" w:hAnsi="Arial" w:cs="Arial"/>
                <w:sz w:val="28"/>
                <w:szCs w:val="28"/>
              </w:rPr>
              <w:t xml:space="preserve">Użytkowa pojemność baterii </w:t>
            </w:r>
            <w:r w:rsidR="00527663" w:rsidRPr="00473C5C">
              <w:rPr>
                <w:rFonts w:ascii="Arial" w:hAnsi="Arial" w:cs="Arial"/>
                <w:sz w:val="28"/>
                <w:szCs w:val="28"/>
              </w:rPr>
              <w:t>w autobusie elektrycznym</w:t>
            </w:r>
            <w:r w:rsidR="00AC4FF4" w:rsidRPr="00473C5C">
              <w:rPr>
                <w:rFonts w:ascii="Arial" w:hAnsi="Arial" w:cs="Arial"/>
                <w:sz w:val="28"/>
                <w:szCs w:val="28"/>
              </w:rPr>
              <w:t xml:space="preserve"> (dla wszystkich typów) </w:t>
            </w:r>
            <w:r w:rsidR="00527663" w:rsidRPr="00473C5C">
              <w:rPr>
                <w:rFonts w:ascii="Arial" w:hAnsi="Arial" w:cs="Arial"/>
                <w:sz w:val="28"/>
                <w:szCs w:val="28"/>
              </w:rPr>
              <w:t xml:space="preserve"> </w:t>
            </w:r>
            <w:r w:rsidRPr="00473C5C">
              <w:rPr>
                <w:rFonts w:ascii="Arial" w:hAnsi="Arial" w:cs="Arial"/>
                <w:sz w:val="28"/>
                <w:szCs w:val="28"/>
              </w:rPr>
              <w:t xml:space="preserve">w całym okresie świadczenia usługi nie może spaść poniżej 60% </w:t>
            </w:r>
            <w:r w:rsidR="00527663" w:rsidRPr="00473C5C">
              <w:rPr>
                <w:rFonts w:ascii="Arial" w:hAnsi="Arial" w:cs="Arial"/>
                <w:sz w:val="28"/>
                <w:szCs w:val="28"/>
              </w:rPr>
              <w:t xml:space="preserve">ich </w:t>
            </w:r>
            <w:r w:rsidRPr="00473C5C">
              <w:rPr>
                <w:rFonts w:ascii="Arial" w:hAnsi="Arial" w:cs="Arial"/>
                <w:sz w:val="28"/>
                <w:szCs w:val="28"/>
              </w:rPr>
              <w:t>pojemności całkowitej;</w:t>
            </w:r>
          </w:p>
          <w:p w14:paraId="02A1A6FC" w14:textId="303E21C8" w:rsidR="000B40BC" w:rsidRPr="00473C5C" w:rsidRDefault="00527663" w:rsidP="004960D5">
            <w:pPr>
              <w:pStyle w:val="Akapitzlist"/>
              <w:numPr>
                <w:ilvl w:val="0"/>
                <w:numId w:val="42"/>
              </w:numPr>
              <w:spacing w:line="24" w:lineRule="atLeast"/>
              <w:rPr>
                <w:rFonts w:ascii="Arial" w:hAnsi="Arial" w:cs="Arial"/>
                <w:sz w:val="28"/>
                <w:szCs w:val="28"/>
              </w:rPr>
            </w:pPr>
            <w:r w:rsidRPr="00473C5C">
              <w:rPr>
                <w:rFonts w:ascii="Arial" w:hAnsi="Arial" w:cs="Arial"/>
                <w:sz w:val="28"/>
                <w:szCs w:val="28"/>
              </w:rPr>
              <w:t xml:space="preserve">Zapewnienie infrastruktury do ładowania lub tankowania autobusów zeroemisyjnych tak jak w przypadku autobusów spalinowych leży po stronie </w:t>
            </w:r>
            <w:r w:rsidR="00B84012">
              <w:rPr>
                <w:rFonts w:ascii="Arial" w:hAnsi="Arial" w:cs="Arial"/>
                <w:sz w:val="28"/>
                <w:szCs w:val="28"/>
              </w:rPr>
              <w:t>Operatora</w:t>
            </w:r>
          </w:p>
        </w:tc>
      </w:tr>
      <w:tr w:rsidR="00CA4E24" w:rsidRPr="00473C5C" w14:paraId="7C1E1193" w14:textId="77777777" w:rsidTr="008B0CBD">
        <w:tc>
          <w:tcPr>
            <w:tcW w:w="606" w:type="dxa"/>
            <w:shd w:val="clear" w:color="auto" w:fill="FFFFFF" w:themeFill="background1"/>
          </w:tcPr>
          <w:p w14:paraId="3D440052"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4CD105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w:t>
            </w:r>
          </w:p>
        </w:tc>
        <w:tc>
          <w:tcPr>
            <w:tcW w:w="13411" w:type="dxa"/>
            <w:gridSpan w:val="8"/>
            <w:shd w:val="clear" w:color="auto" w:fill="FFFFFF" w:themeFill="background1"/>
          </w:tcPr>
          <w:p w14:paraId="79F9EA6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Wymiary autobusu i liczba oraz rodzaj miejsc we wszystkich autobusach</w:t>
            </w:r>
          </w:p>
          <w:p w14:paraId="03A21576" w14:textId="77777777" w:rsidR="00080A23" w:rsidRPr="00473C5C" w:rsidRDefault="00080A23" w:rsidP="004960D5">
            <w:pPr>
              <w:spacing w:line="24" w:lineRule="atLeast"/>
              <w:rPr>
                <w:rFonts w:ascii="Arial" w:hAnsi="Arial" w:cs="Arial"/>
                <w:sz w:val="28"/>
                <w:szCs w:val="28"/>
              </w:rPr>
            </w:pPr>
          </w:p>
        </w:tc>
      </w:tr>
      <w:tr w:rsidR="00CA4E24" w:rsidRPr="00473C5C" w14:paraId="2E76F403" w14:textId="77777777" w:rsidTr="008B0CBD">
        <w:tc>
          <w:tcPr>
            <w:tcW w:w="606" w:type="dxa"/>
            <w:shd w:val="clear" w:color="auto" w:fill="FFFFFF" w:themeFill="background1"/>
          </w:tcPr>
          <w:p w14:paraId="28954012"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0C7BC3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1.3.1.</w:t>
            </w:r>
          </w:p>
        </w:tc>
        <w:tc>
          <w:tcPr>
            <w:tcW w:w="2925" w:type="dxa"/>
            <w:shd w:val="clear" w:color="auto" w:fill="FFFFFF" w:themeFill="background1"/>
          </w:tcPr>
          <w:p w14:paraId="098B92D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Całkowita długość </w:t>
            </w:r>
            <w:r w:rsidR="00E93D47" w:rsidRPr="00473C5C">
              <w:rPr>
                <w:rFonts w:ascii="Arial" w:hAnsi="Arial" w:cs="Arial"/>
                <w:sz w:val="28"/>
                <w:szCs w:val="28"/>
              </w:rPr>
              <w:t xml:space="preserve">autobusu </w:t>
            </w:r>
          </w:p>
          <w:p w14:paraId="4A8D49A7"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294F6133"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7900 – 9190 mm</w:t>
            </w:r>
          </w:p>
        </w:tc>
        <w:tc>
          <w:tcPr>
            <w:tcW w:w="2822" w:type="dxa"/>
            <w:gridSpan w:val="2"/>
            <w:shd w:val="clear" w:color="auto" w:fill="FFFFFF" w:themeFill="background1"/>
            <w:vAlign w:val="center"/>
          </w:tcPr>
          <w:p w14:paraId="6550B54C"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9200 – 1065</w:t>
            </w:r>
            <w:r w:rsidR="003B0F2C" w:rsidRPr="00473C5C">
              <w:rPr>
                <w:rFonts w:ascii="Arial" w:hAnsi="Arial" w:cs="Arial"/>
                <w:sz w:val="28"/>
                <w:szCs w:val="28"/>
              </w:rPr>
              <w:t>0</w:t>
            </w:r>
            <w:r w:rsidRPr="00473C5C">
              <w:rPr>
                <w:rFonts w:ascii="Arial" w:hAnsi="Arial" w:cs="Arial"/>
                <w:sz w:val="28"/>
                <w:szCs w:val="28"/>
              </w:rPr>
              <w:t xml:space="preserve"> mm</w:t>
            </w:r>
          </w:p>
        </w:tc>
        <w:tc>
          <w:tcPr>
            <w:tcW w:w="2506" w:type="dxa"/>
            <w:gridSpan w:val="2"/>
            <w:shd w:val="clear" w:color="auto" w:fill="FFFFFF" w:themeFill="background1"/>
            <w:vAlign w:val="center"/>
          </w:tcPr>
          <w:p w14:paraId="6448014B"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1065</w:t>
            </w:r>
            <w:r w:rsidR="004D4DDB" w:rsidRPr="00473C5C">
              <w:rPr>
                <w:rFonts w:ascii="Arial" w:hAnsi="Arial" w:cs="Arial"/>
                <w:sz w:val="28"/>
                <w:szCs w:val="28"/>
              </w:rPr>
              <w:t>1</w:t>
            </w:r>
            <w:r w:rsidRPr="00473C5C">
              <w:rPr>
                <w:rFonts w:ascii="Arial" w:hAnsi="Arial" w:cs="Arial"/>
                <w:sz w:val="28"/>
                <w:szCs w:val="28"/>
              </w:rPr>
              <w:t xml:space="preserve"> – 1220</w:t>
            </w:r>
            <w:r w:rsidR="003B0F2C" w:rsidRPr="00473C5C">
              <w:rPr>
                <w:rFonts w:ascii="Arial" w:hAnsi="Arial" w:cs="Arial"/>
                <w:sz w:val="28"/>
                <w:szCs w:val="28"/>
              </w:rPr>
              <w:t>0</w:t>
            </w:r>
            <w:r w:rsidRPr="00473C5C">
              <w:rPr>
                <w:rFonts w:ascii="Arial" w:hAnsi="Arial" w:cs="Arial"/>
                <w:sz w:val="28"/>
                <w:szCs w:val="28"/>
              </w:rPr>
              <w:t xml:space="preserve"> mm</w:t>
            </w:r>
          </w:p>
        </w:tc>
        <w:tc>
          <w:tcPr>
            <w:tcW w:w="2652" w:type="dxa"/>
            <w:gridSpan w:val="2"/>
            <w:shd w:val="clear" w:color="auto" w:fill="FFFFFF" w:themeFill="background1"/>
            <w:vAlign w:val="center"/>
          </w:tcPr>
          <w:p w14:paraId="39668E89" w14:textId="77777777" w:rsidR="00CA4E24" w:rsidRPr="00473C5C" w:rsidRDefault="00CA4E24" w:rsidP="004960D5">
            <w:pPr>
              <w:spacing w:line="24" w:lineRule="atLeast"/>
              <w:jc w:val="center"/>
              <w:rPr>
                <w:rFonts w:ascii="Arial" w:hAnsi="Arial" w:cs="Arial"/>
                <w:sz w:val="28"/>
                <w:szCs w:val="28"/>
              </w:rPr>
            </w:pPr>
            <w:r w:rsidRPr="00473C5C">
              <w:rPr>
                <w:rFonts w:ascii="Arial" w:hAnsi="Arial" w:cs="Arial"/>
                <w:sz w:val="28"/>
                <w:szCs w:val="28"/>
              </w:rPr>
              <w:t>1221</w:t>
            </w:r>
            <w:r w:rsidR="003B0F2C" w:rsidRPr="00473C5C">
              <w:rPr>
                <w:rFonts w:ascii="Arial" w:hAnsi="Arial" w:cs="Arial"/>
                <w:sz w:val="28"/>
                <w:szCs w:val="28"/>
              </w:rPr>
              <w:t>0</w:t>
            </w:r>
            <w:r w:rsidRPr="00473C5C">
              <w:rPr>
                <w:rFonts w:ascii="Arial" w:hAnsi="Arial" w:cs="Arial"/>
                <w:sz w:val="28"/>
                <w:szCs w:val="28"/>
              </w:rPr>
              <w:t xml:space="preserve"> – 1875</w:t>
            </w:r>
            <w:r w:rsidR="003B0F2C" w:rsidRPr="00473C5C">
              <w:rPr>
                <w:rFonts w:ascii="Arial" w:hAnsi="Arial" w:cs="Arial"/>
                <w:sz w:val="28"/>
                <w:szCs w:val="28"/>
              </w:rPr>
              <w:t>0</w:t>
            </w:r>
            <w:r w:rsidRPr="00473C5C">
              <w:rPr>
                <w:rFonts w:ascii="Arial" w:hAnsi="Arial" w:cs="Arial"/>
                <w:sz w:val="28"/>
                <w:szCs w:val="28"/>
              </w:rPr>
              <w:t xml:space="preserve"> mm</w:t>
            </w:r>
          </w:p>
        </w:tc>
      </w:tr>
      <w:tr w:rsidR="00CA4E24" w:rsidRPr="00473C5C" w14:paraId="3ECACEF0" w14:textId="77777777" w:rsidTr="008B0CBD">
        <w:tc>
          <w:tcPr>
            <w:tcW w:w="606" w:type="dxa"/>
            <w:shd w:val="clear" w:color="auto" w:fill="FFFFFF" w:themeFill="background1"/>
          </w:tcPr>
          <w:p w14:paraId="247BF38E"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423B479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1.3.2.</w:t>
            </w:r>
          </w:p>
        </w:tc>
        <w:tc>
          <w:tcPr>
            <w:tcW w:w="2925" w:type="dxa"/>
            <w:shd w:val="clear" w:color="auto" w:fill="FFFFFF" w:themeFill="background1"/>
          </w:tcPr>
          <w:p w14:paraId="7736E7E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Całkowita szerokość </w:t>
            </w:r>
            <w:r w:rsidR="00E93D47" w:rsidRPr="00473C5C">
              <w:rPr>
                <w:rFonts w:ascii="Arial" w:hAnsi="Arial" w:cs="Arial"/>
                <w:sz w:val="28"/>
                <w:szCs w:val="28"/>
              </w:rPr>
              <w:t>autobusu</w:t>
            </w:r>
          </w:p>
          <w:p w14:paraId="106BD759"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143134FF" w14:textId="77777777" w:rsidR="00CA4E24" w:rsidRPr="00473C5C" w:rsidRDefault="00CA4E24" w:rsidP="00F44ED7">
            <w:pPr>
              <w:spacing w:line="24" w:lineRule="atLeast"/>
              <w:jc w:val="center"/>
              <w:rPr>
                <w:rFonts w:ascii="Arial" w:hAnsi="Arial" w:cs="Arial"/>
                <w:sz w:val="28"/>
                <w:szCs w:val="28"/>
              </w:rPr>
            </w:pPr>
            <w:r w:rsidRPr="00473C5C">
              <w:rPr>
                <w:rFonts w:ascii="Arial" w:hAnsi="Arial" w:cs="Arial"/>
                <w:sz w:val="28"/>
                <w:szCs w:val="28"/>
              </w:rPr>
              <w:t>2350 – 2550 mm</w:t>
            </w:r>
          </w:p>
        </w:tc>
      </w:tr>
      <w:tr w:rsidR="00C0503E" w:rsidRPr="00473C5C" w14:paraId="473573C1" w14:textId="77777777" w:rsidTr="008B0CBD">
        <w:tc>
          <w:tcPr>
            <w:tcW w:w="606" w:type="dxa"/>
            <w:shd w:val="clear" w:color="auto" w:fill="FFFFFF" w:themeFill="background1"/>
          </w:tcPr>
          <w:p w14:paraId="05719ECA" w14:textId="77777777" w:rsidR="00C0503E" w:rsidRPr="00473C5C" w:rsidRDefault="00C0503E" w:rsidP="004960D5">
            <w:pPr>
              <w:spacing w:line="24" w:lineRule="atLeast"/>
              <w:rPr>
                <w:rFonts w:ascii="Arial" w:hAnsi="Arial" w:cs="Arial"/>
                <w:sz w:val="28"/>
                <w:szCs w:val="28"/>
              </w:rPr>
            </w:pPr>
          </w:p>
        </w:tc>
        <w:tc>
          <w:tcPr>
            <w:tcW w:w="1073" w:type="dxa"/>
            <w:shd w:val="clear" w:color="auto" w:fill="FFFFFF" w:themeFill="background1"/>
          </w:tcPr>
          <w:p w14:paraId="72E55770" w14:textId="77777777" w:rsidR="00C0503E" w:rsidRPr="00473C5C" w:rsidRDefault="00C0503E" w:rsidP="004960D5">
            <w:pPr>
              <w:spacing w:line="24" w:lineRule="atLeast"/>
              <w:rPr>
                <w:rFonts w:ascii="Arial" w:hAnsi="Arial" w:cs="Arial"/>
                <w:sz w:val="28"/>
                <w:szCs w:val="28"/>
              </w:rPr>
            </w:pPr>
            <w:r w:rsidRPr="00473C5C">
              <w:rPr>
                <w:rFonts w:ascii="Arial" w:hAnsi="Arial" w:cs="Arial"/>
                <w:sz w:val="28"/>
                <w:szCs w:val="28"/>
              </w:rPr>
              <w:t>1.3.3.</w:t>
            </w:r>
          </w:p>
        </w:tc>
        <w:tc>
          <w:tcPr>
            <w:tcW w:w="2925" w:type="dxa"/>
            <w:shd w:val="clear" w:color="auto" w:fill="FFFFFF" w:themeFill="background1"/>
          </w:tcPr>
          <w:p w14:paraId="63585C65" w14:textId="77777777" w:rsidR="00C0503E" w:rsidRPr="00473C5C" w:rsidRDefault="00C0503E" w:rsidP="004960D5">
            <w:pPr>
              <w:spacing w:line="24" w:lineRule="atLeast"/>
              <w:rPr>
                <w:rFonts w:ascii="Arial" w:hAnsi="Arial" w:cs="Arial"/>
                <w:sz w:val="28"/>
                <w:szCs w:val="28"/>
              </w:rPr>
            </w:pPr>
            <w:r w:rsidRPr="00473C5C">
              <w:rPr>
                <w:rFonts w:ascii="Arial" w:hAnsi="Arial" w:cs="Arial"/>
                <w:sz w:val="28"/>
                <w:szCs w:val="28"/>
              </w:rPr>
              <w:t xml:space="preserve">Całkowita wysokość </w:t>
            </w:r>
            <w:r w:rsidR="00E93D47" w:rsidRPr="00473C5C">
              <w:rPr>
                <w:rFonts w:ascii="Arial" w:hAnsi="Arial" w:cs="Arial"/>
                <w:sz w:val="28"/>
                <w:szCs w:val="28"/>
              </w:rPr>
              <w:t>autobusu</w:t>
            </w:r>
            <w:r w:rsidRPr="00473C5C">
              <w:rPr>
                <w:rFonts w:ascii="Arial" w:hAnsi="Arial" w:cs="Arial"/>
                <w:sz w:val="28"/>
                <w:szCs w:val="28"/>
              </w:rPr>
              <w:t xml:space="preserve">  (w tym z układem klimatyzacji) – ze względu na typ napędu</w:t>
            </w:r>
          </w:p>
          <w:p w14:paraId="4FDD8082"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7F97D1B1" w14:textId="77777777" w:rsidR="00C0503E" w:rsidRPr="00473C5C" w:rsidRDefault="00C0503E" w:rsidP="00F44ED7">
            <w:pPr>
              <w:spacing w:line="24" w:lineRule="atLeast"/>
              <w:jc w:val="center"/>
              <w:rPr>
                <w:rFonts w:ascii="Arial" w:hAnsi="Arial" w:cs="Arial"/>
                <w:sz w:val="28"/>
                <w:szCs w:val="28"/>
              </w:rPr>
            </w:pPr>
            <w:r w:rsidRPr="00473C5C">
              <w:rPr>
                <w:rFonts w:ascii="Arial" w:hAnsi="Arial" w:cs="Arial"/>
                <w:sz w:val="28"/>
                <w:szCs w:val="28"/>
              </w:rPr>
              <w:t>3100 mm (diesel)</w:t>
            </w:r>
          </w:p>
          <w:p w14:paraId="7E5464AA" w14:textId="77777777" w:rsidR="00C0503E" w:rsidRPr="00473C5C" w:rsidRDefault="000B7E4A" w:rsidP="00F44ED7">
            <w:pPr>
              <w:spacing w:line="24" w:lineRule="atLeast"/>
              <w:jc w:val="center"/>
              <w:rPr>
                <w:rFonts w:ascii="Arial" w:hAnsi="Arial" w:cs="Arial"/>
                <w:sz w:val="28"/>
                <w:szCs w:val="28"/>
              </w:rPr>
            </w:pPr>
            <w:r w:rsidRPr="00473C5C">
              <w:rPr>
                <w:rFonts w:ascii="Arial" w:hAnsi="Arial" w:cs="Arial"/>
                <w:sz w:val="28"/>
                <w:szCs w:val="28"/>
              </w:rPr>
              <w:t>32</w:t>
            </w:r>
            <w:r w:rsidR="00C0503E" w:rsidRPr="00473C5C">
              <w:rPr>
                <w:rFonts w:ascii="Arial" w:hAnsi="Arial" w:cs="Arial"/>
                <w:sz w:val="28"/>
                <w:szCs w:val="28"/>
              </w:rPr>
              <w:t>00 mm (hybryda)</w:t>
            </w:r>
          </w:p>
          <w:p w14:paraId="06A6C738" w14:textId="77777777" w:rsidR="00C0503E" w:rsidRPr="00473C5C" w:rsidRDefault="00C0503E" w:rsidP="00F44ED7">
            <w:pPr>
              <w:spacing w:line="24" w:lineRule="atLeast"/>
              <w:jc w:val="center"/>
              <w:rPr>
                <w:rFonts w:ascii="Arial" w:hAnsi="Arial" w:cs="Arial"/>
                <w:sz w:val="28"/>
                <w:szCs w:val="28"/>
              </w:rPr>
            </w:pPr>
            <w:r w:rsidRPr="00473C5C">
              <w:rPr>
                <w:rFonts w:ascii="Arial" w:hAnsi="Arial" w:cs="Arial"/>
                <w:sz w:val="28"/>
                <w:szCs w:val="28"/>
              </w:rPr>
              <w:t>3500 mm (</w:t>
            </w:r>
            <w:r w:rsidR="007F5DB5" w:rsidRPr="00473C5C">
              <w:rPr>
                <w:rFonts w:ascii="Arial" w:hAnsi="Arial" w:cs="Arial"/>
                <w:sz w:val="28"/>
                <w:szCs w:val="28"/>
              </w:rPr>
              <w:t>nisko i zeroemisyjn</w:t>
            </w:r>
            <w:r w:rsidR="00852754" w:rsidRPr="00473C5C">
              <w:rPr>
                <w:rFonts w:ascii="Arial" w:hAnsi="Arial" w:cs="Arial"/>
                <w:sz w:val="28"/>
                <w:szCs w:val="28"/>
              </w:rPr>
              <w:t>e</w:t>
            </w:r>
            <w:r w:rsidR="00E817ED" w:rsidRPr="00473C5C">
              <w:rPr>
                <w:rFonts w:ascii="Arial" w:hAnsi="Arial" w:cs="Arial"/>
                <w:sz w:val="28"/>
                <w:szCs w:val="28"/>
              </w:rPr>
              <w:t xml:space="preserve"> </w:t>
            </w:r>
            <w:r w:rsidRPr="00473C5C">
              <w:rPr>
                <w:rFonts w:ascii="Arial" w:hAnsi="Arial" w:cs="Arial"/>
                <w:sz w:val="28"/>
                <w:szCs w:val="28"/>
              </w:rPr>
              <w:t>)</w:t>
            </w:r>
          </w:p>
        </w:tc>
      </w:tr>
      <w:tr w:rsidR="00CA4E24" w:rsidRPr="00473C5C" w14:paraId="6C6CC8BB" w14:textId="77777777" w:rsidTr="008B0CBD">
        <w:trPr>
          <w:gridAfter w:val="1"/>
          <w:wAfter w:w="12" w:type="dxa"/>
        </w:trPr>
        <w:tc>
          <w:tcPr>
            <w:tcW w:w="606" w:type="dxa"/>
            <w:shd w:val="clear" w:color="auto" w:fill="FFFFFF" w:themeFill="background1"/>
          </w:tcPr>
          <w:p w14:paraId="68A686B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78BA90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1.3.4.</w:t>
            </w:r>
          </w:p>
        </w:tc>
        <w:tc>
          <w:tcPr>
            <w:tcW w:w="2925" w:type="dxa"/>
            <w:shd w:val="clear" w:color="auto" w:fill="FFFFFF" w:themeFill="background1"/>
          </w:tcPr>
          <w:p w14:paraId="23E1078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Minimalna liczba miejsc pasażerskich łącznie – ze względu na typ napędu</w:t>
            </w:r>
          </w:p>
          <w:p w14:paraId="0AEA9B8A"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655DBA46" w14:textId="77777777" w:rsidR="00CA4E24" w:rsidRPr="00473C5C" w:rsidRDefault="009A16B4" w:rsidP="004960D5">
            <w:pPr>
              <w:spacing w:line="24" w:lineRule="atLeast"/>
              <w:rPr>
                <w:rFonts w:ascii="Arial" w:hAnsi="Arial" w:cs="Arial"/>
                <w:sz w:val="28"/>
                <w:szCs w:val="28"/>
              </w:rPr>
            </w:pPr>
            <w:r w:rsidRPr="00473C5C">
              <w:rPr>
                <w:rFonts w:ascii="Arial" w:hAnsi="Arial" w:cs="Arial"/>
                <w:sz w:val="28"/>
                <w:szCs w:val="28"/>
              </w:rPr>
              <w:t>54</w:t>
            </w:r>
          </w:p>
        </w:tc>
        <w:tc>
          <w:tcPr>
            <w:tcW w:w="2637" w:type="dxa"/>
            <w:shd w:val="clear" w:color="auto" w:fill="FFFFFF" w:themeFill="background1"/>
            <w:vAlign w:val="center"/>
          </w:tcPr>
          <w:p w14:paraId="57BFF1A9" w14:textId="77777777" w:rsidR="00CA4E24" w:rsidRPr="00473C5C" w:rsidRDefault="009A16B4" w:rsidP="004960D5">
            <w:pPr>
              <w:spacing w:line="24" w:lineRule="atLeast"/>
              <w:rPr>
                <w:rFonts w:ascii="Arial" w:hAnsi="Arial" w:cs="Arial"/>
                <w:sz w:val="28"/>
                <w:szCs w:val="28"/>
              </w:rPr>
            </w:pPr>
            <w:r w:rsidRPr="00473C5C">
              <w:rPr>
                <w:rFonts w:ascii="Arial" w:hAnsi="Arial" w:cs="Arial"/>
                <w:sz w:val="28"/>
                <w:szCs w:val="28"/>
              </w:rPr>
              <w:t>60</w:t>
            </w:r>
          </w:p>
        </w:tc>
        <w:tc>
          <w:tcPr>
            <w:tcW w:w="2679" w:type="dxa"/>
            <w:gridSpan w:val="2"/>
            <w:shd w:val="clear" w:color="auto" w:fill="FFFFFF" w:themeFill="background1"/>
            <w:vAlign w:val="center"/>
          </w:tcPr>
          <w:p w14:paraId="79A6BF40" w14:textId="77777777" w:rsidR="00CA4E24" w:rsidRPr="00473C5C" w:rsidRDefault="00E817ED" w:rsidP="004960D5">
            <w:pPr>
              <w:spacing w:line="24" w:lineRule="atLeast"/>
              <w:rPr>
                <w:rFonts w:ascii="Arial" w:hAnsi="Arial" w:cs="Arial"/>
                <w:sz w:val="28"/>
                <w:szCs w:val="28"/>
              </w:rPr>
            </w:pPr>
            <w:r w:rsidRPr="00473C5C">
              <w:rPr>
                <w:rFonts w:ascii="Arial" w:hAnsi="Arial" w:cs="Arial"/>
                <w:sz w:val="28"/>
                <w:szCs w:val="28"/>
              </w:rPr>
              <w:t xml:space="preserve">75 </w:t>
            </w:r>
            <w:r w:rsidR="00567572" w:rsidRPr="00473C5C">
              <w:rPr>
                <w:rFonts w:ascii="Arial" w:hAnsi="Arial" w:cs="Arial"/>
                <w:sz w:val="28"/>
                <w:szCs w:val="28"/>
              </w:rPr>
              <w:t>(</w:t>
            </w:r>
            <w:r w:rsidR="00CA4E24" w:rsidRPr="00473C5C">
              <w:rPr>
                <w:rFonts w:ascii="Arial" w:hAnsi="Arial" w:cs="Arial"/>
                <w:sz w:val="28"/>
                <w:szCs w:val="28"/>
              </w:rPr>
              <w:t xml:space="preserve"> </w:t>
            </w:r>
            <w:r w:rsidRPr="00473C5C">
              <w:rPr>
                <w:rFonts w:ascii="Arial" w:hAnsi="Arial" w:cs="Arial"/>
                <w:sz w:val="28"/>
                <w:szCs w:val="28"/>
              </w:rPr>
              <w:t xml:space="preserve">60 </w:t>
            </w:r>
            <w:r w:rsidR="00DE4CB9" w:rsidRPr="00473C5C">
              <w:rPr>
                <w:rFonts w:ascii="Arial" w:hAnsi="Arial" w:cs="Arial"/>
                <w:sz w:val="28"/>
                <w:szCs w:val="28"/>
              </w:rPr>
              <w:t>zeroemisyjne</w:t>
            </w:r>
            <w:r w:rsidR="00CA4E24" w:rsidRPr="00473C5C">
              <w:rPr>
                <w:rFonts w:ascii="Arial" w:hAnsi="Arial" w:cs="Arial"/>
                <w:sz w:val="28"/>
                <w:szCs w:val="28"/>
              </w:rPr>
              <w:t>)</w:t>
            </w:r>
          </w:p>
        </w:tc>
        <w:tc>
          <w:tcPr>
            <w:tcW w:w="2652" w:type="dxa"/>
            <w:gridSpan w:val="2"/>
            <w:shd w:val="clear" w:color="auto" w:fill="FFFFFF" w:themeFill="background1"/>
            <w:vAlign w:val="center"/>
          </w:tcPr>
          <w:p w14:paraId="0D03F8CF" w14:textId="77777777" w:rsidR="00CA4E24" w:rsidRPr="00473C5C" w:rsidRDefault="00E817ED" w:rsidP="004960D5">
            <w:pPr>
              <w:spacing w:line="24" w:lineRule="atLeast"/>
              <w:rPr>
                <w:rFonts w:ascii="Arial" w:hAnsi="Arial" w:cs="Arial"/>
                <w:sz w:val="28"/>
                <w:szCs w:val="28"/>
              </w:rPr>
            </w:pPr>
            <w:r w:rsidRPr="00473C5C">
              <w:rPr>
                <w:rFonts w:ascii="Arial" w:hAnsi="Arial" w:cs="Arial"/>
                <w:sz w:val="28"/>
                <w:szCs w:val="28"/>
              </w:rPr>
              <w:t xml:space="preserve">130 </w:t>
            </w:r>
            <w:r w:rsidR="00CA4E24" w:rsidRPr="00473C5C">
              <w:rPr>
                <w:rFonts w:ascii="Arial" w:hAnsi="Arial" w:cs="Arial"/>
                <w:sz w:val="28"/>
                <w:szCs w:val="28"/>
              </w:rPr>
              <w:t>(</w:t>
            </w:r>
            <w:r w:rsidRPr="00473C5C">
              <w:rPr>
                <w:rFonts w:ascii="Arial" w:hAnsi="Arial" w:cs="Arial"/>
                <w:sz w:val="28"/>
                <w:szCs w:val="28"/>
              </w:rPr>
              <w:t xml:space="preserve">115 </w:t>
            </w:r>
            <w:r w:rsidR="00DE4CB9" w:rsidRPr="00473C5C">
              <w:rPr>
                <w:rFonts w:ascii="Arial" w:hAnsi="Arial" w:cs="Arial"/>
                <w:sz w:val="28"/>
                <w:szCs w:val="28"/>
              </w:rPr>
              <w:t>zeroemisyjne</w:t>
            </w:r>
            <w:r w:rsidR="00CA4E24" w:rsidRPr="00473C5C">
              <w:rPr>
                <w:rFonts w:ascii="Arial" w:hAnsi="Arial" w:cs="Arial"/>
                <w:sz w:val="28"/>
                <w:szCs w:val="28"/>
              </w:rPr>
              <w:t>)</w:t>
            </w:r>
          </w:p>
        </w:tc>
      </w:tr>
      <w:tr w:rsidR="00CA4E24" w:rsidRPr="00473C5C" w14:paraId="4E9C9084" w14:textId="77777777" w:rsidTr="008B0CBD">
        <w:trPr>
          <w:gridAfter w:val="1"/>
          <w:wAfter w:w="12" w:type="dxa"/>
        </w:trPr>
        <w:tc>
          <w:tcPr>
            <w:tcW w:w="606" w:type="dxa"/>
            <w:shd w:val="clear" w:color="auto" w:fill="FFFFFF" w:themeFill="background1"/>
          </w:tcPr>
          <w:p w14:paraId="245D9C3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63F454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1.3.5.</w:t>
            </w:r>
          </w:p>
        </w:tc>
        <w:tc>
          <w:tcPr>
            <w:tcW w:w="2925" w:type="dxa"/>
            <w:shd w:val="clear" w:color="auto" w:fill="FFFFFF" w:themeFill="background1"/>
          </w:tcPr>
          <w:p w14:paraId="3452417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Minimalna liczba miejsc pasażerskich siedzących (siedzenia typu półtorak liczone jako pojedyncze) – ze względu na typ napędu</w:t>
            </w:r>
          </w:p>
          <w:p w14:paraId="52A719D2"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6F967D14" w14:textId="77777777" w:rsidR="00CA4E24" w:rsidRPr="00473C5C" w:rsidRDefault="009A16B4" w:rsidP="004960D5">
            <w:pPr>
              <w:spacing w:line="24" w:lineRule="atLeast"/>
              <w:rPr>
                <w:rFonts w:ascii="Arial" w:hAnsi="Arial" w:cs="Arial"/>
                <w:sz w:val="28"/>
                <w:szCs w:val="28"/>
              </w:rPr>
            </w:pPr>
            <w:r w:rsidRPr="00473C5C">
              <w:rPr>
                <w:rFonts w:ascii="Arial" w:hAnsi="Arial" w:cs="Arial"/>
                <w:sz w:val="28"/>
                <w:szCs w:val="28"/>
              </w:rPr>
              <w:t>16</w:t>
            </w:r>
          </w:p>
        </w:tc>
        <w:tc>
          <w:tcPr>
            <w:tcW w:w="2637" w:type="dxa"/>
            <w:shd w:val="clear" w:color="auto" w:fill="FFFFFF" w:themeFill="background1"/>
            <w:vAlign w:val="center"/>
          </w:tcPr>
          <w:p w14:paraId="7B4968C4" w14:textId="77777777" w:rsidR="00CA4E24" w:rsidRPr="00473C5C" w:rsidRDefault="009A16B4" w:rsidP="004960D5">
            <w:pPr>
              <w:spacing w:line="24" w:lineRule="atLeast"/>
              <w:rPr>
                <w:rFonts w:ascii="Arial" w:hAnsi="Arial" w:cs="Arial"/>
                <w:sz w:val="28"/>
                <w:szCs w:val="28"/>
              </w:rPr>
            </w:pPr>
            <w:r w:rsidRPr="00473C5C">
              <w:rPr>
                <w:rFonts w:ascii="Arial" w:hAnsi="Arial" w:cs="Arial"/>
                <w:sz w:val="28"/>
                <w:szCs w:val="28"/>
              </w:rPr>
              <w:t>18</w:t>
            </w:r>
          </w:p>
        </w:tc>
        <w:tc>
          <w:tcPr>
            <w:tcW w:w="2679" w:type="dxa"/>
            <w:gridSpan w:val="2"/>
            <w:shd w:val="clear" w:color="auto" w:fill="FFFFFF" w:themeFill="background1"/>
            <w:vAlign w:val="center"/>
          </w:tcPr>
          <w:p w14:paraId="4A4514D3" w14:textId="77777777" w:rsidR="00567572" w:rsidRPr="00473C5C" w:rsidRDefault="00567572" w:rsidP="004960D5">
            <w:pPr>
              <w:spacing w:line="24" w:lineRule="atLeast"/>
              <w:rPr>
                <w:rFonts w:ascii="Arial" w:hAnsi="Arial" w:cs="Arial"/>
                <w:sz w:val="28"/>
                <w:szCs w:val="28"/>
              </w:rPr>
            </w:pPr>
            <w:r w:rsidRPr="00473C5C">
              <w:rPr>
                <w:rFonts w:ascii="Arial" w:hAnsi="Arial" w:cs="Arial"/>
                <w:sz w:val="28"/>
                <w:szCs w:val="28"/>
              </w:rPr>
              <w:t>20</w:t>
            </w:r>
          </w:p>
        </w:tc>
        <w:tc>
          <w:tcPr>
            <w:tcW w:w="2652" w:type="dxa"/>
            <w:gridSpan w:val="2"/>
            <w:shd w:val="clear" w:color="auto" w:fill="FFFFFF" w:themeFill="background1"/>
            <w:vAlign w:val="center"/>
          </w:tcPr>
          <w:p w14:paraId="573CB29A" w14:textId="77777777" w:rsidR="00CA4E24" w:rsidRPr="00473C5C" w:rsidRDefault="00567572" w:rsidP="004960D5">
            <w:pPr>
              <w:spacing w:line="24" w:lineRule="atLeast"/>
              <w:jc w:val="center"/>
              <w:rPr>
                <w:rFonts w:ascii="Arial" w:hAnsi="Arial" w:cs="Arial"/>
                <w:sz w:val="28"/>
                <w:szCs w:val="28"/>
              </w:rPr>
            </w:pPr>
            <w:r w:rsidRPr="00473C5C">
              <w:rPr>
                <w:rFonts w:ascii="Arial" w:hAnsi="Arial" w:cs="Arial"/>
                <w:sz w:val="28"/>
                <w:szCs w:val="28"/>
              </w:rPr>
              <w:t>3</w:t>
            </w:r>
            <w:r w:rsidR="00C9071B" w:rsidRPr="00473C5C">
              <w:rPr>
                <w:rFonts w:ascii="Arial" w:hAnsi="Arial" w:cs="Arial"/>
                <w:sz w:val="28"/>
                <w:szCs w:val="28"/>
              </w:rPr>
              <w:t>5</w:t>
            </w:r>
            <w:r w:rsidR="00DE2B08" w:rsidRPr="00473C5C">
              <w:rPr>
                <w:rFonts w:ascii="Arial" w:hAnsi="Arial" w:cs="Arial"/>
                <w:sz w:val="28"/>
                <w:szCs w:val="28"/>
              </w:rPr>
              <w:t xml:space="preserve"> (z uwzględnieniem foteli rozkładanych)</w:t>
            </w:r>
          </w:p>
        </w:tc>
      </w:tr>
      <w:tr w:rsidR="00CA4E24" w:rsidRPr="00473C5C" w14:paraId="382551BF" w14:textId="77777777" w:rsidTr="008B0CBD">
        <w:trPr>
          <w:gridAfter w:val="1"/>
          <w:wAfter w:w="12" w:type="dxa"/>
        </w:trPr>
        <w:tc>
          <w:tcPr>
            <w:tcW w:w="606" w:type="dxa"/>
            <w:shd w:val="clear" w:color="auto" w:fill="FFFFFF" w:themeFill="background1"/>
          </w:tcPr>
          <w:p w14:paraId="6760F83C"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E1FFF4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1.3.6.</w:t>
            </w:r>
          </w:p>
        </w:tc>
        <w:tc>
          <w:tcPr>
            <w:tcW w:w="2925" w:type="dxa"/>
            <w:shd w:val="clear" w:color="auto" w:fill="FFFFFF" w:themeFill="background1"/>
          </w:tcPr>
          <w:p w14:paraId="7C91D6DB" w14:textId="77777777" w:rsidR="00CA4E24" w:rsidRPr="00473C5C" w:rsidRDefault="00CA4E24" w:rsidP="004960D5">
            <w:pPr>
              <w:spacing w:line="24" w:lineRule="atLeast"/>
              <w:rPr>
                <w:rFonts w:ascii="Arial" w:eastAsia="Times New Roman" w:hAnsi="Arial" w:cs="Arial"/>
                <w:sz w:val="28"/>
                <w:szCs w:val="28"/>
              </w:rPr>
            </w:pPr>
            <w:r w:rsidRPr="00473C5C">
              <w:rPr>
                <w:rFonts w:ascii="Arial" w:hAnsi="Arial" w:cs="Arial"/>
                <w:sz w:val="28"/>
                <w:szCs w:val="28"/>
              </w:rPr>
              <w:t xml:space="preserve">Minimalna liczba miejsc pasażerskich </w:t>
            </w:r>
            <w:r w:rsidRPr="00473C5C">
              <w:rPr>
                <w:rFonts w:ascii="Arial" w:hAnsi="Arial" w:cs="Arial"/>
                <w:sz w:val="28"/>
                <w:szCs w:val="28"/>
              </w:rPr>
              <w:lastRenderedPageBreak/>
              <w:t>stojących (</w:t>
            </w:r>
            <w:r w:rsidRPr="00473C5C">
              <w:rPr>
                <w:rFonts w:ascii="Arial" w:eastAsia="Times New Roman" w:hAnsi="Arial" w:cs="Arial"/>
                <w:sz w:val="28"/>
                <w:szCs w:val="28"/>
              </w:rPr>
              <w:t>liczba miejsc pasażerskich stojących ustalona zgodnie z zasadami określonymi w Załączniku 11 do Regulaminu nr 107 EKG ONZ, przy zastosowaniu wskaźnika powierzchni podłogi przeznaczonej na jednego pasażera wynoszącego 0,15 m2 (wskaźnik napełnienia –6,7 osoby/m2</w:t>
            </w:r>
          </w:p>
          <w:p w14:paraId="01EC7E02" w14:textId="77777777" w:rsidR="00CA4E24" w:rsidRPr="00473C5C" w:rsidRDefault="00CA4E24" w:rsidP="004960D5">
            <w:pPr>
              <w:spacing w:line="24" w:lineRule="atLeast"/>
              <w:rPr>
                <w:rFonts w:ascii="Arial" w:eastAsia="Times New Roman" w:hAnsi="Arial" w:cs="Arial"/>
                <w:sz w:val="28"/>
                <w:szCs w:val="28"/>
              </w:rPr>
            </w:pPr>
            <w:r w:rsidRPr="00473C5C">
              <w:rPr>
                <w:rFonts w:ascii="Arial" w:eastAsia="Times New Roman" w:hAnsi="Arial" w:cs="Arial"/>
                <w:sz w:val="28"/>
                <w:szCs w:val="28"/>
              </w:rPr>
              <w:t>powierzchni podłogi S1 przeznaczonej dla pasażerów stojących)</w:t>
            </w:r>
            <w:r w:rsidRPr="00473C5C">
              <w:rPr>
                <w:rFonts w:ascii="Arial" w:hAnsi="Arial" w:cs="Arial"/>
                <w:sz w:val="28"/>
                <w:szCs w:val="28"/>
              </w:rPr>
              <w:t xml:space="preserve"> – ze względu na typ napędu</w:t>
            </w:r>
          </w:p>
          <w:p w14:paraId="68AABC4F" w14:textId="77777777" w:rsidR="00CA4E24" w:rsidRPr="00473C5C" w:rsidRDefault="00CA4E24" w:rsidP="004960D5">
            <w:pPr>
              <w:spacing w:line="24" w:lineRule="atLeast"/>
              <w:rPr>
                <w:rFonts w:ascii="Arial" w:hAnsi="Arial" w:cs="Arial"/>
                <w:sz w:val="28"/>
                <w:szCs w:val="28"/>
              </w:rPr>
            </w:pPr>
          </w:p>
        </w:tc>
        <w:tc>
          <w:tcPr>
            <w:tcW w:w="2506" w:type="dxa"/>
            <w:shd w:val="clear" w:color="auto" w:fill="FFFFFF" w:themeFill="background1"/>
            <w:vAlign w:val="center"/>
          </w:tcPr>
          <w:p w14:paraId="79071BA2" w14:textId="77777777" w:rsidR="00CA4E24" w:rsidRPr="00473C5C" w:rsidRDefault="009A16B4" w:rsidP="004960D5">
            <w:pPr>
              <w:spacing w:line="24" w:lineRule="atLeast"/>
              <w:rPr>
                <w:rFonts w:ascii="Arial" w:hAnsi="Arial" w:cs="Arial"/>
                <w:sz w:val="28"/>
                <w:szCs w:val="28"/>
              </w:rPr>
            </w:pPr>
            <w:r w:rsidRPr="00473C5C">
              <w:rPr>
                <w:rFonts w:ascii="Arial" w:hAnsi="Arial" w:cs="Arial"/>
                <w:sz w:val="28"/>
                <w:szCs w:val="28"/>
              </w:rPr>
              <w:lastRenderedPageBreak/>
              <w:t>25</w:t>
            </w:r>
          </w:p>
        </w:tc>
        <w:tc>
          <w:tcPr>
            <w:tcW w:w="2637" w:type="dxa"/>
            <w:shd w:val="clear" w:color="auto" w:fill="FFFFFF" w:themeFill="background1"/>
            <w:vAlign w:val="center"/>
          </w:tcPr>
          <w:p w14:paraId="20BC0D24" w14:textId="77777777" w:rsidR="00CA4E24" w:rsidRPr="00473C5C" w:rsidRDefault="009A16B4" w:rsidP="004960D5">
            <w:pPr>
              <w:spacing w:line="24" w:lineRule="atLeast"/>
              <w:rPr>
                <w:rFonts w:ascii="Arial" w:hAnsi="Arial" w:cs="Arial"/>
                <w:sz w:val="28"/>
                <w:szCs w:val="28"/>
              </w:rPr>
            </w:pPr>
            <w:r w:rsidRPr="00473C5C">
              <w:rPr>
                <w:rFonts w:ascii="Arial" w:hAnsi="Arial" w:cs="Arial"/>
                <w:sz w:val="28"/>
                <w:szCs w:val="28"/>
              </w:rPr>
              <w:t>40</w:t>
            </w:r>
          </w:p>
        </w:tc>
        <w:tc>
          <w:tcPr>
            <w:tcW w:w="2679" w:type="dxa"/>
            <w:gridSpan w:val="2"/>
            <w:shd w:val="clear" w:color="auto" w:fill="FFFFFF" w:themeFill="background1"/>
            <w:vAlign w:val="center"/>
          </w:tcPr>
          <w:p w14:paraId="6950D82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50 (4</w:t>
            </w:r>
            <w:r w:rsidR="00C9071B" w:rsidRPr="00473C5C">
              <w:rPr>
                <w:rFonts w:ascii="Arial" w:hAnsi="Arial" w:cs="Arial"/>
                <w:sz w:val="28"/>
                <w:szCs w:val="28"/>
              </w:rPr>
              <w:t>0</w:t>
            </w:r>
            <w:r w:rsidRPr="00473C5C">
              <w:rPr>
                <w:rFonts w:ascii="Arial" w:hAnsi="Arial" w:cs="Arial"/>
                <w:sz w:val="28"/>
                <w:szCs w:val="28"/>
              </w:rPr>
              <w:t xml:space="preserve"> </w:t>
            </w:r>
            <w:r w:rsidR="00DE4CB9" w:rsidRPr="00473C5C">
              <w:rPr>
                <w:rFonts w:ascii="Arial" w:hAnsi="Arial" w:cs="Arial"/>
                <w:sz w:val="28"/>
                <w:szCs w:val="28"/>
              </w:rPr>
              <w:t>zeroemisyjne</w:t>
            </w:r>
            <w:r w:rsidRPr="00473C5C">
              <w:rPr>
                <w:rFonts w:ascii="Arial" w:hAnsi="Arial" w:cs="Arial"/>
                <w:sz w:val="28"/>
                <w:szCs w:val="28"/>
              </w:rPr>
              <w:t>)</w:t>
            </w:r>
          </w:p>
        </w:tc>
        <w:tc>
          <w:tcPr>
            <w:tcW w:w="2652" w:type="dxa"/>
            <w:gridSpan w:val="2"/>
            <w:shd w:val="clear" w:color="auto" w:fill="FFFFFF" w:themeFill="background1"/>
            <w:vAlign w:val="center"/>
          </w:tcPr>
          <w:p w14:paraId="5D80FAE0" w14:textId="77777777" w:rsidR="00567572" w:rsidRPr="00473C5C" w:rsidRDefault="00567572" w:rsidP="004960D5">
            <w:pPr>
              <w:spacing w:line="24" w:lineRule="atLeast"/>
              <w:jc w:val="center"/>
              <w:rPr>
                <w:rFonts w:ascii="Arial" w:hAnsi="Arial" w:cs="Arial"/>
                <w:sz w:val="28"/>
                <w:szCs w:val="28"/>
              </w:rPr>
            </w:pPr>
            <w:r w:rsidRPr="00473C5C">
              <w:rPr>
                <w:rFonts w:ascii="Arial" w:hAnsi="Arial" w:cs="Arial"/>
                <w:sz w:val="28"/>
                <w:szCs w:val="28"/>
              </w:rPr>
              <w:t>80</w:t>
            </w:r>
          </w:p>
        </w:tc>
      </w:tr>
      <w:tr w:rsidR="00CA4E24" w:rsidRPr="00473C5C" w14:paraId="1E7BECB7" w14:textId="77777777" w:rsidTr="008B0CBD">
        <w:trPr>
          <w:gridAfter w:val="1"/>
          <w:wAfter w:w="12" w:type="dxa"/>
          <w:trHeight w:val="3797"/>
        </w:trPr>
        <w:tc>
          <w:tcPr>
            <w:tcW w:w="606" w:type="dxa"/>
            <w:shd w:val="clear" w:color="auto" w:fill="FFFFFF" w:themeFill="background1"/>
          </w:tcPr>
          <w:p w14:paraId="0ABDD538"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FA98E1A"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1.3.7.</w:t>
            </w:r>
          </w:p>
        </w:tc>
        <w:tc>
          <w:tcPr>
            <w:tcW w:w="2925" w:type="dxa"/>
            <w:shd w:val="clear" w:color="auto" w:fill="FFFFFF" w:themeFill="background1"/>
          </w:tcPr>
          <w:p w14:paraId="16BD3D3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Minimalna liczba miejsc siedzących bez podestów ( tzw. fotele dla osób o ograniczonej mobilności )</w:t>
            </w:r>
          </w:p>
        </w:tc>
        <w:tc>
          <w:tcPr>
            <w:tcW w:w="2506" w:type="dxa"/>
            <w:shd w:val="clear" w:color="auto" w:fill="FFFFFF" w:themeFill="background1"/>
            <w:vAlign w:val="center"/>
          </w:tcPr>
          <w:p w14:paraId="74E2ECB4" w14:textId="4FC16EEA" w:rsidR="00CA4E24" w:rsidRPr="00473C5C" w:rsidRDefault="00C61189" w:rsidP="004960D5">
            <w:pPr>
              <w:pStyle w:val="Akapitzlist"/>
              <w:numPr>
                <w:ilvl w:val="0"/>
                <w:numId w:val="30"/>
              </w:numPr>
              <w:spacing w:line="24" w:lineRule="atLeast"/>
              <w:ind w:left="209"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in</w:t>
            </w:r>
            <w:r w:rsidR="005C6D93" w:rsidRPr="00473C5C">
              <w:rPr>
                <w:rFonts w:ascii="Arial" w:hAnsi="Arial" w:cs="Arial"/>
                <w:sz w:val="28"/>
                <w:szCs w:val="28"/>
              </w:rPr>
              <w:t>imum</w:t>
            </w:r>
            <w:r w:rsidR="00CA4E24" w:rsidRPr="00473C5C">
              <w:rPr>
                <w:rFonts w:ascii="Arial" w:hAnsi="Arial" w:cs="Arial"/>
                <w:sz w:val="28"/>
                <w:szCs w:val="28"/>
              </w:rPr>
              <w:t xml:space="preserve"> 2 po lewej stronie wsiadając przez 2 drzwi autobusu;</w:t>
            </w:r>
          </w:p>
          <w:p w14:paraId="409FA14A" w14:textId="77777777" w:rsidR="00CA4E24" w:rsidRPr="00473C5C" w:rsidRDefault="00C61189" w:rsidP="004960D5">
            <w:pPr>
              <w:pStyle w:val="Akapitzlist"/>
              <w:numPr>
                <w:ilvl w:val="0"/>
                <w:numId w:val="30"/>
              </w:numPr>
              <w:spacing w:line="24" w:lineRule="atLeast"/>
              <w:ind w:left="209"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iejsca powinny zawierać wyróżnienie w tym żółty kolor i posiadać oznaczenia informujące o ich przeznaczeniu;</w:t>
            </w:r>
          </w:p>
        </w:tc>
        <w:tc>
          <w:tcPr>
            <w:tcW w:w="2637" w:type="dxa"/>
            <w:shd w:val="clear" w:color="auto" w:fill="FFFFFF" w:themeFill="background1"/>
            <w:vAlign w:val="center"/>
          </w:tcPr>
          <w:p w14:paraId="46FB5CF0" w14:textId="77777777" w:rsidR="0065046D" w:rsidRPr="00473C5C" w:rsidRDefault="0065046D" w:rsidP="0065046D">
            <w:pPr>
              <w:pStyle w:val="Akapitzlist"/>
              <w:numPr>
                <w:ilvl w:val="0"/>
                <w:numId w:val="30"/>
              </w:numPr>
              <w:spacing w:line="276" w:lineRule="auto"/>
              <w:ind w:left="209" w:hanging="142"/>
              <w:contextualSpacing/>
              <w:rPr>
                <w:rFonts w:ascii="Arial" w:hAnsi="Arial" w:cs="Arial"/>
                <w:sz w:val="28"/>
                <w:szCs w:val="28"/>
              </w:rPr>
            </w:pPr>
            <w:r w:rsidRPr="00473C5C">
              <w:rPr>
                <w:rFonts w:ascii="Arial" w:hAnsi="Arial" w:cs="Arial"/>
                <w:sz w:val="28"/>
                <w:szCs w:val="28"/>
              </w:rPr>
              <w:t>Minimum 3 po lewej lub prawej stronie wsiadając przez 2 drzwi autobusu w tym 1 umożliwiające podróż z psem asystującym;</w:t>
            </w:r>
          </w:p>
          <w:p w14:paraId="342940D9" w14:textId="77777777" w:rsidR="00CA4E24" w:rsidRPr="00473C5C" w:rsidRDefault="00C61189" w:rsidP="004960D5">
            <w:pPr>
              <w:pStyle w:val="Akapitzlist"/>
              <w:numPr>
                <w:ilvl w:val="0"/>
                <w:numId w:val="30"/>
              </w:numPr>
              <w:spacing w:line="24" w:lineRule="atLeast"/>
              <w:ind w:left="209"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iejsca powinny zawierać wyróżnienie w tym żółty kolor i posiadać oznaczenia informujące o ich przeznaczeniu;</w:t>
            </w:r>
          </w:p>
        </w:tc>
        <w:tc>
          <w:tcPr>
            <w:tcW w:w="2679" w:type="dxa"/>
            <w:gridSpan w:val="2"/>
            <w:shd w:val="clear" w:color="auto" w:fill="FFFFFF" w:themeFill="background1"/>
            <w:vAlign w:val="center"/>
          </w:tcPr>
          <w:p w14:paraId="2DA9A09F" w14:textId="43148740" w:rsidR="00CA4E24" w:rsidRPr="00473C5C" w:rsidRDefault="00C61189" w:rsidP="004960D5">
            <w:pPr>
              <w:pStyle w:val="Akapitzlist"/>
              <w:numPr>
                <w:ilvl w:val="0"/>
                <w:numId w:val="30"/>
              </w:numPr>
              <w:spacing w:line="24" w:lineRule="atLeast"/>
              <w:ind w:left="209"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in</w:t>
            </w:r>
            <w:r w:rsidR="005C6D93" w:rsidRPr="00473C5C">
              <w:rPr>
                <w:rFonts w:ascii="Arial" w:hAnsi="Arial" w:cs="Arial"/>
                <w:sz w:val="28"/>
                <w:szCs w:val="28"/>
              </w:rPr>
              <w:t>imum</w:t>
            </w:r>
            <w:r w:rsidR="00CA4E24" w:rsidRPr="00473C5C">
              <w:rPr>
                <w:rFonts w:ascii="Arial" w:hAnsi="Arial" w:cs="Arial"/>
                <w:sz w:val="28"/>
                <w:szCs w:val="28"/>
              </w:rPr>
              <w:t xml:space="preserve"> 4 z czego 2 </w:t>
            </w:r>
            <w:r w:rsidR="00D25506" w:rsidRPr="00473C5C">
              <w:rPr>
                <w:rFonts w:ascii="Arial" w:hAnsi="Arial" w:cs="Arial"/>
                <w:sz w:val="28"/>
                <w:szCs w:val="28"/>
              </w:rPr>
              <w:t xml:space="preserve">w okolicy </w:t>
            </w:r>
            <w:r w:rsidR="00CA4E24" w:rsidRPr="00473C5C">
              <w:rPr>
                <w:rFonts w:ascii="Arial" w:hAnsi="Arial" w:cs="Arial"/>
                <w:sz w:val="28"/>
                <w:szCs w:val="28"/>
              </w:rPr>
              <w:t xml:space="preserve">2 drzwi autobusu i 1 umożliwiające podróż z psem </w:t>
            </w:r>
            <w:r w:rsidR="00D25506" w:rsidRPr="00473C5C">
              <w:rPr>
                <w:rFonts w:ascii="Arial" w:hAnsi="Arial" w:cs="Arial"/>
                <w:sz w:val="28"/>
                <w:szCs w:val="28"/>
              </w:rPr>
              <w:t>asystującym (</w:t>
            </w:r>
            <w:r w:rsidR="00490406" w:rsidRPr="00473C5C">
              <w:rPr>
                <w:rFonts w:ascii="Arial" w:hAnsi="Arial" w:cs="Arial"/>
                <w:sz w:val="28"/>
                <w:szCs w:val="28"/>
              </w:rPr>
              <w:t xml:space="preserve">w przypadku autobusów elektrycznych </w:t>
            </w:r>
            <w:r w:rsidR="00D25506" w:rsidRPr="00473C5C">
              <w:rPr>
                <w:rFonts w:ascii="Arial" w:hAnsi="Arial" w:cs="Arial"/>
                <w:sz w:val="28"/>
                <w:szCs w:val="28"/>
              </w:rPr>
              <w:t>miejsca mogą być zapewnione w postaci składanych foteli</w:t>
            </w:r>
            <w:r w:rsidR="00FF0E92">
              <w:rPr>
                <w:rFonts w:ascii="Arial" w:hAnsi="Arial" w:cs="Arial"/>
                <w:sz w:val="28"/>
                <w:szCs w:val="28"/>
              </w:rPr>
              <w:t xml:space="preserve"> – nie dotyczy miejsca umożliwiającego podróż z psem asystującym</w:t>
            </w:r>
            <w:r w:rsidR="00D25506" w:rsidRPr="00473C5C">
              <w:rPr>
                <w:rFonts w:ascii="Arial" w:hAnsi="Arial" w:cs="Arial"/>
                <w:sz w:val="28"/>
                <w:szCs w:val="28"/>
              </w:rPr>
              <w:t>)</w:t>
            </w:r>
            <w:r w:rsidR="00CA4E24" w:rsidRPr="00473C5C">
              <w:rPr>
                <w:rFonts w:ascii="Arial" w:hAnsi="Arial" w:cs="Arial"/>
                <w:sz w:val="28"/>
                <w:szCs w:val="28"/>
              </w:rPr>
              <w:t>;</w:t>
            </w:r>
          </w:p>
          <w:p w14:paraId="5F83BACB" w14:textId="77777777" w:rsidR="00CA4E24" w:rsidRPr="00473C5C" w:rsidRDefault="00C61189" w:rsidP="004960D5">
            <w:pPr>
              <w:pStyle w:val="Akapitzlist"/>
              <w:numPr>
                <w:ilvl w:val="0"/>
                <w:numId w:val="30"/>
              </w:numPr>
              <w:spacing w:line="24" w:lineRule="atLeast"/>
              <w:ind w:left="209"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iejsca powinny zawierać wyróżnienie w tym żółty kolor i posiadać oznaczenia informujące o ich przeznaczeniu;</w:t>
            </w:r>
          </w:p>
        </w:tc>
        <w:tc>
          <w:tcPr>
            <w:tcW w:w="2652" w:type="dxa"/>
            <w:gridSpan w:val="2"/>
            <w:shd w:val="clear" w:color="auto" w:fill="FFFFFF" w:themeFill="background1"/>
            <w:vAlign w:val="center"/>
          </w:tcPr>
          <w:p w14:paraId="5BA1DF14" w14:textId="6AE01688" w:rsidR="00CA4E24" w:rsidRPr="00473C5C" w:rsidRDefault="00C61189" w:rsidP="004960D5">
            <w:pPr>
              <w:pStyle w:val="Akapitzlist"/>
              <w:numPr>
                <w:ilvl w:val="0"/>
                <w:numId w:val="30"/>
              </w:numPr>
              <w:spacing w:line="24" w:lineRule="atLeast"/>
              <w:ind w:left="209"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in</w:t>
            </w:r>
            <w:r w:rsidR="005C6D93" w:rsidRPr="00473C5C">
              <w:rPr>
                <w:rFonts w:ascii="Arial" w:hAnsi="Arial" w:cs="Arial"/>
                <w:sz w:val="28"/>
                <w:szCs w:val="28"/>
              </w:rPr>
              <w:t>imum</w:t>
            </w:r>
            <w:r w:rsidR="00CA4E24" w:rsidRPr="00473C5C">
              <w:rPr>
                <w:rFonts w:ascii="Arial" w:hAnsi="Arial" w:cs="Arial"/>
                <w:sz w:val="28"/>
                <w:szCs w:val="28"/>
              </w:rPr>
              <w:t xml:space="preserve"> 6 z czego 2 </w:t>
            </w:r>
            <w:r w:rsidR="00D25506" w:rsidRPr="00473C5C">
              <w:rPr>
                <w:rFonts w:ascii="Arial" w:hAnsi="Arial" w:cs="Arial"/>
                <w:sz w:val="28"/>
                <w:szCs w:val="28"/>
              </w:rPr>
              <w:t>w okolicy</w:t>
            </w:r>
            <w:r w:rsidR="00490406" w:rsidRPr="00473C5C">
              <w:rPr>
                <w:rFonts w:ascii="Arial" w:hAnsi="Arial" w:cs="Arial"/>
                <w:sz w:val="28"/>
                <w:szCs w:val="28"/>
              </w:rPr>
              <w:t xml:space="preserve"> </w:t>
            </w:r>
            <w:r w:rsidR="00CA4E24" w:rsidRPr="00473C5C">
              <w:rPr>
                <w:rFonts w:ascii="Arial" w:hAnsi="Arial" w:cs="Arial"/>
                <w:sz w:val="28"/>
                <w:szCs w:val="28"/>
              </w:rPr>
              <w:t>2 drzwi autobusu i 1 umożliwiające podróż z psem asystującym</w:t>
            </w:r>
            <w:r w:rsidR="00490406" w:rsidRPr="00473C5C">
              <w:rPr>
                <w:rFonts w:ascii="Arial" w:hAnsi="Arial" w:cs="Arial"/>
                <w:sz w:val="28"/>
                <w:szCs w:val="28"/>
              </w:rPr>
              <w:t xml:space="preserve"> </w:t>
            </w:r>
            <w:r w:rsidR="00D25506" w:rsidRPr="00473C5C">
              <w:rPr>
                <w:rFonts w:ascii="Arial" w:hAnsi="Arial" w:cs="Arial"/>
                <w:sz w:val="28"/>
                <w:szCs w:val="28"/>
              </w:rPr>
              <w:t>(</w:t>
            </w:r>
            <w:r w:rsidR="00490406" w:rsidRPr="00473C5C">
              <w:rPr>
                <w:rFonts w:ascii="Arial" w:hAnsi="Arial" w:cs="Arial"/>
                <w:sz w:val="28"/>
                <w:szCs w:val="28"/>
              </w:rPr>
              <w:t xml:space="preserve">w przypadku autobusów elektrycznych </w:t>
            </w:r>
            <w:r w:rsidR="00D25506" w:rsidRPr="00473C5C">
              <w:rPr>
                <w:rFonts w:ascii="Arial" w:hAnsi="Arial" w:cs="Arial"/>
                <w:sz w:val="28"/>
                <w:szCs w:val="28"/>
              </w:rPr>
              <w:t>miejsca mogą być zapewnione w postaci składanych foteli</w:t>
            </w:r>
            <w:r w:rsidR="00FF0E92">
              <w:rPr>
                <w:rFonts w:ascii="Arial" w:hAnsi="Arial" w:cs="Arial"/>
                <w:sz w:val="28"/>
                <w:szCs w:val="28"/>
              </w:rPr>
              <w:t xml:space="preserve"> – nie dotyczy miejsca umożliwiającego podróż z psem asystującym</w:t>
            </w:r>
            <w:r w:rsidR="00FF0E92" w:rsidRPr="00473C5C">
              <w:rPr>
                <w:rFonts w:ascii="Arial" w:hAnsi="Arial" w:cs="Arial"/>
                <w:sz w:val="28"/>
                <w:szCs w:val="28"/>
              </w:rPr>
              <w:t>)</w:t>
            </w:r>
            <w:r w:rsidR="00CA4E24" w:rsidRPr="00473C5C">
              <w:rPr>
                <w:rFonts w:ascii="Arial" w:hAnsi="Arial" w:cs="Arial"/>
                <w:sz w:val="28"/>
                <w:szCs w:val="28"/>
              </w:rPr>
              <w:t>;</w:t>
            </w:r>
          </w:p>
          <w:p w14:paraId="6BF7DA3B" w14:textId="77777777" w:rsidR="00CA4E24" w:rsidRPr="00473C5C" w:rsidRDefault="00C61189" w:rsidP="004960D5">
            <w:pPr>
              <w:pStyle w:val="Akapitzlist"/>
              <w:numPr>
                <w:ilvl w:val="0"/>
                <w:numId w:val="30"/>
              </w:numPr>
              <w:spacing w:line="24" w:lineRule="atLeast"/>
              <w:ind w:left="209"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iejsca powinny zawierać wyróżnienie w tym żółty kolor i posiadać oznaczenia informujące o ich przeznaczeniu;</w:t>
            </w:r>
          </w:p>
        </w:tc>
      </w:tr>
      <w:tr w:rsidR="00CA4E24" w:rsidRPr="00473C5C" w14:paraId="5DE6E49C" w14:textId="77777777" w:rsidTr="008B0CBD">
        <w:trPr>
          <w:gridAfter w:val="1"/>
          <w:wAfter w:w="12" w:type="dxa"/>
          <w:trHeight w:val="1407"/>
        </w:trPr>
        <w:tc>
          <w:tcPr>
            <w:tcW w:w="606" w:type="dxa"/>
            <w:shd w:val="clear" w:color="auto" w:fill="FFFFFF" w:themeFill="background1"/>
          </w:tcPr>
          <w:p w14:paraId="1334F5E2"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1C9AAE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1.3.8.</w:t>
            </w:r>
          </w:p>
        </w:tc>
        <w:tc>
          <w:tcPr>
            <w:tcW w:w="2925" w:type="dxa"/>
            <w:shd w:val="clear" w:color="auto" w:fill="FFFFFF" w:themeFill="background1"/>
          </w:tcPr>
          <w:p w14:paraId="60AF3F6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Minimalna liczba miejsc wyznaczonych na wózek inwalidzki</w:t>
            </w:r>
          </w:p>
        </w:tc>
        <w:tc>
          <w:tcPr>
            <w:tcW w:w="2506" w:type="dxa"/>
            <w:shd w:val="clear" w:color="auto" w:fill="FFFFFF" w:themeFill="background1"/>
            <w:vAlign w:val="center"/>
          </w:tcPr>
          <w:p w14:paraId="3E20559E" w14:textId="77777777" w:rsidR="00CA4E24" w:rsidRPr="00473C5C" w:rsidRDefault="00CA4E24" w:rsidP="004960D5">
            <w:pPr>
              <w:pStyle w:val="Akapitzlist"/>
              <w:numPr>
                <w:ilvl w:val="0"/>
                <w:numId w:val="30"/>
              </w:numPr>
              <w:spacing w:line="24" w:lineRule="atLeast"/>
              <w:ind w:left="354" w:hanging="255"/>
              <w:contextualSpacing/>
              <w:rPr>
                <w:rFonts w:ascii="Arial" w:hAnsi="Arial" w:cs="Arial"/>
                <w:sz w:val="28"/>
                <w:szCs w:val="28"/>
              </w:rPr>
            </w:pPr>
            <w:r w:rsidRPr="00473C5C">
              <w:rPr>
                <w:rFonts w:ascii="Arial" w:hAnsi="Arial" w:cs="Arial"/>
                <w:sz w:val="28"/>
                <w:szCs w:val="28"/>
              </w:rPr>
              <w:t>1 (naprzeciw 2 drzwi autobusu)</w:t>
            </w:r>
            <w:r w:rsidR="00A97037" w:rsidRPr="00473C5C">
              <w:rPr>
                <w:rFonts w:ascii="Arial" w:hAnsi="Arial" w:cs="Arial"/>
                <w:sz w:val="28"/>
                <w:szCs w:val="28"/>
              </w:rPr>
              <w:t>;</w:t>
            </w:r>
          </w:p>
          <w:p w14:paraId="79816A42" w14:textId="77777777" w:rsidR="00CA4E24" w:rsidRPr="00473C5C" w:rsidRDefault="00C61189" w:rsidP="004960D5">
            <w:pPr>
              <w:pStyle w:val="Akapitzlist"/>
              <w:numPr>
                <w:ilvl w:val="0"/>
                <w:numId w:val="30"/>
              </w:numPr>
              <w:spacing w:line="24" w:lineRule="atLeast"/>
              <w:ind w:left="354" w:hanging="255"/>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iejsce powinno zawierać wyróżnienie w tym żółty kolor i posiadać oznaczenia informujące o ich przeznaczeniu również w przestrzeni nad nim;</w:t>
            </w:r>
          </w:p>
        </w:tc>
        <w:tc>
          <w:tcPr>
            <w:tcW w:w="2637" w:type="dxa"/>
            <w:shd w:val="clear" w:color="auto" w:fill="FFFFFF" w:themeFill="background1"/>
            <w:vAlign w:val="center"/>
          </w:tcPr>
          <w:p w14:paraId="74D65A56" w14:textId="77777777" w:rsidR="00CA4E24" w:rsidRPr="00473C5C" w:rsidRDefault="00CA4E24" w:rsidP="004960D5">
            <w:pPr>
              <w:pStyle w:val="Akapitzlist"/>
              <w:numPr>
                <w:ilvl w:val="0"/>
                <w:numId w:val="30"/>
              </w:numPr>
              <w:spacing w:line="24" w:lineRule="atLeast"/>
              <w:ind w:left="401" w:hanging="302"/>
              <w:contextualSpacing/>
              <w:rPr>
                <w:rFonts w:ascii="Arial" w:hAnsi="Arial" w:cs="Arial"/>
                <w:sz w:val="28"/>
                <w:szCs w:val="28"/>
              </w:rPr>
            </w:pPr>
            <w:r w:rsidRPr="00473C5C">
              <w:rPr>
                <w:rFonts w:ascii="Arial" w:hAnsi="Arial" w:cs="Arial"/>
                <w:sz w:val="28"/>
                <w:szCs w:val="28"/>
              </w:rPr>
              <w:t>1 (naprzeciw 2 drzwi autobusu)</w:t>
            </w:r>
            <w:r w:rsidR="00A97037" w:rsidRPr="00473C5C">
              <w:rPr>
                <w:rFonts w:ascii="Arial" w:hAnsi="Arial" w:cs="Arial"/>
                <w:sz w:val="28"/>
                <w:szCs w:val="28"/>
              </w:rPr>
              <w:t>;</w:t>
            </w:r>
          </w:p>
          <w:p w14:paraId="5E5498E4" w14:textId="77777777" w:rsidR="00CA4E24" w:rsidRPr="00473C5C" w:rsidRDefault="00C61189" w:rsidP="004960D5">
            <w:pPr>
              <w:pStyle w:val="Akapitzlist"/>
              <w:numPr>
                <w:ilvl w:val="0"/>
                <w:numId w:val="30"/>
              </w:numPr>
              <w:spacing w:line="24" w:lineRule="atLeast"/>
              <w:ind w:left="401" w:hanging="30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iejsce powinno zawierać wyróżnienie w tym żółty kolor i posiadać oznaczenia informujące o ich przeznaczeniu również w przestrzeni nad nim;</w:t>
            </w:r>
          </w:p>
        </w:tc>
        <w:tc>
          <w:tcPr>
            <w:tcW w:w="2679" w:type="dxa"/>
            <w:gridSpan w:val="2"/>
            <w:shd w:val="clear" w:color="auto" w:fill="FFFFFF" w:themeFill="background1"/>
            <w:vAlign w:val="center"/>
          </w:tcPr>
          <w:p w14:paraId="6E7A4236" w14:textId="77777777" w:rsidR="00CA4E24" w:rsidRPr="00473C5C" w:rsidRDefault="00CA4E24" w:rsidP="004960D5">
            <w:pPr>
              <w:pStyle w:val="Akapitzlist"/>
              <w:numPr>
                <w:ilvl w:val="0"/>
                <w:numId w:val="30"/>
              </w:numPr>
              <w:spacing w:line="24" w:lineRule="atLeast"/>
              <w:ind w:left="327" w:hanging="228"/>
              <w:contextualSpacing/>
              <w:rPr>
                <w:rFonts w:ascii="Arial" w:hAnsi="Arial" w:cs="Arial"/>
                <w:sz w:val="28"/>
                <w:szCs w:val="28"/>
              </w:rPr>
            </w:pPr>
            <w:r w:rsidRPr="00473C5C">
              <w:rPr>
                <w:rFonts w:ascii="Arial" w:hAnsi="Arial" w:cs="Arial"/>
                <w:sz w:val="28"/>
                <w:szCs w:val="28"/>
              </w:rPr>
              <w:t>2 (w tym 1 naprzeciw 2 drzwi autobusu a 2 po prawej stronie autobusu współdzielone z wózkiem dziecięcym)</w:t>
            </w:r>
            <w:r w:rsidR="0004715C" w:rsidRPr="00473C5C">
              <w:rPr>
                <w:rFonts w:ascii="Arial" w:hAnsi="Arial" w:cs="Arial"/>
                <w:sz w:val="28"/>
                <w:szCs w:val="28"/>
              </w:rPr>
              <w:t>, dla autobusów wyprodukowanych przed 2024</w:t>
            </w:r>
            <w:r w:rsidR="001667B3" w:rsidRPr="00473C5C">
              <w:rPr>
                <w:rFonts w:ascii="Arial" w:hAnsi="Arial" w:cs="Arial"/>
                <w:sz w:val="28"/>
                <w:szCs w:val="28"/>
              </w:rPr>
              <w:t xml:space="preserve"> r.</w:t>
            </w:r>
            <w:r w:rsidR="0004715C" w:rsidRPr="00473C5C">
              <w:rPr>
                <w:rFonts w:ascii="Arial" w:hAnsi="Arial" w:cs="Arial"/>
                <w:sz w:val="28"/>
                <w:szCs w:val="28"/>
              </w:rPr>
              <w:t xml:space="preserve"> lokalizacja wymaga uzgodnienia z Zamawiającym</w:t>
            </w:r>
            <w:r w:rsidR="00A97037" w:rsidRPr="00473C5C">
              <w:rPr>
                <w:rFonts w:ascii="Arial" w:hAnsi="Arial" w:cs="Arial"/>
                <w:sz w:val="28"/>
                <w:szCs w:val="28"/>
              </w:rPr>
              <w:t>;</w:t>
            </w:r>
          </w:p>
          <w:p w14:paraId="634AF439" w14:textId="77777777" w:rsidR="00CA4E24" w:rsidRPr="00473C5C" w:rsidRDefault="00C61189" w:rsidP="004960D5">
            <w:pPr>
              <w:pStyle w:val="Akapitzlist"/>
              <w:numPr>
                <w:ilvl w:val="0"/>
                <w:numId w:val="30"/>
              </w:numPr>
              <w:spacing w:line="24" w:lineRule="atLeast"/>
              <w:ind w:left="327" w:hanging="228"/>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iejsca powinny zawierać wyróżnienie w tym żółty kolor i posiadać oznaczenia informujące o ich przeznaczeniu również w przestrzeni nad nim;</w:t>
            </w:r>
          </w:p>
        </w:tc>
        <w:tc>
          <w:tcPr>
            <w:tcW w:w="2652" w:type="dxa"/>
            <w:gridSpan w:val="2"/>
            <w:shd w:val="clear" w:color="auto" w:fill="FFFFFF" w:themeFill="background1"/>
            <w:vAlign w:val="center"/>
          </w:tcPr>
          <w:p w14:paraId="4D880A0B" w14:textId="77777777" w:rsidR="00CA4E24" w:rsidRPr="00473C5C" w:rsidRDefault="00CA4E24" w:rsidP="004960D5">
            <w:pPr>
              <w:pStyle w:val="Akapitzlist"/>
              <w:numPr>
                <w:ilvl w:val="0"/>
                <w:numId w:val="30"/>
              </w:numPr>
              <w:spacing w:line="24" w:lineRule="atLeast"/>
              <w:ind w:left="483" w:hanging="283"/>
              <w:contextualSpacing/>
              <w:rPr>
                <w:rFonts w:ascii="Arial" w:hAnsi="Arial" w:cs="Arial"/>
                <w:sz w:val="28"/>
                <w:szCs w:val="28"/>
              </w:rPr>
            </w:pPr>
            <w:r w:rsidRPr="00473C5C">
              <w:rPr>
                <w:rFonts w:ascii="Arial" w:hAnsi="Arial" w:cs="Arial"/>
                <w:sz w:val="28"/>
                <w:szCs w:val="28"/>
              </w:rPr>
              <w:t>2 (oba w pierwszym członie w tym 1 naprzeciw 2 drzwi autobusu a 2 po prawej stronie autobusu współdzielone z wózkiem dziecięcym)</w:t>
            </w:r>
            <w:r w:rsidR="00A73EBB" w:rsidRPr="00473C5C">
              <w:rPr>
                <w:rFonts w:ascii="Arial" w:hAnsi="Arial" w:cs="Arial"/>
                <w:sz w:val="28"/>
                <w:szCs w:val="28"/>
              </w:rPr>
              <w:t xml:space="preserve"> – w przypadku drugich drzwi otwieranych do środka (1 w pierwszym członie  naprzeciw 2 drzwi autobusu a 2 naprzeciw trzecich drzwi współdzielone z wózkiem dziecięcym)</w:t>
            </w:r>
            <w:r w:rsidR="0004715C" w:rsidRPr="00473C5C">
              <w:rPr>
                <w:rFonts w:ascii="Arial" w:hAnsi="Arial" w:cs="Arial"/>
                <w:sz w:val="28"/>
                <w:szCs w:val="28"/>
              </w:rPr>
              <w:t>, dla autobusów wyprodukowanych przed 2024</w:t>
            </w:r>
            <w:r w:rsidR="001667B3" w:rsidRPr="00473C5C">
              <w:rPr>
                <w:rFonts w:ascii="Arial" w:hAnsi="Arial" w:cs="Arial"/>
                <w:sz w:val="28"/>
                <w:szCs w:val="28"/>
              </w:rPr>
              <w:t xml:space="preserve"> r.</w:t>
            </w:r>
            <w:r w:rsidR="0004715C" w:rsidRPr="00473C5C">
              <w:rPr>
                <w:rFonts w:ascii="Arial" w:hAnsi="Arial" w:cs="Arial"/>
                <w:sz w:val="28"/>
                <w:szCs w:val="28"/>
              </w:rPr>
              <w:t xml:space="preserve"> lokalizacja wymaga </w:t>
            </w:r>
            <w:r w:rsidR="0004715C" w:rsidRPr="00473C5C">
              <w:rPr>
                <w:rFonts w:ascii="Arial" w:hAnsi="Arial" w:cs="Arial"/>
                <w:sz w:val="28"/>
                <w:szCs w:val="28"/>
              </w:rPr>
              <w:lastRenderedPageBreak/>
              <w:t>uzgodnienia z Zamawiającym;</w:t>
            </w:r>
          </w:p>
          <w:p w14:paraId="76F631F1" w14:textId="77777777" w:rsidR="00CA4E24" w:rsidRPr="00473C5C" w:rsidRDefault="00C61189" w:rsidP="004960D5">
            <w:pPr>
              <w:pStyle w:val="Akapitzlist"/>
              <w:numPr>
                <w:ilvl w:val="0"/>
                <w:numId w:val="30"/>
              </w:numPr>
              <w:spacing w:line="24" w:lineRule="atLeast"/>
              <w:ind w:left="483" w:hanging="283"/>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iejsca powinny zawierać wyróżnienie w tym żółty kolor i posiadać oznaczenia informujące o ich przeznaczeniu również w przestrzeni nad nim;</w:t>
            </w:r>
          </w:p>
        </w:tc>
      </w:tr>
      <w:tr w:rsidR="00CA4E24" w:rsidRPr="00473C5C" w14:paraId="1017E7BE" w14:textId="77777777" w:rsidTr="00432DF5">
        <w:trPr>
          <w:gridAfter w:val="1"/>
          <w:wAfter w:w="12" w:type="dxa"/>
          <w:trHeight w:val="4100"/>
        </w:trPr>
        <w:tc>
          <w:tcPr>
            <w:tcW w:w="606" w:type="dxa"/>
            <w:shd w:val="clear" w:color="auto" w:fill="FFFFFF" w:themeFill="background1"/>
          </w:tcPr>
          <w:p w14:paraId="7DDD0A76"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3E7503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1.3.9.</w:t>
            </w:r>
          </w:p>
        </w:tc>
        <w:tc>
          <w:tcPr>
            <w:tcW w:w="2925" w:type="dxa"/>
            <w:shd w:val="clear" w:color="auto" w:fill="FFFFFF" w:themeFill="background1"/>
          </w:tcPr>
          <w:p w14:paraId="7BFE52A1"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Minimalna liczba miejsc wyznaczonych na wózek dziecięcy</w:t>
            </w:r>
          </w:p>
        </w:tc>
        <w:tc>
          <w:tcPr>
            <w:tcW w:w="2506" w:type="dxa"/>
            <w:shd w:val="clear" w:color="auto" w:fill="FFFFFF" w:themeFill="background1"/>
            <w:vAlign w:val="center"/>
          </w:tcPr>
          <w:p w14:paraId="66B4F135" w14:textId="77777777" w:rsidR="00CA4E24" w:rsidRPr="00473C5C" w:rsidRDefault="00CA4E24" w:rsidP="004960D5">
            <w:pPr>
              <w:pStyle w:val="Akapitzlist"/>
              <w:numPr>
                <w:ilvl w:val="0"/>
                <w:numId w:val="30"/>
              </w:numPr>
              <w:spacing w:line="24" w:lineRule="atLeast"/>
              <w:ind w:left="209" w:hanging="228"/>
              <w:contextualSpacing/>
              <w:rPr>
                <w:rFonts w:ascii="Arial" w:hAnsi="Arial" w:cs="Arial"/>
                <w:sz w:val="28"/>
                <w:szCs w:val="28"/>
              </w:rPr>
            </w:pPr>
            <w:r w:rsidRPr="00473C5C">
              <w:rPr>
                <w:rFonts w:ascii="Arial" w:hAnsi="Arial" w:cs="Arial"/>
                <w:sz w:val="28"/>
                <w:szCs w:val="28"/>
              </w:rPr>
              <w:t>1 (naprzeciw 2 drzwi autobusu współdzielone z wózkiem inwalidzkim)</w:t>
            </w:r>
            <w:r w:rsidR="00A97037" w:rsidRPr="00473C5C">
              <w:rPr>
                <w:rFonts w:ascii="Arial" w:hAnsi="Arial" w:cs="Arial"/>
                <w:sz w:val="28"/>
                <w:szCs w:val="28"/>
              </w:rPr>
              <w:t>;</w:t>
            </w:r>
          </w:p>
          <w:p w14:paraId="46966EDF" w14:textId="77777777" w:rsidR="00CA4E24" w:rsidRPr="00473C5C" w:rsidRDefault="00C61189" w:rsidP="004960D5">
            <w:pPr>
              <w:pStyle w:val="Akapitzlist"/>
              <w:numPr>
                <w:ilvl w:val="0"/>
                <w:numId w:val="30"/>
              </w:numPr>
              <w:spacing w:line="24" w:lineRule="atLeast"/>
              <w:ind w:left="209" w:hanging="228"/>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iejsce powinno zawierać wyróżnienie i posiadać oznaczenia informujące o ich przeznaczeniu;</w:t>
            </w:r>
          </w:p>
        </w:tc>
        <w:tc>
          <w:tcPr>
            <w:tcW w:w="2637" w:type="dxa"/>
            <w:shd w:val="clear" w:color="auto" w:fill="FFFFFF" w:themeFill="background1"/>
            <w:vAlign w:val="center"/>
          </w:tcPr>
          <w:p w14:paraId="14283B14" w14:textId="77777777" w:rsidR="000B5B01" w:rsidRPr="00473C5C" w:rsidRDefault="000B5B01" w:rsidP="004960D5">
            <w:pPr>
              <w:pStyle w:val="Akapitzlist"/>
              <w:numPr>
                <w:ilvl w:val="0"/>
                <w:numId w:val="30"/>
              </w:numPr>
              <w:spacing w:line="24" w:lineRule="atLeast"/>
              <w:ind w:left="255" w:hanging="141"/>
              <w:contextualSpacing/>
              <w:rPr>
                <w:rFonts w:ascii="Arial" w:hAnsi="Arial" w:cs="Arial"/>
                <w:strike/>
                <w:sz w:val="28"/>
                <w:szCs w:val="28"/>
              </w:rPr>
            </w:pPr>
            <w:r w:rsidRPr="00473C5C">
              <w:rPr>
                <w:rFonts w:ascii="Arial" w:eastAsia="Times New Roman" w:hAnsi="Arial" w:cs="Arial"/>
                <w:sz w:val="28"/>
                <w:szCs w:val="28"/>
              </w:rPr>
              <w:t>1 (może być współdzielone z wózkiem dziecięcym w formie jednego dużego miejsca typu kombi)</w:t>
            </w:r>
          </w:p>
          <w:p w14:paraId="666F2E7A" w14:textId="77777777" w:rsidR="00CA4E24" w:rsidRPr="00473C5C" w:rsidRDefault="00C61189" w:rsidP="004960D5">
            <w:pPr>
              <w:pStyle w:val="Akapitzlist"/>
              <w:numPr>
                <w:ilvl w:val="0"/>
                <w:numId w:val="30"/>
              </w:numPr>
              <w:spacing w:line="24" w:lineRule="atLeast"/>
              <w:ind w:left="255" w:hanging="141"/>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w:t>
            </w:r>
            <w:r w:rsidR="006D4B67" w:rsidRPr="00473C5C">
              <w:rPr>
                <w:rFonts w:ascii="Arial" w:hAnsi="Arial" w:cs="Arial"/>
                <w:sz w:val="28"/>
                <w:szCs w:val="28"/>
              </w:rPr>
              <w:t>a</w:t>
            </w:r>
            <w:r w:rsidR="00CA4E24" w:rsidRPr="00473C5C">
              <w:rPr>
                <w:rFonts w:ascii="Arial" w:hAnsi="Arial" w:cs="Arial"/>
                <w:sz w:val="28"/>
                <w:szCs w:val="28"/>
              </w:rPr>
              <w:t xml:space="preserve"> powinn</w:t>
            </w:r>
            <w:r w:rsidR="006D4B67" w:rsidRPr="00473C5C">
              <w:rPr>
                <w:rFonts w:ascii="Arial" w:hAnsi="Arial" w:cs="Arial"/>
                <w:sz w:val="28"/>
                <w:szCs w:val="28"/>
              </w:rPr>
              <w:t>y</w:t>
            </w:r>
            <w:r w:rsidR="00CA4E24" w:rsidRPr="00473C5C">
              <w:rPr>
                <w:rFonts w:ascii="Arial" w:hAnsi="Arial" w:cs="Arial"/>
                <w:sz w:val="28"/>
                <w:szCs w:val="28"/>
              </w:rPr>
              <w:t xml:space="preserve"> zawierać wyróżnienie i posiadać oznaczenia informujące o ich przeznaczeniu;</w:t>
            </w:r>
          </w:p>
        </w:tc>
        <w:tc>
          <w:tcPr>
            <w:tcW w:w="2679" w:type="dxa"/>
            <w:gridSpan w:val="2"/>
            <w:shd w:val="clear" w:color="auto" w:fill="FFFFFF" w:themeFill="background1"/>
            <w:vAlign w:val="center"/>
          </w:tcPr>
          <w:p w14:paraId="5256F1B6" w14:textId="77777777" w:rsidR="00CA4E24" w:rsidRPr="00473C5C" w:rsidRDefault="00BA3E8C" w:rsidP="004960D5">
            <w:pPr>
              <w:pStyle w:val="Akapitzlist"/>
              <w:numPr>
                <w:ilvl w:val="0"/>
                <w:numId w:val="30"/>
              </w:numPr>
              <w:spacing w:line="24" w:lineRule="atLeast"/>
              <w:ind w:left="324" w:hanging="142"/>
              <w:contextualSpacing/>
              <w:rPr>
                <w:rFonts w:ascii="Arial" w:hAnsi="Arial" w:cs="Arial"/>
                <w:sz w:val="28"/>
                <w:szCs w:val="28"/>
              </w:rPr>
            </w:pPr>
            <w:r w:rsidRPr="00473C5C">
              <w:rPr>
                <w:rFonts w:ascii="Arial" w:hAnsi="Arial" w:cs="Arial"/>
                <w:sz w:val="28"/>
                <w:szCs w:val="28"/>
              </w:rPr>
              <w:t>3</w:t>
            </w:r>
            <w:r w:rsidR="00CA4E24" w:rsidRPr="00473C5C">
              <w:rPr>
                <w:rFonts w:ascii="Arial" w:hAnsi="Arial" w:cs="Arial"/>
                <w:sz w:val="28"/>
                <w:szCs w:val="28"/>
              </w:rPr>
              <w:t xml:space="preserve"> (w tym </w:t>
            </w:r>
            <w:r w:rsidRPr="00473C5C">
              <w:rPr>
                <w:rFonts w:ascii="Arial" w:hAnsi="Arial" w:cs="Arial"/>
                <w:sz w:val="28"/>
                <w:szCs w:val="28"/>
              </w:rPr>
              <w:t>dwa</w:t>
            </w:r>
            <w:r w:rsidR="00CA4E24" w:rsidRPr="00473C5C">
              <w:rPr>
                <w:rFonts w:ascii="Arial" w:hAnsi="Arial" w:cs="Arial"/>
                <w:sz w:val="28"/>
                <w:szCs w:val="28"/>
              </w:rPr>
              <w:t xml:space="preserve"> naprzeciw 2 drzwi autobusu</w:t>
            </w:r>
            <w:r w:rsidRPr="00473C5C">
              <w:rPr>
                <w:rFonts w:ascii="Arial" w:hAnsi="Arial" w:cs="Arial"/>
                <w:sz w:val="28"/>
                <w:szCs w:val="28"/>
              </w:rPr>
              <w:t xml:space="preserve"> – w tym jedno współdzielone z wózkiem inwalidzkim, </w:t>
            </w:r>
            <w:r w:rsidR="00CA4E24" w:rsidRPr="00473C5C">
              <w:rPr>
                <w:rFonts w:ascii="Arial" w:hAnsi="Arial" w:cs="Arial"/>
                <w:sz w:val="28"/>
                <w:szCs w:val="28"/>
              </w:rPr>
              <w:t xml:space="preserve"> a </w:t>
            </w:r>
            <w:r w:rsidRPr="00473C5C">
              <w:rPr>
                <w:rFonts w:ascii="Arial" w:hAnsi="Arial" w:cs="Arial"/>
                <w:sz w:val="28"/>
                <w:szCs w:val="28"/>
              </w:rPr>
              <w:t>trzecie</w:t>
            </w:r>
            <w:r w:rsidR="00CA4E24" w:rsidRPr="00473C5C">
              <w:rPr>
                <w:rFonts w:ascii="Arial" w:hAnsi="Arial" w:cs="Arial"/>
                <w:sz w:val="28"/>
                <w:szCs w:val="28"/>
              </w:rPr>
              <w:t xml:space="preserve"> po prawej stronie autobusu współdzielone z wózkiem inwalidzkim)</w:t>
            </w:r>
            <w:r w:rsidR="0004715C" w:rsidRPr="00473C5C">
              <w:rPr>
                <w:rFonts w:ascii="Arial" w:hAnsi="Arial" w:cs="Arial"/>
                <w:sz w:val="28"/>
                <w:szCs w:val="28"/>
              </w:rPr>
              <w:t xml:space="preserve"> dla autobusów wyprodukowanyc</w:t>
            </w:r>
            <w:r w:rsidR="0004715C" w:rsidRPr="00473C5C">
              <w:rPr>
                <w:rFonts w:ascii="Arial" w:hAnsi="Arial" w:cs="Arial"/>
                <w:sz w:val="28"/>
                <w:szCs w:val="28"/>
              </w:rPr>
              <w:lastRenderedPageBreak/>
              <w:t>h przed 2024</w:t>
            </w:r>
            <w:r w:rsidR="001667B3" w:rsidRPr="00473C5C">
              <w:rPr>
                <w:rFonts w:ascii="Arial" w:hAnsi="Arial" w:cs="Arial"/>
                <w:sz w:val="28"/>
                <w:szCs w:val="28"/>
              </w:rPr>
              <w:t xml:space="preserve">r. </w:t>
            </w:r>
            <w:r w:rsidR="0004715C" w:rsidRPr="00473C5C">
              <w:rPr>
                <w:rFonts w:ascii="Arial" w:hAnsi="Arial" w:cs="Arial"/>
                <w:sz w:val="28"/>
                <w:szCs w:val="28"/>
              </w:rPr>
              <w:t xml:space="preserve"> 2 miejsca - lokalizacja wymaga uzgodnienia z Zamawiającym </w:t>
            </w:r>
            <w:r w:rsidR="00A97037" w:rsidRPr="00473C5C">
              <w:rPr>
                <w:rFonts w:ascii="Arial" w:hAnsi="Arial" w:cs="Arial"/>
                <w:sz w:val="28"/>
                <w:szCs w:val="28"/>
              </w:rPr>
              <w:t>;</w:t>
            </w:r>
          </w:p>
          <w:p w14:paraId="6C83A277" w14:textId="77777777" w:rsidR="00CA4E24" w:rsidRPr="00473C5C" w:rsidRDefault="00C61189" w:rsidP="004960D5">
            <w:pPr>
              <w:pStyle w:val="Akapitzlist"/>
              <w:numPr>
                <w:ilvl w:val="0"/>
                <w:numId w:val="30"/>
              </w:numPr>
              <w:spacing w:line="24" w:lineRule="atLeast"/>
              <w:ind w:left="324"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w:t>
            </w:r>
            <w:r w:rsidR="006D4B67" w:rsidRPr="00473C5C">
              <w:rPr>
                <w:rFonts w:ascii="Arial" w:hAnsi="Arial" w:cs="Arial"/>
                <w:sz w:val="28"/>
                <w:szCs w:val="28"/>
              </w:rPr>
              <w:t>a</w:t>
            </w:r>
            <w:r w:rsidR="00CA4E24" w:rsidRPr="00473C5C">
              <w:rPr>
                <w:rFonts w:ascii="Arial" w:hAnsi="Arial" w:cs="Arial"/>
                <w:sz w:val="28"/>
                <w:szCs w:val="28"/>
              </w:rPr>
              <w:t xml:space="preserve"> powinn</w:t>
            </w:r>
            <w:r w:rsidR="006D4B67" w:rsidRPr="00473C5C">
              <w:rPr>
                <w:rFonts w:ascii="Arial" w:hAnsi="Arial" w:cs="Arial"/>
                <w:sz w:val="28"/>
                <w:szCs w:val="28"/>
              </w:rPr>
              <w:t>y</w:t>
            </w:r>
            <w:r w:rsidR="00CA4E24" w:rsidRPr="00473C5C">
              <w:rPr>
                <w:rFonts w:ascii="Arial" w:hAnsi="Arial" w:cs="Arial"/>
                <w:sz w:val="28"/>
                <w:szCs w:val="28"/>
              </w:rPr>
              <w:t xml:space="preserve"> zawierać wyróżnienie i posiadać oznaczenia informujące o ich przeznaczeniu;</w:t>
            </w:r>
          </w:p>
        </w:tc>
        <w:tc>
          <w:tcPr>
            <w:tcW w:w="2652" w:type="dxa"/>
            <w:gridSpan w:val="2"/>
            <w:shd w:val="clear" w:color="auto" w:fill="FFFFFF" w:themeFill="background1"/>
            <w:vAlign w:val="center"/>
          </w:tcPr>
          <w:p w14:paraId="10FC96C9" w14:textId="77777777" w:rsidR="00CA4E24" w:rsidRPr="00473C5C" w:rsidRDefault="00872A96" w:rsidP="004960D5">
            <w:pPr>
              <w:pStyle w:val="Akapitzlist"/>
              <w:numPr>
                <w:ilvl w:val="0"/>
                <w:numId w:val="30"/>
              </w:numPr>
              <w:spacing w:line="24" w:lineRule="atLeast"/>
              <w:ind w:left="479" w:hanging="283"/>
              <w:contextualSpacing/>
              <w:rPr>
                <w:rFonts w:ascii="Arial" w:hAnsi="Arial" w:cs="Arial"/>
                <w:sz w:val="28"/>
                <w:szCs w:val="28"/>
              </w:rPr>
            </w:pPr>
            <w:r w:rsidRPr="00473C5C">
              <w:rPr>
                <w:rFonts w:ascii="Arial" w:hAnsi="Arial" w:cs="Arial"/>
                <w:sz w:val="28"/>
                <w:szCs w:val="28"/>
              </w:rPr>
              <w:lastRenderedPageBreak/>
              <w:t xml:space="preserve">4 </w:t>
            </w:r>
            <w:r w:rsidR="00BA3E8C" w:rsidRPr="00473C5C">
              <w:rPr>
                <w:rFonts w:ascii="Arial" w:hAnsi="Arial" w:cs="Arial"/>
                <w:sz w:val="28"/>
                <w:szCs w:val="28"/>
              </w:rPr>
              <w:t>(3</w:t>
            </w:r>
            <w:r w:rsidR="00CA4E24" w:rsidRPr="00473C5C">
              <w:rPr>
                <w:rFonts w:ascii="Arial" w:hAnsi="Arial" w:cs="Arial"/>
                <w:sz w:val="28"/>
                <w:szCs w:val="28"/>
              </w:rPr>
              <w:t xml:space="preserve"> w pierwszym członie</w:t>
            </w:r>
            <w:r w:rsidR="00BA3E8C" w:rsidRPr="00473C5C">
              <w:rPr>
                <w:rFonts w:ascii="Arial" w:hAnsi="Arial" w:cs="Arial"/>
                <w:sz w:val="28"/>
                <w:szCs w:val="28"/>
              </w:rPr>
              <w:t xml:space="preserve">, </w:t>
            </w:r>
            <w:r w:rsidR="00953975" w:rsidRPr="00473C5C">
              <w:rPr>
                <w:rFonts w:ascii="Arial" w:hAnsi="Arial" w:cs="Arial"/>
                <w:sz w:val="28"/>
                <w:szCs w:val="28"/>
              </w:rPr>
              <w:t xml:space="preserve">w tym </w:t>
            </w:r>
            <w:r w:rsidR="00CA4E24" w:rsidRPr="00473C5C">
              <w:rPr>
                <w:rFonts w:ascii="Arial" w:hAnsi="Arial" w:cs="Arial"/>
                <w:sz w:val="28"/>
                <w:szCs w:val="28"/>
              </w:rPr>
              <w:t xml:space="preserve"> </w:t>
            </w:r>
            <w:r w:rsidR="00BA3E8C" w:rsidRPr="00473C5C">
              <w:rPr>
                <w:rFonts w:ascii="Arial" w:hAnsi="Arial" w:cs="Arial"/>
                <w:sz w:val="28"/>
                <w:szCs w:val="28"/>
              </w:rPr>
              <w:t>dwa</w:t>
            </w:r>
            <w:r w:rsidR="00CA4E24" w:rsidRPr="00473C5C">
              <w:rPr>
                <w:rFonts w:ascii="Arial" w:hAnsi="Arial" w:cs="Arial"/>
                <w:sz w:val="28"/>
                <w:szCs w:val="28"/>
              </w:rPr>
              <w:t xml:space="preserve"> naprzeciw 2 drzwi autobusu</w:t>
            </w:r>
            <w:r w:rsidR="00BA3E8C" w:rsidRPr="00473C5C">
              <w:rPr>
                <w:rFonts w:ascii="Arial" w:hAnsi="Arial" w:cs="Arial"/>
                <w:sz w:val="28"/>
                <w:szCs w:val="28"/>
              </w:rPr>
              <w:t xml:space="preserve">  jedno współdzielone z wózkiem inwalidzkim,</w:t>
            </w:r>
            <w:r w:rsidR="00CA4E24" w:rsidRPr="00473C5C">
              <w:rPr>
                <w:rFonts w:ascii="Arial" w:hAnsi="Arial" w:cs="Arial"/>
                <w:sz w:val="28"/>
                <w:szCs w:val="28"/>
              </w:rPr>
              <w:t xml:space="preserve"> a </w:t>
            </w:r>
            <w:r w:rsidR="00BA3E8C" w:rsidRPr="00473C5C">
              <w:rPr>
                <w:rFonts w:ascii="Arial" w:hAnsi="Arial" w:cs="Arial"/>
                <w:sz w:val="28"/>
                <w:szCs w:val="28"/>
              </w:rPr>
              <w:t>trzecie</w:t>
            </w:r>
            <w:r w:rsidR="00CA4E24" w:rsidRPr="00473C5C">
              <w:rPr>
                <w:rFonts w:ascii="Arial" w:hAnsi="Arial" w:cs="Arial"/>
                <w:sz w:val="28"/>
                <w:szCs w:val="28"/>
              </w:rPr>
              <w:t xml:space="preserve"> po prawej stronie autobusu współdzielone z wózkiem </w:t>
            </w:r>
            <w:r w:rsidR="00CA4E24" w:rsidRPr="00473C5C">
              <w:rPr>
                <w:rFonts w:ascii="Arial" w:hAnsi="Arial" w:cs="Arial"/>
                <w:sz w:val="28"/>
                <w:szCs w:val="28"/>
              </w:rPr>
              <w:lastRenderedPageBreak/>
              <w:t>inwalidzkim</w:t>
            </w:r>
            <w:r w:rsidR="006D4B67" w:rsidRPr="00473C5C">
              <w:rPr>
                <w:rFonts w:ascii="Arial" w:hAnsi="Arial" w:cs="Arial"/>
                <w:sz w:val="28"/>
                <w:szCs w:val="28"/>
              </w:rPr>
              <w:t xml:space="preserve"> a czwarte </w:t>
            </w:r>
            <w:r w:rsidR="00CA4E24" w:rsidRPr="00473C5C">
              <w:rPr>
                <w:rFonts w:ascii="Arial" w:hAnsi="Arial" w:cs="Arial"/>
                <w:sz w:val="28"/>
                <w:szCs w:val="28"/>
              </w:rPr>
              <w:t xml:space="preserve"> w drugim członie</w:t>
            </w:r>
            <w:r w:rsidR="00BA3E8C" w:rsidRPr="00473C5C">
              <w:rPr>
                <w:rFonts w:ascii="Arial" w:hAnsi="Arial" w:cs="Arial"/>
                <w:sz w:val="28"/>
                <w:szCs w:val="28"/>
              </w:rPr>
              <w:t xml:space="preserve"> </w:t>
            </w:r>
            <w:r w:rsidR="00CA4E24" w:rsidRPr="00473C5C">
              <w:rPr>
                <w:rFonts w:ascii="Arial" w:hAnsi="Arial" w:cs="Arial"/>
                <w:sz w:val="28"/>
                <w:szCs w:val="28"/>
              </w:rPr>
              <w:t>naprzeciw 3 drzwi</w:t>
            </w:r>
            <w:r w:rsidR="00A73EBB" w:rsidRPr="00473C5C">
              <w:rPr>
                <w:rFonts w:ascii="Arial" w:hAnsi="Arial" w:cs="Arial"/>
                <w:sz w:val="28"/>
                <w:szCs w:val="28"/>
              </w:rPr>
              <w:t xml:space="preserve"> – w przypadku drugich drzwi otwieranych do środka trzecie miejsce nie musi być współdzielone z wózkiem inwalidzkim</w:t>
            </w:r>
            <w:r w:rsidR="00CA4E24" w:rsidRPr="00473C5C">
              <w:rPr>
                <w:rFonts w:ascii="Arial" w:hAnsi="Arial" w:cs="Arial"/>
                <w:sz w:val="28"/>
                <w:szCs w:val="28"/>
              </w:rPr>
              <w:t>)</w:t>
            </w:r>
            <w:r w:rsidR="0004715C" w:rsidRPr="00473C5C">
              <w:rPr>
                <w:rFonts w:ascii="Arial" w:hAnsi="Arial" w:cs="Arial"/>
                <w:sz w:val="28"/>
                <w:szCs w:val="28"/>
              </w:rPr>
              <w:t xml:space="preserve"> dla autobusów wyprodukowanych przed 2024 </w:t>
            </w:r>
            <w:r w:rsidR="001667B3" w:rsidRPr="00473C5C">
              <w:rPr>
                <w:rFonts w:ascii="Arial" w:hAnsi="Arial" w:cs="Arial"/>
                <w:sz w:val="28"/>
                <w:szCs w:val="28"/>
              </w:rPr>
              <w:t xml:space="preserve">r. </w:t>
            </w:r>
            <w:r w:rsidR="0004715C" w:rsidRPr="00473C5C">
              <w:rPr>
                <w:rFonts w:ascii="Arial" w:hAnsi="Arial" w:cs="Arial"/>
                <w:sz w:val="28"/>
                <w:szCs w:val="28"/>
              </w:rPr>
              <w:t>3 miejsca - lokalizacja wymaga uzgodnienia z Zamawiającym</w:t>
            </w:r>
            <w:r w:rsidR="00A97037" w:rsidRPr="00473C5C">
              <w:rPr>
                <w:rFonts w:ascii="Arial" w:hAnsi="Arial" w:cs="Arial"/>
                <w:sz w:val="28"/>
                <w:szCs w:val="28"/>
              </w:rPr>
              <w:t>;</w:t>
            </w:r>
          </w:p>
          <w:p w14:paraId="453151B2" w14:textId="77777777" w:rsidR="00CA4E24" w:rsidRPr="00473C5C" w:rsidRDefault="00C61189" w:rsidP="004960D5">
            <w:pPr>
              <w:pStyle w:val="Akapitzlist"/>
              <w:numPr>
                <w:ilvl w:val="0"/>
                <w:numId w:val="30"/>
              </w:numPr>
              <w:spacing w:line="24" w:lineRule="atLeast"/>
              <w:ind w:left="479" w:hanging="283"/>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iejsc</w:t>
            </w:r>
            <w:r w:rsidR="006D4B67" w:rsidRPr="00473C5C">
              <w:rPr>
                <w:rFonts w:ascii="Arial" w:hAnsi="Arial" w:cs="Arial"/>
                <w:sz w:val="28"/>
                <w:szCs w:val="28"/>
              </w:rPr>
              <w:t>a</w:t>
            </w:r>
            <w:r w:rsidR="00CA4E24" w:rsidRPr="00473C5C">
              <w:rPr>
                <w:rFonts w:ascii="Arial" w:hAnsi="Arial" w:cs="Arial"/>
                <w:sz w:val="28"/>
                <w:szCs w:val="28"/>
              </w:rPr>
              <w:t xml:space="preserve"> powinn</w:t>
            </w:r>
            <w:r w:rsidR="006D4B67" w:rsidRPr="00473C5C">
              <w:rPr>
                <w:rFonts w:ascii="Arial" w:hAnsi="Arial" w:cs="Arial"/>
                <w:sz w:val="28"/>
                <w:szCs w:val="28"/>
              </w:rPr>
              <w:t>y</w:t>
            </w:r>
            <w:r w:rsidR="00CA4E24" w:rsidRPr="00473C5C">
              <w:rPr>
                <w:rFonts w:ascii="Arial" w:hAnsi="Arial" w:cs="Arial"/>
                <w:sz w:val="28"/>
                <w:szCs w:val="28"/>
              </w:rPr>
              <w:t xml:space="preserve"> zawierać wyróżnienie i posiadać oznaczenia informujące o </w:t>
            </w:r>
            <w:r w:rsidR="00CA4E24" w:rsidRPr="00473C5C">
              <w:rPr>
                <w:rFonts w:ascii="Arial" w:hAnsi="Arial" w:cs="Arial"/>
                <w:sz w:val="28"/>
                <w:szCs w:val="28"/>
              </w:rPr>
              <w:lastRenderedPageBreak/>
              <w:t>ich przeznaczeniu;</w:t>
            </w:r>
          </w:p>
        </w:tc>
      </w:tr>
      <w:tr w:rsidR="00CA4E24" w:rsidRPr="00473C5C" w14:paraId="11115925" w14:textId="77777777" w:rsidTr="008B0CBD">
        <w:trPr>
          <w:gridAfter w:val="1"/>
          <w:wAfter w:w="12" w:type="dxa"/>
          <w:trHeight w:val="2052"/>
        </w:trPr>
        <w:tc>
          <w:tcPr>
            <w:tcW w:w="606" w:type="dxa"/>
            <w:shd w:val="clear" w:color="auto" w:fill="FFFFFF" w:themeFill="background1"/>
          </w:tcPr>
          <w:p w14:paraId="002221D8"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8790953" w14:textId="77777777" w:rsidR="00CA4E24" w:rsidRPr="00473C5C" w:rsidRDefault="0068525A" w:rsidP="004960D5">
            <w:pPr>
              <w:spacing w:line="24" w:lineRule="atLeast"/>
              <w:rPr>
                <w:rFonts w:ascii="Arial" w:hAnsi="Arial" w:cs="Arial"/>
                <w:sz w:val="28"/>
                <w:szCs w:val="28"/>
              </w:rPr>
            </w:pPr>
            <w:r w:rsidRPr="00473C5C">
              <w:rPr>
                <w:rFonts w:ascii="Arial" w:hAnsi="Arial" w:cs="Arial"/>
                <w:sz w:val="28"/>
                <w:szCs w:val="28"/>
              </w:rPr>
              <w:t>1.3.10</w:t>
            </w:r>
            <w:r w:rsidR="00CA4E24" w:rsidRPr="00473C5C">
              <w:rPr>
                <w:rFonts w:ascii="Arial" w:hAnsi="Arial" w:cs="Arial"/>
                <w:sz w:val="28"/>
                <w:szCs w:val="28"/>
              </w:rPr>
              <w:t>.</w:t>
            </w:r>
          </w:p>
        </w:tc>
        <w:tc>
          <w:tcPr>
            <w:tcW w:w="2925" w:type="dxa"/>
            <w:shd w:val="clear" w:color="auto" w:fill="FFFFFF" w:themeFill="background1"/>
          </w:tcPr>
          <w:p w14:paraId="1667954A"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Oparcia lędźwiowe dla pasażerów stojących</w:t>
            </w:r>
            <w:r w:rsidR="001667B3" w:rsidRPr="00473C5C">
              <w:rPr>
                <w:rFonts w:ascii="Arial" w:hAnsi="Arial" w:cs="Arial"/>
                <w:sz w:val="28"/>
                <w:szCs w:val="28"/>
              </w:rPr>
              <w:t xml:space="preserve"> (nie dotyczy autobusów wyprodukowanych przed 2024 r.)</w:t>
            </w:r>
          </w:p>
        </w:tc>
        <w:tc>
          <w:tcPr>
            <w:tcW w:w="2506" w:type="dxa"/>
            <w:shd w:val="clear" w:color="auto" w:fill="FFFFFF" w:themeFill="background1"/>
            <w:vAlign w:val="center"/>
          </w:tcPr>
          <w:p w14:paraId="1ED6FB78" w14:textId="196C1F3A"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 obszarze miejsc sto</w:t>
            </w:r>
            <w:r w:rsidR="00E93D47" w:rsidRPr="00473C5C">
              <w:rPr>
                <w:rFonts w:ascii="Arial" w:hAnsi="Arial" w:cs="Arial"/>
                <w:sz w:val="28"/>
                <w:szCs w:val="28"/>
              </w:rPr>
              <w:t>jących naprzeciw 2 drzwi autobusu</w:t>
            </w:r>
          </w:p>
        </w:tc>
        <w:tc>
          <w:tcPr>
            <w:tcW w:w="2637" w:type="dxa"/>
            <w:shd w:val="clear" w:color="auto" w:fill="FFFFFF" w:themeFill="background1"/>
            <w:vAlign w:val="center"/>
          </w:tcPr>
          <w:p w14:paraId="3879FE4A" w14:textId="63F6C092"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 obszarze miejsc sto</w:t>
            </w:r>
            <w:r w:rsidR="00E93D47" w:rsidRPr="00473C5C">
              <w:rPr>
                <w:rFonts w:ascii="Arial" w:hAnsi="Arial" w:cs="Arial"/>
                <w:sz w:val="28"/>
                <w:szCs w:val="28"/>
              </w:rPr>
              <w:t>jących naprzeciw 2 drzwi autobusu</w:t>
            </w:r>
          </w:p>
        </w:tc>
        <w:tc>
          <w:tcPr>
            <w:tcW w:w="2679" w:type="dxa"/>
            <w:gridSpan w:val="2"/>
            <w:shd w:val="clear" w:color="auto" w:fill="FFFFFF" w:themeFill="background1"/>
            <w:vAlign w:val="center"/>
          </w:tcPr>
          <w:p w14:paraId="3B1D329A" w14:textId="0C468C5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 obszarze miejsc sto</w:t>
            </w:r>
            <w:r w:rsidR="00E93D47" w:rsidRPr="00473C5C">
              <w:rPr>
                <w:rFonts w:ascii="Arial" w:hAnsi="Arial" w:cs="Arial"/>
                <w:sz w:val="28"/>
                <w:szCs w:val="28"/>
              </w:rPr>
              <w:t>jących naprzeciw 2 drzwi autobusu</w:t>
            </w:r>
            <w:r w:rsidRPr="00473C5C">
              <w:rPr>
                <w:rFonts w:ascii="Arial" w:hAnsi="Arial" w:cs="Arial"/>
                <w:sz w:val="28"/>
                <w:szCs w:val="28"/>
              </w:rPr>
              <w:t xml:space="preserve"> oraz po jego prawej stronie</w:t>
            </w:r>
          </w:p>
        </w:tc>
        <w:tc>
          <w:tcPr>
            <w:tcW w:w="2652" w:type="dxa"/>
            <w:gridSpan w:val="2"/>
            <w:shd w:val="clear" w:color="auto" w:fill="FFFFFF" w:themeFill="background1"/>
            <w:vAlign w:val="center"/>
          </w:tcPr>
          <w:p w14:paraId="6A2B0FFD" w14:textId="77777777" w:rsidR="00CA4E24" w:rsidRPr="00473C5C" w:rsidRDefault="00CA4E24" w:rsidP="0065046D">
            <w:pPr>
              <w:rPr>
                <w:rFonts w:ascii="Arial" w:hAnsi="Arial" w:cs="Arial"/>
                <w:sz w:val="28"/>
                <w:szCs w:val="28"/>
              </w:rPr>
            </w:pPr>
            <w:r w:rsidRPr="00473C5C">
              <w:rPr>
                <w:rFonts w:ascii="Arial" w:hAnsi="Arial" w:cs="Arial"/>
                <w:sz w:val="28"/>
                <w:szCs w:val="28"/>
              </w:rPr>
              <w:t>W obszarze miejsc stojący</w:t>
            </w:r>
            <w:r w:rsidR="00E93D47" w:rsidRPr="00473C5C">
              <w:rPr>
                <w:rFonts w:ascii="Arial" w:hAnsi="Arial" w:cs="Arial"/>
                <w:sz w:val="28"/>
                <w:szCs w:val="28"/>
              </w:rPr>
              <w:t>ch naprzeciw 2 i 3 drzwi autobusu</w:t>
            </w:r>
            <w:r w:rsidRPr="00473C5C">
              <w:rPr>
                <w:rFonts w:ascii="Arial" w:hAnsi="Arial" w:cs="Arial"/>
                <w:sz w:val="28"/>
                <w:szCs w:val="28"/>
              </w:rPr>
              <w:t xml:space="preserve"> oraz dodatkowo w obrębie mechanizmu przegubowego i po prawej stronie </w:t>
            </w:r>
            <w:r w:rsidR="0018118E" w:rsidRPr="00473C5C">
              <w:rPr>
                <w:rFonts w:ascii="Arial" w:hAnsi="Arial" w:cs="Arial"/>
                <w:sz w:val="28"/>
                <w:szCs w:val="28"/>
              </w:rPr>
              <w:t>autobusu</w:t>
            </w:r>
            <w:r w:rsidRPr="00473C5C">
              <w:rPr>
                <w:rFonts w:ascii="Arial" w:hAnsi="Arial" w:cs="Arial"/>
                <w:sz w:val="28"/>
                <w:szCs w:val="28"/>
              </w:rPr>
              <w:t xml:space="preserve"> w okolicach  2 drzwi.</w:t>
            </w:r>
            <w:r w:rsidR="0065046D" w:rsidRPr="00473C5C">
              <w:rPr>
                <w:rFonts w:ascii="Arial" w:hAnsi="Arial" w:cs="Arial"/>
                <w:sz w:val="28"/>
                <w:szCs w:val="28"/>
              </w:rPr>
              <w:t xml:space="preserve"> W obrębie mechanizmu przegubowego Zamawiający dopuszcza  alternatywne </w:t>
            </w:r>
            <w:r w:rsidR="0065046D" w:rsidRPr="00473C5C">
              <w:rPr>
                <w:rFonts w:ascii="Arial" w:hAnsi="Arial" w:cs="Arial"/>
                <w:sz w:val="28"/>
                <w:szCs w:val="28"/>
              </w:rPr>
              <w:lastRenderedPageBreak/>
              <w:t>rozwiązanie poprzez zastosowanie poręczy (barierek)  umożliwiających bezpieczne oparcie i odgradzających pasażera od opończy mechanizmu przegubowego.</w:t>
            </w:r>
          </w:p>
        </w:tc>
      </w:tr>
      <w:tr w:rsidR="00CA4E24" w:rsidRPr="00473C5C" w14:paraId="40ABD9EE" w14:textId="77777777" w:rsidTr="008B0CBD">
        <w:trPr>
          <w:gridAfter w:val="1"/>
          <w:wAfter w:w="12" w:type="dxa"/>
          <w:trHeight w:val="2174"/>
        </w:trPr>
        <w:tc>
          <w:tcPr>
            <w:tcW w:w="606" w:type="dxa"/>
            <w:shd w:val="clear" w:color="auto" w:fill="FFFFFF" w:themeFill="background1"/>
          </w:tcPr>
          <w:p w14:paraId="61959A0F"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43442570" w14:textId="77777777" w:rsidR="00CA4E24" w:rsidRPr="00473C5C" w:rsidRDefault="0068525A" w:rsidP="004960D5">
            <w:pPr>
              <w:spacing w:line="24" w:lineRule="atLeast"/>
              <w:rPr>
                <w:rFonts w:ascii="Arial" w:hAnsi="Arial" w:cs="Arial"/>
                <w:sz w:val="28"/>
                <w:szCs w:val="28"/>
              </w:rPr>
            </w:pPr>
            <w:r w:rsidRPr="00473C5C">
              <w:rPr>
                <w:rFonts w:ascii="Arial" w:hAnsi="Arial" w:cs="Arial"/>
                <w:sz w:val="28"/>
                <w:szCs w:val="28"/>
              </w:rPr>
              <w:t>1.3.11</w:t>
            </w:r>
            <w:r w:rsidR="00CA4E24" w:rsidRPr="00473C5C">
              <w:rPr>
                <w:rFonts w:ascii="Arial" w:hAnsi="Arial" w:cs="Arial"/>
                <w:sz w:val="28"/>
                <w:szCs w:val="28"/>
              </w:rPr>
              <w:t>.</w:t>
            </w:r>
          </w:p>
        </w:tc>
        <w:tc>
          <w:tcPr>
            <w:tcW w:w="2925" w:type="dxa"/>
            <w:shd w:val="clear" w:color="auto" w:fill="FFFFFF" w:themeFill="background1"/>
          </w:tcPr>
          <w:p w14:paraId="285D1A6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Składane fotele pasażerskie – spełniające funkcje oparcia gdy są złożone</w:t>
            </w:r>
            <w:r w:rsidR="002520E6" w:rsidRPr="00473C5C">
              <w:rPr>
                <w:rFonts w:ascii="Arial" w:hAnsi="Arial" w:cs="Arial"/>
                <w:sz w:val="28"/>
                <w:szCs w:val="28"/>
              </w:rPr>
              <w:t xml:space="preserve">, </w:t>
            </w:r>
            <w:r w:rsidRPr="00473C5C">
              <w:rPr>
                <w:rFonts w:ascii="Arial" w:hAnsi="Arial" w:cs="Arial"/>
                <w:sz w:val="28"/>
                <w:szCs w:val="28"/>
              </w:rPr>
              <w:t xml:space="preserve"> z informacją o nie korzystanie z nich w przypadku dużego napełnienia </w:t>
            </w:r>
            <w:r w:rsidR="0018118E" w:rsidRPr="00473C5C">
              <w:rPr>
                <w:rFonts w:ascii="Arial" w:hAnsi="Arial" w:cs="Arial"/>
                <w:sz w:val="28"/>
                <w:szCs w:val="28"/>
              </w:rPr>
              <w:t>autobusu</w:t>
            </w:r>
            <w:r w:rsidR="001667B3" w:rsidRPr="00473C5C">
              <w:rPr>
                <w:rFonts w:ascii="Arial" w:hAnsi="Arial" w:cs="Arial"/>
                <w:sz w:val="28"/>
                <w:szCs w:val="28"/>
              </w:rPr>
              <w:t xml:space="preserve"> (nie dotyczy autobusów wyprodukowanych przed 2024 r.)</w:t>
            </w:r>
          </w:p>
        </w:tc>
        <w:tc>
          <w:tcPr>
            <w:tcW w:w="2506" w:type="dxa"/>
            <w:shd w:val="clear" w:color="auto" w:fill="FFFFFF" w:themeFill="background1"/>
            <w:vAlign w:val="center"/>
          </w:tcPr>
          <w:p w14:paraId="16CB67D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 obszarze miejsc stoj</w:t>
            </w:r>
            <w:r w:rsidR="00E93D47" w:rsidRPr="00473C5C">
              <w:rPr>
                <w:rFonts w:ascii="Arial" w:hAnsi="Arial" w:cs="Arial"/>
                <w:sz w:val="28"/>
                <w:szCs w:val="28"/>
              </w:rPr>
              <w:t>ących</w:t>
            </w:r>
            <w:r w:rsidR="00197309" w:rsidRPr="00473C5C">
              <w:rPr>
                <w:rFonts w:ascii="Arial" w:hAnsi="Arial" w:cs="Arial"/>
                <w:strike/>
                <w:sz w:val="28"/>
                <w:szCs w:val="28"/>
              </w:rPr>
              <w:t xml:space="preserve"> </w:t>
            </w:r>
            <w:r w:rsidR="00197309" w:rsidRPr="00473C5C">
              <w:rPr>
                <w:rFonts w:ascii="Arial" w:hAnsi="Arial" w:cs="Arial"/>
                <w:sz w:val="28"/>
                <w:szCs w:val="28"/>
              </w:rPr>
              <w:t>w okolicy</w:t>
            </w:r>
            <w:r w:rsidR="00E93D47" w:rsidRPr="00473C5C">
              <w:rPr>
                <w:rFonts w:ascii="Arial" w:hAnsi="Arial" w:cs="Arial"/>
                <w:sz w:val="28"/>
                <w:szCs w:val="28"/>
              </w:rPr>
              <w:t xml:space="preserve"> 2 drzwi autobusu</w:t>
            </w:r>
          </w:p>
          <w:p w14:paraId="145A9AD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w:t>
            </w:r>
            <w:r w:rsidR="00746E88" w:rsidRPr="00473C5C">
              <w:rPr>
                <w:rFonts w:ascii="Arial" w:hAnsi="Arial" w:cs="Arial"/>
                <w:sz w:val="28"/>
                <w:szCs w:val="28"/>
              </w:rPr>
              <w:t>imum</w:t>
            </w:r>
            <w:r w:rsidRPr="00473C5C">
              <w:rPr>
                <w:rFonts w:ascii="Arial" w:hAnsi="Arial" w:cs="Arial"/>
                <w:sz w:val="28"/>
                <w:szCs w:val="28"/>
              </w:rPr>
              <w:t xml:space="preserve"> 2 szt</w:t>
            </w:r>
            <w:r w:rsidR="00746E88" w:rsidRPr="00473C5C">
              <w:rPr>
                <w:rFonts w:ascii="Arial" w:hAnsi="Arial" w:cs="Arial"/>
                <w:sz w:val="28"/>
                <w:szCs w:val="28"/>
              </w:rPr>
              <w:t>uki</w:t>
            </w:r>
            <w:r w:rsidRPr="00473C5C">
              <w:rPr>
                <w:rFonts w:ascii="Arial" w:hAnsi="Arial" w:cs="Arial"/>
                <w:sz w:val="28"/>
                <w:szCs w:val="28"/>
              </w:rPr>
              <w:t>)</w:t>
            </w:r>
          </w:p>
        </w:tc>
        <w:tc>
          <w:tcPr>
            <w:tcW w:w="2637" w:type="dxa"/>
            <w:shd w:val="clear" w:color="auto" w:fill="FFFFFF" w:themeFill="background1"/>
            <w:vAlign w:val="center"/>
          </w:tcPr>
          <w:p w14:paraId="72F1E7E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 obszarze miejsc sto</w:t>
            </w:r>
            <w:r w:rsidR="00E93D47" w:rsidRPr="00473C5C">
              <w:rPr>
                <w:rFonts w:ascii="Arial" w:hAnsi="Arial" w:cs="Arial"/>
                <w:sz w:val="28"/>
                <w:szCs w:val="28"/>
              </w:rPr>
              <w:t>jących</w:t>
            </w:r>
            <w:r w:rsidR="00432DF5" w:rsidRPr="00473C5C">
              <w:rPr>
                <w:rFonts w:ascii="Arial" w:hAnsi="Arial" w:cs="Arial"/>
                <w:sz w:val="28"/>
                <w:szCs w:val="28"/>
              </w:rPr>
              <w:t xml:space="preserve"> w okolicy </w:t>
            </w:r>
            <w:r w:rsidR="00197309" w:rsidRPr="00473C5C">
              <w:rPr>
                <w:rFonts w:ascii="Arial" w:hAnsi="Arial" w:cs="Arial"/>
                <w:sz w:val="28"/>
                <w:szCs w:val="28"/>
              </w:rPr>
              <w:t xml:space="preserve"> </w:t>
            </w:r>
            <w:r w:rsidR="00E93D47" w:rsidRPr="00473C5C">
              <w:rPr>
                <w:rFonts w:ascii="Arial" w:hAnsi="Arial" w:cs="Arial"/>
                <w:sz w:val="28"/>
                <w:szCs w:val="28"/>
              </w:rPr>
              <w:t>2 drzwi autobusu</w:t>
            </w:r>
            <w:r w:rsidRPr="00473C5C">
              <w:rPr>
                <w:rFonts w:ascii="Arial" w:hAnsi="Arial" w:cs="Arial"/>
                <w:sz w:val="28"/>
                <w:szCs w:val="28"/>
              </w:rPr>
              <w:t xml:space="preserve"> (min</w:t>
            </w:r>
            <w:r w:rsidR="00746E88" w:rsidRPr="00473C5C">
              <w:rPr>
                <w:rFonts w:ascii="Arial" w:hAnsi="Arial" w:cs="Arial"/>
                <w:sz w:val="28"/>
                <w:szCs w:val="28"/>
              </w:rPr>
              <w:t>imum</w:t>
            </w:r>
            <w:r w:rsidRPr="00473C5C">
              <w:rPr>
                <w:rFonts w:ascii="Arial" w:hAnsi="Arial" w:cs="Arial"/>
                <w:sz w:val="28"/>
                <w:szCs w:val="28"/>
              </w:rPr>
              <w:t xml:space="preserve"> 2 szt</w:t>
            </w:r>
            <w:r w:rsidR="00746E88" w:rsidRPr="00473C5C">
              <w:rPr>
                <w:rFonts w:ascii="Arial" w:hAnsi="Arial" w:cs="Arial"/>
                <w:sz w:val="28"/>
                <w:szCs w:val="28"/>
              </w:rPr>
              <w:t>uki</w:t>
            </w:r>
            <w:r w:rsidRPr="00473C5C">
              <w:rPr>
                <w:rFonts w:ascii="Arial" w:hAnsi="Arial" w:cs="Arial"/>
                <w:sz w:val="28"/>
                <w:szCs w:val="28"/>
              </w:rPr>
              <w:t>)</w:t>
            </w:r>
          </w:p>
        </w:tc>
        <w:tc>
          <w:tcPr>
            <w:tcW w:w="2679" w:type="dxa"/>
            <w:gridSpan w:val="2"/>
            <w:shd w:val="clear" w:color="auto" w:fill="FFFFFF" w:themeFill="background1"/>
            <w:vAlign w:val="center"/>
          </w:tcPr>
          <w:p w14:paraId="4559F6D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 obszarze miejsc stojących</w:t>
            </w:r>
            <w:r w:rsidR="00197309" w:rsidRPr="00473C5C">
              <w:rPr>
                <w:rFonts w:ascii="Arial" w:hAnsi="Arial" w:cs="Arial"/>
                <w:sz w:val="28"/>
                <w:szCs w:val="28"/>
              </w:rPr>
              <w:t xml:space="preserve"> </w:t>
            </w:r>
            <w:r w:rsidR="00432DF5" w:rsidRPr="00473C5C">
              <w:rPr>
                <w:rFonts w:ascii="Arial" w:hAnsi="Arial" w:cs="Arial"/>
                <w:sz w:val="28"/>
                <w:szCs w:val="28"/>
              </w:rPr>
              <w:t xml:space="preserve">w okolicy   </w:t>
            </w:r>
            <w:r w:rsidR="00292A1B" w:rsidRPr="00473C5C">
              <w:rPr>
                <w:rFonts w:ascii="Arial" w:hAnsi="Arial" w:cs="Arial"/>
                <w:sz w:val="28"/>
                <w:szCs w:val="28"/>
              </w:rPr>
              <w:t>2 drzwi autobusu</w:t>
            </w:r>
            <w:r w:rsidRPr="00473C5C">
              <w:rPr>
                <w:rFonts w:ascii="Arial" w:hAnsi="Arial" w:cs="Arial"/>
                <w:sz w:val="28"/>
                <w:szCs w:val="28"/>
              </w:rPr>
              <w:t xml:space="preserve"> (min</w:t>
            </w:r>
            <w:r w:rsidR="00746E88" w:rsidRPr="00473C5C">
              <w:rPr>
                <w:rFonts w:ascii="Arial" w:hAnsi="Arial" w:cs="Arial"/>
                <w:sz w:val="28"/>
                <w:szCs w:val="28"/>
              </w:rPr>
              <w:t>imum</w:t>
            </w:r>
            <w:r w:rsidRPr="00473C5C">
              <w:rPr>
                <w:rFonts w:ascii="Arial" w:hAnsi="Arial" w:cs="Arial"/>
                <w:sz w:val="28"/>
                <w:szCs w:val="28"/>
              </w:rPr>
              <w:t xml:space="preserve"> 3 sztuki)</w:t>
            </w:r>
          </w:p>
          <w:p w14:paraId="31628E83" w14:textId="41A6A94C" w:rsidR="00432DF5" w:rsidRPr="00473C5C" w:rsidRDefault="00432DF5" w:rsidP="004960D5">
            <w:pPr>
              <w:spacing w:line="24" w:lineRule="atLeast"/>
              <w:rPr>
                <w:rFonts w:ascii="Arial" w:hAnsi="Arial" w:cs="Arial"/>
                <w:sz w:val="28"/>
                <w:szCs w:val="28"/>
              </w:rPr>
            </w:pPr>
          </w:p>
        </w:tc>
        <w:tc>
          <w:tcPr>
            <w:tcW w:w="2652" w:type="dxa"/>
            <w:gridSpan w:val="2"/>
            <w:shd w:val="clear" w:color="auto" w:fill="FFFFFF" w:themeFill="background1"/>
            <w:vAlign w:val="center"/>
          </w:tcPr>
          <w:p w14:paraId="2D01FF4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 obszarze miejsc sto</w:t>
            </w:r>
            <w:r w:rsidR="00292A1B" w:rsidRPr="00473C5C">
              <w:rPr>
                <w:rFonts w:ascii="Arial" w:hAnsi="Arial" w:cs="Arial"/>
                <w:sz w:val="28"/>
                <w:szCs w:val="28"/>
              </w:rPr>
              <w:t>jących</w:t>
            </w:r>
            <w:r w:rsidR="00197309" w:rsidRPr="00473C5C">
              <w:rPr>
                <w:rFonts w:ascii="Arial" w:hAnsi="Arial" w:cs="Arial"/>
                <w:sz w:val="28"/>
                <w:szCs w:val="28"/>
              </w:rPr>
              <w:t xml:space="preserve"> </w:t>
            </w:r>
            <w:r w:rsidR="00432DF5" w:rsidRPr="00473C5C">
              <w:rPr>
                <w:rFonts w:ascii="Arial" w:hAnsi="Arial" w:cs="Arial"/>
                <w:sz w:val="28"/>
                <w:szCs w:val="28"/>
              </w:rPr>
              <w:t xml:space="preserve">w okolicy  </w:t>
            </w:r>
            <w:r w:rsidR="00292A1B" w:rsidRPr="00473C5C">
              <w:rPr>
                <w:rFonts w:ascii="Arial" w:hAnsi="Arial" w:cs="Arial"/>
                <w:sz w:val="28"/>
                <w:szCs w:val="28"/>
              </w:rPr>
              <w:t>2 drzwi autobusu</w:t>
            </w:r>
            <w:r w:rsidRPr="00473C5C">
              <w:rPr>
                <w:rFonts w:ascii="Arial" w:hAnsi="Arial" w:cs="Arial"/>
                <w:sz w:val="28"/>
                <w:szCs w:val="28"/>
              </w:rPr>
              <w:t xml:space="preserve"> (min</w:t>
            </w:r>
            <w:r w:rsidR="00746E88" w:rsidRPr="00473C5C">
              <w:rPr>
                <w:rFonts w:ascii="Arial" w:hAnsi="Arial" w:cs="Arial"/>
                <w:sz w:val="28"/>
                <w:szCs w:val="28"/>
              </w:rPr>
              <w:t>imum</w:t>
            </w:r>
            <w:r w:rsidRPr="00473C5C">
              <w:rPr>
                <w:rFonts w:ascii="Arial" w:hAnsi="Arial" w:cs="Arial"/>
                <w:sz w:val="28"/>
                <w:szCs w:val="28"/>
              </w:rPr>
              <w:t xml:space="preserve"> 3 sztuki)</w:t>
            </w:r>
            <w:r w:rsidR="00197309" w:rsidRPr="00473C5C">
              <w:rPr>
                <w:rFonts w:ascii="Arial" w:hAnsi="Arial" w:cs="Arial"/>
                <w:sz w:val="28"/>
                <w:szCs w:val="28"/>
              </w:rPr>
              <w:t xml:space="preserve"> </w:t>
            </w:r>
          </w:p>
        </w:tc>
      </w:tr>
      <w:tr w:rsidR="00CA4E24" w:rsidRPr="00473C5C" w14:paraId="6A0452B0" w14:textId="77777777" w:rsidTr="008B0CBD">
        <w:tc>
          <w:tcPr>
            <w:tcW w:w="606" w:type="dxa"/>
            <w:shd w:val="clear" w:color="auto" w:fill="FFFFFF" w:themeFill="background1"/>
          </w:tcPr>
          <w:p w14:paraId="1BD458B4"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C5BB1AE" w14:textId="77777777" w:rsidR="00CA4E24" w:rsidRPr="00473C5C" w:rsidRDefault="0068525A" w:rsidP="004960D5">
            <w:pPr>
              <w:spacing w:line="24" w:lineRule="atLeast"/>
              <w:rPr>
                <w:rFonts w:ascii="Arial" w:hAnsi="Arial" w:cs="Arial"/>
                <w:sz w:val="28"/>
                <w:szCs w:val="28"/>
              </w:rPr>
            </w:pPr>
            <w:r w:rsidRPr="00473C5C">
              <w:rPr>
                <w:rFonts w:ascii="Arial" w:hAnsi="Arial" w:cs="Arial"/>
                <w:sz w:val="28"/>
                <w:szCs w:val="28"/>
              </w:rPr>
              <w:t>1.3.12</w:t>
            </w:r>
            <w:r w:rsidR="00CA4E24" w:rsidRPr="00473C5C">
              <w:rPr>
                <w:rFonts w:ascii="Arial" w:hAnsi="Arial" w:cs="Arial"/>
                <w:sz w:val="28"/>
                <w:szCs w:val="28"/>
              </w:rPr>
              <w:t>.</w:t>
            </w:r>
          </w:p>
        </w:tc>
        <w:tc>
          <w:tcPr>
            <w:tcW w:w="2925" w:type="dxa"/>
            <w:shd w:val="clear" w:color="auto" w:fill="FFFFFF" w:themeFill="background1"/>
          </w:tcPr>
          <w:p w14:paraId="24BC343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Fotele pasażerskie</w:t>
            </w:r>
          </w:p>
        </w:tc>
        <w:tc>
          <w:tcPr>
            <w:tcW w:w="10486" w:type="dxa"/>
            <w:gridSpan w:val="7"/>
            <w:shd w:val="clear" w:color="auto" w:fill="FFFFFF" w:themeFill="background1"/>
            <w:vAlign w:val="center"/>
          </w:tcPr>
          <w:p w14:paraId="632BA07B" w14:textId="77777777" w:rsidR="00CA4E24" w:rsidRPr="00473C5C" w:rsidRDefault="000C2C81" w:rsidP="004960D5">
            <w:pPr>
              <w:pStyle w:val="Akapitzlist"/>
              <w:numPr>
                <w:ilvl w:val="0"/>
                <w:numId w:val="24"/>
              </w:numPr>
              <w:spacing w:line="24" w:lineRule="atLeast"/>
              <w:ind w:left="351" w:hanging="142"/>
              <w:contextualSpacing/>
              <w:rPr>
                <w:rFonts w:ascii="Arial" w:hAnsi="Arial" w:cs="Arial"/>
                <w:sz w:val="28"/>
                <w:szCs w:val="28"/>
              </w:rPr>
            </w:pPr>
            <w:r w:rsidRPr="00473C5C">
              <w:rPr>
                <w:rFonts w:ascii="Arial" w:hAnsi="Arial" w:cs="Arial"/>
                <w:sz w:val="28"/>
                <w:szCs w:val="28"/>
              </w:rPr>
              <w:t>F</w:t>
            </w:r>
            <w:r w:rsidR="00CA4E24" w:rsidRPr="00473C5C">
              <w:rPr>
                <w:rFonts w:ascii="Arial" w:hAnsi="Arial" w:cs="Arial"/>
                <w:sz w:val="28"/>
                <w:szCs w:val="28"/>
              </w:rPr>
              <w:t>otele o ergonomicznym kształcie</w:t>
            </w:r>
            <w:r w:rsidR="00A97037" w:rsidRPr="00473C5C">
              <w:rPr>
                <w:rFonts w:ascii="Arial" w:hAnsi="Arial" w:cs="Arial"/>
                <w:sz w:val="28"/>
                <w:szCs w:val="28"/>
              </w:rPr>
              <w:t>;</w:t>
            </w:r>
          </w:p>
          <w:p w14:paraId="1BB8769D" w14:textId="77777777" w:rsidR="00CA4E24" w:rsidRPr="00473C5C" w:rsidRDefault="000C2C81" w:rsidP="004960D5">
            <w:pPr>
              <w:pStyle w:val="Akapitzlist"/>
              <w:numPr>
                <w:ilvl w:val="0"/>
                <w:numId w:val="24"/>
              </w:numPr>
              <w:spacing w:line="24" w:lineRule="atLeast"/>
              <w:ind w:left="351" w:hanging="142"/>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andaloodporne – o powierzchniach utrudniających naniesienie napisów</w:t>
            </w:r>
            <w:r w:rsidR="00A97037" w:rsidRPr="00473C5C">
              <w:rPr>
                <w:rFonts w:ascii="Arial" w:hAnsi="Arial" w:cs="Arial"/>
                <w:sz w:val="28"/>
                <w:szCs w:val="28"/>
              </w:rPr>
              <w:t>;</w:t>
            </w:r>
          </w:p>
          <w:p w14:paraId="0EAB160B" w14:textId="77777777" w:rsidR="00CA4E24" w:rsidRPr="00473C5C" w:rsidRDefault="000C2C81" w:rsidP="004960D5">
            <w:pPr>
              <w:pStyle w:val="Akapitzlist"/>
              <w:numPr>
                <w:ilvl w:val="0"/>
                <w:numId w:val="24"/>
              </w:numPr>
              <w:spacing w:line="24" w:lineRule="atLeast"/>
              <w:ind w:left="351"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ateriały tapicerskie o dużej odporności na zużycie (wycieranie zgodnie z PN-EN ISO 12947-2:2000, zabrudzenie) oraz o podwyższonej odporności na akty wandalizmu (rozerwanie, rozcięcie)</w:t>
            </w:r>
            <w:r w:rsidR="00A97037" w:rsidRPr="00473C5C">
              <w:rPr>
                <w:rFonts w:ascii="Arial" w:hAnsi="Arial" w:cs="Arial"/>
                <w:sz w:val="28"/>
                <w:szCs w:val="28"/>
              </w:rPr>
              <w:t>;</w:t>
            </w:r>
          </w:p>
          <w:p w14:paraId="54794F87" w14:textId="77777777" w:rsidR="00CA4E24" w:rsidRPr="00473C5C" w:rsidRDefault="000C2C81" w:rsidP="004960D5">
            <w:pPr>
              <w:pStyle w:val="Akapitzlist"/>
              <w:numPr>
                <w:ilvl w:val="0"/>
                <w:numId w:val="24"/>
              </w:numPr>
              <w:spacing w:line="24" w:lineRule="atLeast"/>
              <w:ind w:left="351" w:hanging="142"/>
              <w:contextualSpacing/>
              <w:rPr>
                <w:rFonts w:ascii="Arial" w:hAnsi="Arial" w:cs="Arial"/>
                <w:sz w:val="28"/>
                <w:szCs w:val="28"/>
              </w:rPr>
            </w:pPr>
            <w:r w:rsidRPr="00473C5C">
              <w:rPr>
                <w:rFonts w:ascii="Arial" w:hAnsi="Arial" w:cs="Arial"/>
                <w:sz w:val="28"/>
                <w:szCs w:val="28"/>
              </w:rPr>
              <w:t>T</w:t>
            </w:r>
            <w:r w:rsidR="00CA4E24" w:rsidRPr="00473C5C">
              <w:rPr>
                <w:rFonts w:ascii="Arial" w:hAnsi="Arial" w:cs="Arial"/>
                <w:sz w:val="28"/>
                <w:szCs w:val="28"/>
              </w:rPr>
              <w:t xml:space="preserve">apicerka powinna być jednolita w całym autobusie (oprócz miejsc </w:t>
            </w:r>
            <w:r w:rsidR="00CA4E24" w:rsidRPr="00473C5C">
              <w:rPr>
                <w:rFonts w:ascii="Arial" w:hAnsi="Arial" w:cs="Arial"/>
                <w:sz w:val="28"/>
                <w:szCs w:val="28"/>
              </w:rPr>
              <w:lastRenderedPageBreak/>
              <w:t>wyznaczonych dla osób o ograniczonej mobilności)  w kolorze niebrudzącym (dokładny kolor i wzór wszystkich foteli należy uzgodnić z Zamawiającym)</w:t>
            </w:r>
            <w:r w:rsidR="00A97037" w:rsidRPr="00473C5C">
              <w:rPr>
                <w:rFonts w:ascii="Arial" w:hAnsi="Arial" w:cs="Arial"/>
                <w:sz w:val="28"/>
                <w:szCs w:val="28"/>
              </w:rPr>
              <w:t>;</w:t>
            </w:r>
          </w:p>
          <w:p w14:paraId="4CECDC56" w14:textId="77777777" w:rsidR="00CA4E24" w:rsidRPr="00473C5C" w:rsidRDefault="000C2C81" w:rsidP="004960D5">
            <w:pPr>
              <w:pStyle w:val="Akapitzlist"/>
              <w:numPr>
                <w:ilvl w:val="0"/>
                <w:numId w:val="24"/>
              </w:numPr>
              <w:spacing w:line="24" w:lineRule="atLeast"/>
              <w:ind w:left="351" w:hanging="142"/>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kładki tapicerskie siedziska i oparcia wyposażone w gąbkę (piankę) zmiękczającą pod tapicerką</w:t>
            </w:r>
            <w:r w:rsidR="00A97037" w:rsidRPr="00473C5C">
              <w:rPr>
                <w:rFonts w:ascii="Arial" w:hAnsi="Arial" w:cs="Arial"/>
                <w:sz w:val="28"/>
                <w:szCs w:val="28"/>
              </w:rPr>
              <w:t>;</w:t>
            </w:r>
          </w:p>
          <w:p w14:paraId="35CDB778" w14:textId="77777777" w:rsidR="00CA4E24" w:rsidRPr="00473C5C" w:rsidRDefault="000C2C81" w:rsidP="004960D5">
            <w:pPr>
              <w:pStyle w:val="Akapitzlist"/>
              <w:numPr>
                <w:ilvl w:val="0"/>
                <w:numId w:val="24"/>
              </w:numPr>
              <w:spacing w:line="24" w:lineRule="atLeast"/>
              <w:ind w:left="351" w:hanging="142"/>
              <w:contextualSpacing/>
              <w:rPr>
                <w:rFonts w:ascii="Arial" w:hAnsi="Arial" w:cs="Arial"/>
                <w:color w:val="00B050"/>
                <w:sz w:val="28"/>
                <w:szCs w:val="28"/>
              </w:rPr>
            </w:pPr>
            <w:r w:rsidRPr="00473C5C">
              <w:rPr>
                <w:rFonts w:ascii="Arial" w:hAnsi="Arial" w:cs="Arial"/>
                <w:sz w:val="28"/>
                <w:szCs w:val="28"/>
              </w:rPr>
              <w:t>W</w:t>
            </w:r>
            <w:r w:rsidR="00CA4E24" w:rsidRPr="00473C5C">
              <w:rPr>
                <w:rFonts w:ascii="Arial" w:hAnsi="Arial" w:cs="Arial"/>
                <w:sz w:val="28"/>
                <w:szCs w:val="28"/>
              </w:rPr>
              <w:t>szystkie uchwyty foteli przeznaczone dla pasażerów wykonan</w:t>
            </w:r>
            <w:r w:rsidR="00C9071B" w:rsidRPr="00473C5C">
              <w:rPr>
                <w:rFonts w:ascii="Arial" w:hAnsi="Arial" w:cs="Arial"/>
                <w:sz w:val="28"/>
                <w:szCs w:val="28"/>
              </w:rPr>
              <w:t>e</w:t>
            </w:r>
            <w:r w:rsidR="00CA4E24" w:rsidRPr="00473C5C">
              <w:rPr>
                <w:rFonts w:ascii="Arial" w:hAnsi="Arial" w:cs="Arial"/>
                <w:sz w:val="28"/>
                <w:szCs w:val="28"/>
              </w:rPr>
              <w:t xml:space="preserve"> w kolorze żółtym RA</w:t>
            </w:r>
            <w:r w:rsidR="00C9071B" w:rsidRPr="00473C5C">
              <w:rPr>
                <w:rFonts w:ascii="Arial" w:hAnsi="Arial" w:cs="Arial"/>
                <w:sz w:val="28"/>
                <w:szCs w:val="28"/>
              </w:rPr>
              <w:t>L</w:t>
            </w:r>
            <w:r w:rsidR="008B19BB" w:rsidRPr="00473C5C">
              <w:rPr>
                <w:rFonts w:ascii="Arial" w:hAnsi="Arial" w:cs="Arial"/>
                <w:sz w:val="28"/>
                <w:szCs w:val="28"/>
              </w:rPr>
              <w:t>1021</w:t>
            </w:r>
            <w:r w:rsidR="00197309" w:rsidRPr="00473C5C">
              <w:rPr>
                <w:rFonts w:ascii="Arial" w:hAnsi="Arial" w:cs="Arial"/>
                <w:sz w:val="28"/>
                <w:szCs w:val="28"/>
              </w:rPr>
              <w:t xml:space="preserve"> </w:t>
            </w:r>
            <w:r w:rsidR="00197309" w:rsidRPr="00473C5C">
              <w:rPr>
                <w:rFonts w:ascii="Arial" w:eastAsia="Times New Roman" w:hAnsi="Arial" w:cs="Arial"/>
                <w:color w:val="000000"/>
                <w:sz w:val="28"/>
                <w:szCs w:val="28"/>
              </w:rPr>
              <w:t xml:space="preserve"> </w:t>
            </w:r>
            <w:r w:rsidR="00197309" w:rsidRPr="00473C5C">
              <w:rPr>
                <w:rFonts w:ascii="Arial" w:eastAsia="Times New Roman" w:hAnsi="Arial" w:cs="Arial"/>
                <w:sz w:val="28"/>
                <w:szCs w:val="28"/>
              </w:rPr>
              <w:t>(dopuszcza się również fotele w innym kolorze w przypadku oklejenia uchwytu paskiem w kolorze żółtym o szerokości min. 10 cm)</w:t>
            </w:r>
            <w:r w:rsidR="00C9071B" w:rsidRPr="00473C5C">
              <w:rPr>
                <w:rFonts w:ascii="Arial" w:eastAsia="Times New Roman" w:hAnsi="Arial" w:cs="Arial"/>
                <w:sz w:val="28"/>
                <w:szCs w:val="28"/>
              </w:rPr>
              <w:t>;</w:t>
            </w:r>
          </w:p>
          <w:p w14:paraId="30044379" w14:textId="77777777" w:rsidR="00CA4E24" w:rsidRPr="00473C5C" w:rsidRDefault="000C2C81" w:rsidP="004960D5">
            <w:pPr>
              <w:pStyle w:val="Akapitzlist"/>
              <w:numPr>
                <w:ilvl w:val="0"/>
                <w:numId w:val="24"/>
              </w:numPr>
              <w:spacing w:line="24" w:lineRule="atLeast"/>
              <w:ind w:left="351" w:hanging="142"/>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ocowanie foteli do konstrukcji autobusu w sposób ułatwiający zachowanie czystości – maksymalne wykorzystanie możliwości mocowania foteli do ścian bocznych</w:t>
            </w:r>
            <w:r w:rsidR="00A97037" w:rsidRPr="00473C5C">
              <w:rPr>
                <w:rFonts w:ascii="Arial" w:hAnsi="Arial" w:cs="Arial"/>
                <w:sz w:val="28"/>
                <w:szCs w:val="28"/>
              </w:rPr>
              <w:t>;</w:t>
            </w:r>
          </w:p>
          <w:p w14:paraId="2E9D3A5F" w14:textId="66F64D57" w:rsidR="00CA4E24" w:rsidRDefault="000C2C81" w:rsidP="004960D5">
            <w:pPr>
              <w:pStyle w:val="Akapitzlist"/>
              <w:numPr>
                <w:ilvl w:val="0"/>
                <w:numId w:val="24"/>
              </w:numPr>
              <w:spacing w:line="24" w:lineRule="atLeast"/>
              <w:ind w:left="351" w:hanging="142"/>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 xml:space="preserve"> autobusie typu D w przejściu pomiędzy mechanizmem przegubu a 3 drzwiami montaż t</w:t>
            </w:r>
            <w:r w:rsidR="00CD66AB" w:rsidRPr="00473C5C">
              <w:rPr>
                <w:rFonts w:ascii="Arial" w:hAnsi="Arial" w:cs="Arial"/>
                <w:sz w:val="28"/>
                <w:szCs w:val="28"/>
              </w:rPr>
              <w:t xml:space="preserve">ak </w:t>
            </w:r>
            <w:r w:rsidR="00CA4E24" w:rsidRPr="00473C5C">
              <w:rPr>
                <w:rFonts w:ascii="Arial" w:hAnsi="Arial" w:cs="Arial"/>
                <w:sz w:val="28"/>
                <w:szCs w:val="28"/>
              </w:rPr>
              <w:t>zw</w:t>
            </w:r>
            <w:r w:rsidR="00CD66AB" w:rsidRPr="00473C5C">
              <w:rPr>
                <w:rFonts w:ascii="Arial" w:hAnsi="Arial" w:cs="Arial"/>
                <w:sz w:val="28"/>
                <w:szCs w:val="28"/>
              </w:rPr>
              <w:t>anych</w:t>
            </w:r>
            <w:r w:rsidR="00CA4E24" w:rsidRPr="00473C5C">
              <w:rPr>
                <w:rFonts w:ascii="Arial" w:hAnsi="Arial" w:cs="Arial"/>
                <w:sz w:val="28"/>
                <w:szCs w:val="28"/>
              </w:rPr>
              <w:t xml:space="preserve"> foteli „półtora” w miejsce foteli podwójnych (nie dotyczy foteli montowanych bokiem)</w:t>
            </w:r>
            <w:r w:rsidR="00A97037" w:rsidRPr="00473C5C">
              <w:rPr>
                <w:rFonts w:ascii="Arial" w:hAnsi="Arial" w:cs="Arial"/>
                <w:sz w:val="28"/>
                <w:szCs w:val="28"/>
              </w:rPr>
              <w:t>;</w:t>
            </w:r>
          </w:p>
          <w:p w14:paraId="1201FD44" w14:textId="57F42AD2" w:rsidR="00952C8F" w:rsidRPr="00473C5C" w:rsidRDefault="00952C8F" w:rsidP="004960D5">
            <w:pPr>
              <w:pStyle w:val="Akapitzlist"/>
              <w:numPr>
                <w:ilvl w:val="0"/>
                <w:numId w:val="24"/>
              </w:numPr>
              <w:spacing w:line="24" w:lineRule="atLeast"/>
              <w:ind w:left="351" w:hanging="142"/>
              <w:contextualSpacing/>
              <w:rPr>
                <w:rFonts w:ascii="Arial" w:hAnsi="Arial" w:cs="Arial"/>
                <w:sz w:val="28"/>
                <w:szCs w:val="28"/>
              </w:rPr>
            </w:pPr>
            <w:r>
              <w:rPr>
                <w:rFonts w:ascii="Arial" w:hAnsi="Arial" w:cs="Arial"/>
                <w:sz w:val="28"/>
                <w:szCs w:val="28"/>
              </w:rPr>
              <w:t>W miejscu przeznaczonym dla wózków inwalidzkich powinna znajdować się tzw. „prasowalnica” wraz z podłokietnikiem oraz pasami umożliwiającymi przypięcie wózka (z obu stron)</w:t>
            </w:r>
          </w:p>
          <w:p w14:paraId="60D517F1" w14:textId="77777777" w:rsidR="006F14A3" w:rsidRPr="00473C5C" w:rsidRDefault="006F14A3" w:rsidP="004960D5">
            <w:pPr>
              <w:pStyle w:val="Akapitzlist"/>
              <w:spacing w:line="24" w:lineRule="atLeast"/>
              <w:ind w:left="351"/>
              <w:contextualSpacing/>
              <w:rPr>
                <w:rFonts w:ascii="Arial" w:hAnsi="Arial" w:cs="Arial"/>
                <w:sz w:val="28"/>
                <w:szCs w:val="28"/>
              </w:rPr>
            </w:pPr>
          </w:p>
        </w:tc>
      </w:tr>
      <w:tr w:rsidR="00CA4E24" w:rsidRPr="00473C5C" w14:paraId="356EB749" w14:textId="77777777" w:rsidTr="008B0CBD">
        <w:tc>
          <w:tcPr>
            <w:tcW w:w="606" w:type="dxa"/>
            <w:shd w:val="clear" w:color="auto" w:fill="FFFFFF" w:themeFill="background1"/>
          </w:tcPr>
          <w:p w14:paraId="42E5177C"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69C2B8F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w:t>
            </w:r>
          </w:p>
        </w:tc>
        <w:tc>
          <w:tcPr>
            <w:tcW w:w="13411" w:type="dxa"/>
            <w:gridSpan w:val="8"/>
            <w:shd w:val="clear" w:color="auto" w:fill="FFFFFF" w:themeFill="background1"/>
          </w:tcPr>
          <w:p w14:paraId="6E3E385D" w14:textId="6464C1AA"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Drzwi </w:t>
            </w:r>
            <w:r w:rsidRPr="00947CAE">
              <w:rPr>
                <w:rFonts w:ascii="Arial" w:hAnsi="Arial" w:cs="Arial"/>
                <w:sz w:val="28"/>
                <w:szCs w:val="28"/>
              </w:rPr>
              <w:t>pasażerskie</w:t>
            </w:r>
            <w:r w:rsidR="00F12479" w:rsidRPr="00947CAE">
              <w:rPr>
                <w:rFonts w:ascii="Arial" w:hAnsi="Arial" w:cs="Arial"/>
                <w:sz w:val="28"/>
                <w:szCs w:val="28"/>
              </w:rPr>
              <w:t xml:space="preserve"> (wszystkie drzwi w autobusach typu B, C, Ce, D i De muszą być identyczne w zakresie wymiarów obejmujących ich wysokość i szerokość)</w:t>
            </w:r>
            <w:r w:rsidRPr="00947CAE">
              <w:rPr>
                <w:rFonts w:ascii="Arial" w:hAnsi="Arial" w:cs="Arial"/>
                <w:sz w:val="28"/>
                <w:szCs w:val="28"/>
              </w:rPr>
              <w:t xml:space="preserve"> i przyciski</w:t>
            </w:r>
            <w:r w:rsidRPr="00473C5C">
              <w:rPr>
                <w:rFonts w:ascii="Arial" w:hAnsi="Arial" w:cs="Arial"/>
                <w:sz w:val="28"/>
                <w:szCs w:val="28"/>
              </w:rPr>
              <w:t xml:space="preserve"> wewnątrz oraz na zewnątrz autobusu</w:t>
            </w:r>
          </w:p>
          <w:p w14:paraId="64052BD0" w14:textId="77777777" w:rsidR="00080A23" w:rsidRPr="00473C5C" w:rsidRDefault="00080A23" w:rsidP="004960D5">
            <w:pPr>
              <w:spacing w:line="24" w:lineRule="atLeast"/>
              <w:rPr>
                <w:rFonts w:ascii="Arial" w:hAnsi="Arial" w:cs="Arial"/>
                <w:sz w:val="28"/>
                <w:szCs w:val="28"/>
              </w:rPr>
            </w:pPr>
          </w:p>
        </w:tc>
      </w:tr>
      <w:tr w:rsidR="00CA4E24" w:rsidRPr="00473C5C" w14:paraId="0AE3AAE0" w14:textId="77777777" w:rsidTr="008B0CBD">
        <w:tc>
          <w:tcPr>
            <w:tcW w:w="606" w:type="dxa"/>
            <w:shd w:val="clear" w:color="auto" w:fill="FFFFFF" w:themeFill="background1"/>
          </w:tcPr>
          <w:p w14:paraId="737A347F"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23CE931"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1.4.1.</w:t>
            </w:r>
          </w:p>
        </w:tc>
        <w:tc>
          <w:tcPr>
            <w:tcW w:w="2925" w:type="dxa"/>
            <w:shd w:val="clear" w:color="auto" w:fill="FFFFFF" w:themeFill="background1"/>
          </w:tcPr>
          <w:p w14:paraId="65CADCC8" w14:textId="77777777" w:rsidR="00CA4E24" w:rsidRPr="00473C5C" w:rsidRDefault="000C2C81" w:rsidP="004960D5">
            <w:pPr>
              <w:spacing w:line="24" w:lineRule="atLeast"/>
              <w:rPr>
                <w:rFonts w:ascii="Arial" w:hAnsi="Arial" w:cs="Arial"/>
                <w:sz w:val="28"/>
                <w:szCs w:val="28"/>
              </w:rPr>
            </w:pPr>
            <w:r w:rsidRPr="00473C5C">
              <w:rPr>
                <w:rFonts w:ascii="Arial" w:hAnsi="Arial" w:cs="Arial"/>
                <w:sz w:val="28"/>
                <w:szCs w:val="28"/>
              </w:rPr>
              <w:t>Liczba</w:t>
            </w:r>
            <w:r w:rsidR="00CA4E24" w:rsidRPr="00473C5C">
              <w:rPr>
                <w:rFonts w:ascii="Arial" w:hAnsi="Arial" w:cs="Arial"/>
                <w:sz w:val="28"/>
                <w:szCs w:val="28"/>
              </w:rPr>
              <w:t xml:space="preserve"> drzwi</w:t>
            </w:r>
          </w:p>
          <w:p w14:paraId="3284D8A5"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2D7812A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w:t>
            </w:r>
          </w:p>
        </w:tc>
        <w:tc>
          <w:tcPr>
            <w:tcW w:w="2822" w:type="dxa"/>
            <w:gridSpan w:val="2"/>
            <w:shd w:val="clear" w:color="auto" w:fill="FFFFFF" w:themeFill="background1"/>
            <w:vAlign w:val="center"/>
          </w:tcPr>
          <w:p w14:paraId="72713D6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3</w:t>
            </w:r>
          </w:p>
        </w:tc>
        <w:tc>
          <w:tcPr>
            <w:tcW w:w="2506" w:type="dxa"/>
            <w:gridSpan w:val="2"/>
            <w:shd w:val="clear" w:color="auto" w:fill="FFFFFF" w:themeFill="background1"/>
            <w:vAlign w:val="center"/>
          </w:tcPr>
          <w:p w14:paraId="7D4E82D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3</w:t>
            </w:r>
          </w:p>
        </w:tc>
        <w:tc>
          <w:tcPr>
            <w:tcW w:w="2652" w:type="dxa"/>
            <w:gridSpan w:val="2"/>
            <w:shd w:val="clear" w:color="auto" w:fill="FFFFFF" w:themeFill="background1"/>
            <w:vAlign w:val="center"/>
          </w:tcPr>
          <w:p w14:paraId="47FE893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4</w:t>
            </w:r>
          </w:p>
        </w:tc>
      </w:tr>
      <w:tr w:rsidR="00CA4E24" w:rsidRPr="00473C5C" w14:paraId="41A55A98" w14:textId="77777777" w:rsidTr="008B0CBD">
        <w:tc>
          <w:tcPr>
            <w:tcW w:w="606" w:type="dxa"/>
            <w:shd w:val="clear" w:color="auto" w:fill="FFFFFF" w:themeFill="background1"/>
          </w:tcPr>
          <w:p w14:paraId="5B1F1250"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20E771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1.4.2.</w:t>
            </w:r>
          </w:p>
        </w:tc>
        <w:tc>
          <w:tcPr>
            <w:tcW w:w="2925" w:type="dxa"/>
            <w:shd w:val="clear" w:color="auto" w:fill="FFFFFF" w:themeFill="background1"/>
          </w:tcPr>
          <w:p w14:paraId="0FFB295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Układ drzwi</w:t>
            </w:r>
          </w:p>
          <w:p w14:paraId="316C9CE2"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2ECB542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1-2</w:t>
            </w:r>
          </w:p>
        </w:tc>
        <w:tc>
          <w:tcPr>
            <w:tcW w:w="2822" w:type="dxa"/>
            <w:gridSpan w:val="2"/>
            <w:shd w:val="clear" w:color="auto" w:fill="FFFFFF" w:themeFill="background1"/>
            <w:vAlign w:val="center"/>
          </w:tcPr>
          <w:p w14:paraId="4967618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2-2-2</w:t>
            </w:r>
          </w:p>
        </w:tc>
        <w:tc>
          <w:tcPr>
            <w:tcW w:w="2506" w:type="dxa"/>
            <w:gridSpan w:val="2"/>
            <w:shd w:val="clear" w:color="auto" w:fill="FFFFFF" w:themeFill="background1"/>
            <w:vAlign w:val="center"/>
          </w:tcPr>
          <w:p w14:paraId="1E14AB2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2-2-2</w:t>
            </w:r>
          </w:p>
        </w:tc>
        <w:tc>
          <w:tcPr>
            <w:tcW w:w="2652" w:type="dxa"/>
            <w:gridSpan w:val="2"/>
            <w:shd w:val="clear" w:color="auto" w:fill="FFFFFF" w:themeFill="background1"/>
            <w:vAlign w:val="center"/>
          </w:tcPr>
          <w:p w14:paraId="19F75C8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2-2-2-2</w:t>
            </w:r>
          </w:p>
        </w:tc>
      </w:tr>
      <w:tr w:rsidR="00CA4E24" w:rsidRPr="00473C5C" w14:paraId="155A1202" w14:textId="77777777" w:rsidTr="008B0CBD">
        <w:tc>
          <w:tcPr>
            <w:tcW w:w="606" w:type="dxa"/>
            <w:shd w:val="clear" w:color="auto" w:fill="FFFFFF" w:themeFill="background1"/>
          </w:tcPr>
          <w:p w14:paraId="7F9151D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4FE3A3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1.4.3.</w:t>
            </w:r>
          </w:p>
        </w:tc>
        <w:tc>
          <w:tcPr>
            <w:tcW w:w="2925" w:type="dxa"/>
            <w:shd w:val="clear" w:color="auto" w:fill="FFFFFF" w:themeFill="background1"/>
          </w:tcPr>
          <w:p w14:paraId="280B388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Umiejscowienie drzwi względem osi autobusu</w:t>
            </w:r>
          </w:p>
        </w:tc>
        <w:tc>
          <w:tcPr>
            <w:tcW w:w="2506" w:type="dxa"/>
            <w:shd w:val="clear" w:color="auto" w:fill="FFFFFF" w:themeFill="background1"/>
            <w:vAlign w:val="center"/>
          </w:tcPr>
          <w:p w14:paraId="51854F6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1 -  przed pierwszą osią </w:t>
            </w:r>
          </w:p>
          <w:p w14:paraId="024384D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2 - pomiędzy 1 i 2 osią</w:t>
            </w:r>
          </w:p>
        </w:tc>
        <w:tc>
          <w:tcPr>
            <w:tcW w:w="2822" w:type="dxa"/>
            <w:gridSpan w:val="2"/>
            <w:shd w:val="clear" w:color="auto" w:fill="FFFFFF" w:themeFill="background1"/>
            <w:vAlign w:val="center"/>
          </w:tcPr>
          <w:p w14:paraId="734B4FC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1 -  przed pierwszą osią </w:t>
            </w:r>
          </w:p>
          <w:p w14:paraId="2B4100F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2 - pomiędzy 1 i 2 osią</w:t>
            </w:r>
          </w:p>
          <w:p w14:paraId="77CF6CA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3 – za 2 osią</w:t>
            </w:r>
          </w:p>
        </w:tc>
        <w:tc>
          <w:tcPr>
            <w:tcW w:w="2506" w:type="dxa"/>
            <w:gridSpan w:val="2"/>
            <w:shd w:val="clear" w:color="auto" w:fill="FFFFFF" w:themeFill="background1"/>
            <w:vAlign w:val="center"/>
          </w:tcPr>
          <w:p w14:paraId="6B8944B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1 -  przed pierwszą osią </w:t>
            </w:r>
          </w:p>
          <w:p w14:paraId="0C1D59A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2 - pomiędzy 1 i 2 osią</w:t>
            </w:r>
          </w:p>
          <w:p w14:paraId="5D0602C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3 – za 2 osią</w:t>
            </w:r>
          </w:p>
        </w:tc>
        <w:tc>
          <w:tcPr>
            <w:tcW w:w="2652" w:type="dxa"/>
            <w:gridSpan w:val="2"/>
            <w:shd w:val="clear" w:color="auto" w:fill="FFFFFF" w:themeFill="background1"/>
            <w:vAlign w:val="center"/>
          </w:tcPr>
          <w:p w14:paraId="4AA6AB8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1 -  przed pierwszą osią </w:t>
            </w:r>
          </w:p>
          <w:p w14:paraId="770FE65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2 - pomiędzy 1 i 2 osią</w:t>
            </w:r>
          </w:p>
          <w:p w14:paraId="380542B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3 – pomiędzy 2 i 3 </w:t>
            </w:r>
            <w:r w:rsidRPr="00473C5C">
              <w:rPr>
                <w:rFonts w:ascii="Arial" w:hAnsi="Arial" w:cs="Arial"/>
                <w:sz w:val="28"/>
                <w:szCs w:val="28"/>
              </w:rPr>
              <w:lastRenderedPageBreak/>
              <w:t>osią</w:t>
            </w:r>
          </w:p>
          <w:p w14:paraId="3CDD6AE1"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4 – za 3 osią</w:t>
            </w:r>
          </w:p>
        </w:tc>
      </w:tr>
      <w:tr w:rsidR="00CA4E24" w:rsidRPr="00473C5C" w14:paraId="2D528C91" w14:textId="77777777" w:rsidTr="008B0CBD">
        <w:tc>
          <w:tcPr>
            <w:tcW w:w="606" w:type="dxa"/>
            <w:shd w:val="clear" w:color="auto" w:fill="FFFFFF" w:themeFill="background1"/>
          </w:tcPr>
          <w:p w14:paraId="3B718927"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DA7806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1.4.4.</w:t>
            </w:r>
          </w:p>
        </w:tc>
        <w:tc>
          <w:tcPr>
            <w:tcW w:w="2925" w:type="dxa"/>
            <w:shd w:val="clear" w:color="auto" w:fill="FFFFFF" w:themeFill="background1"/>
          </w:tcPr>
          <w:p w14:paraId="6DF4A93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Rodzaje drzwi wg sposobu otwierania  1-2-3-4</w:t>
            </w:r>
            <w:r w:rsidR="001667B3" w:rsidRPr="00473C5C">
              <w:rPr>
                <w:rFonts w:ascii="Arial" w:hAnsi="Arial" w:cs="Arial"/>
                <w:sz w:val="28"/>
                <w:szCs w:val="28"/>
              </w:rPr>
              <w:t xml:space="preserve">(wymóg drzwi otwieranych </w:t>
            </w:r>
            <w:r w:rsidR="008A1305" w:rsidRPr="00473C5C">
              <w:rPr>
                <w:rFonts w:ascii="Arial" w:hAnsi="Arial" w:cs="Arial"/>
                <w:sz w:val="28"/>
                <w:szCs w:val="28"/>
              </w:rPr>
              <w:t>na zewnątrz</w:t>
            </w:r>
            <w:r w:rsidR="001667B3" w:rsidRPr="00473C5C">
              <w:rPr>
                <w:rFonts w:ascii="Arial" w:hAnsi="Arial" w:cs="Arial"/>
                <w:sz w:val="28"/>
                <w:szCs w:val="28"/>
              </w:rPr>
              <w:t xml:space="preserve"> nie dotyczy autobusów wyprodukowanych przed 2024 r.)</w:t>
            </w:r>
          </w:p>
          <w:p w14:paraId="5E0D2BC7"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3A55482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 do środka –  2 na zewnątrz</w:t>
            </w:r>
          </w:p>
        </w:tc>
        <w:tc>
          <w:tcPr>
            <w:tcW w:w="2822" w:type="dxa"/>
            <w:gridSpan w:val="2"/>
            <w:shd w:val="clear" w:color="auto" w:fill="FFFFFF" w:themeFill="background1"/>
            <w:vAlign w:val="center"/>
          </w:tcPr>
          <w:p w14:paraId="74BD2E3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 do środka – 2 na zewnątrz – 3 do środka</w:t>
            </w:r>
          </w:p>
        </w:tc>
        <w:tc>
          <w:tcPr>
            <w:tcW w:w="2506" w:type="dxa"/>
            <w:gridSpan w:val="2"/>
            <w:shd w:val="clear" w:color="auto" w:fill="FFFFFF" w:themeFill="background1"/>
            <w:vAlign w:val="center"/>
          </w:tcPr>
          <w:p w14:paraId="18A218F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 do środka – 2 na zewnątrz – 3 do środka</w:t>
            </w:r>
          </w:p>
        </w:tc>
        <w:tc>
          <w:tcPr>
            <w:tcW w:w="2652" w:type="dxa"/>
            <w:gridSpan w:val="2"/>
            <w:shd w:val="clear" w:color="auto" w:fill="FFFFFF" w:themeFill="background1"/>
            <w:vAlign w:val="center"/>
          </w:tcPr>
          <w:p w14:paraId="1DA3BB3B" w14:textId="7F3EFCF0" w:rsidR="00CA4E24" w:rsidRPr="00473C5C" w:rsidRDefault="00CA4E24" w:rsidP="0065046D">
            <w:pPr>
              <w:spacing w:line="276" w:lineRule="auto"/>
              <w:contextualSpacing/>
              <w:rPr>
                <w:rFonts w:ascii="Arial" w:hAnsi="Arial" w:cs="Arial"/>
                <w:sz w:val="28"/>
                <w:szCs w:val="28"/>
              </w:rPr>
            </w:pPr>
            <w:r w:rsidRPr="00473C5C">
              <w:rPr>
                <w:rFonts w:ascii="Arial" w:hAnsi="Arial" w:cs="Arial"/>
                <w:sz w:val="28"/>
                <w:szCs w:val="28"/>
              </w:rPr>
              <w:t xml:space="preserve">1 do środka – 2 </w:t>
            </w:r>
            <w:r w:rsidR="00C9071B" w:rsidRPr="00473C5C">
              <w:rPr>
                <w:rFonts w:ascii="Arial" w:hAnsi="Arial" w:cs="Arial"/>
                <w:sz w:val="28"/>
                <w:szCs w:val="28"/>
              </w:rPr>
              <w:t xml:space="preserve">do środka lub </w:t>
            </w:r>
            <w:r w:rsidRPr="00473C5C">
              <w:rPr>
                <w:rFonts w:ascii="Arial" w:hAnsi="Arial" w:cs="Arial"/>
                <w:sz w:val="28"/>
                <w:szCs w:val="28"/>
              </w:rPr>
              <w:t xml:space="preserve">na zewnątrz – 3 do środka </w:t>
            </w:r>
            <w:r w:rsidR="0065046D" w:rsidRPr="00473C5C">
              <w:rPr>
                <w:rFonts w:ascii="Arial" w:hAnsi="Arial" w:cs="Arial"/>
                <w:sz w:val="28"/>
                <w:szCs w:val="28"/>
              </w:rPr>
              <w:t xml:space="preserve"> lub na zewnątrz</w:t>
            </w:r>
            <w:r w:rsidRPr="00473C5C">
              <w:rPr>
                <w:rFonts w:ascii="Arial" w:hAnsi="Arial" w:cs="Arial"/>
                <w:sz w:val="28"/>
                <w:szCs w:val="28"/>
              </w:rPr>
              <w:t>– 4 do środka</w:t>
            </w:r>
            <w:r w:rsidR="0065046D" w:rsidRPr="00473C5C">
              <w:rPr>
                <w:rFonts w:ascii="Arial" w:hAnsi="Arial" w:cs="Arial"/>
                <w:sz w:val="28"/>
                <w:szCs w:val="28"/>
              </w:rPr>
              <w:t xml:space="preserve"> lub na zewnątrz (w przypadku drzwi </w:t>
            </w:r>
            <w:r w:rsidR="00C9071B" w:rsidRPr="00473C5C">
              <w:rPr>
                <w:rFonts w:ascii="Arial" w:hAnsi="Arial" w:cs="Arial"/>
                <w:sz w:val="28"/>
                <w:szCs w:val="28"/>
              </w:rPr>
              <w:t xml:space="preserve">2, </w:t>
            </w:r>
            <w:r w:rsidR="0065046D" w:rsidRPr="00473C5C">
              <w:rPr>
                <w:rFonts w:ascii="Arial" w:hAnsi="Arial" w:cs="Arial"/>
                <w:sz w:val="28"/>
                <w:szCs w:val="28"/>
              </w:rPr>
              <w:t>3 i 4 otwieranych na zewnątrz musz</w:t>
            </w:r>
            <w:r w:rsidR="00432DF5" w:rsidRPr="00473C5C">
              <w:rPr>
                <w:rFonts w:ascii="Arial" w:hAnsi="Arial" w:cs="Arial"/>
                <w:sz w:val="28"/>
                <w:szCs w:val="28"/>
              </w:rPr>
              <w:t xml:space="preserve">ą </w:t>
            </w:r>
            <w:r w:rsidR="0065046D" w:rsidRPr="00473C5C">
              <w:rPr>
                <w:rFonts w:ascii="Arial" w:hAnsi="Arial" w:cs="Arial"/>
                <w:sz w:val="28"/>
                <w:szCs w:val="28"/>
              </w:rPr>
              <w:t>zostać spełnione również wymogi opisane w pkt 1.4.9 i 1.4.10 dla 2 drzwi)</w:t>
            </w:r>
          </w:p>
        </w:tc>
      </w:tr>
      <w:tr w:rsidR="00CA4E24" w:rsidRPr="00473C5C" w14:paraId="355315D3" w14:textId="77777777" w:rsidTr="008B0CBD">
        <w:tc>
          <w:tcPr>
            <w:tcW w:w="606" w:type="dxa"/>
            <w:shd w:val="clear" w:color="auto" w:fill="FFFFFF" w:themeFill="background1"/>
          </w:tcPr>
          <w:p w14:paraId="52E7711D"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13EB489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1.4.5.</w:t>
            </w:r>
          </w:p>
        </w:tc>
        <w:tc>
          <w:tcPr>
            <w:tcW w:w="2925" w:type="dxa"/>
            <w:shd w:val="clear" w:color="auto" w:fill="FFFFFF" w:themeFill="background1"/>
          </w:tcPr>
          <w:p w14:paraId="444CA7A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Minimalna efektywna szerokość drzwi podwójnych</w:t>
            </w:r>
          </w:p>
          <w:p w14:paraId="4BC80FCD"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5513016A"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950 mm</w:t>
            </w:r>
          </w:p>
        </w:tc>
        <w:tc>
          <w:tcPr>
            <w:tcW w:w="2822" w:type="dxa"/>
            <w:gridSpan w:val="2"/>
            <w:shd w:val="clear" w:color="auto" w:fill="FFFFFF" w:themeFill="background1"/>
            <w:vAlign w:val="center"/>
          </w:tcPr>
          <w:p w14:paraId="552A267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1200 mm</w:t>
            </w:r>
          </w:p>
        </w:tc>
        <w:tc>
          <w:tcPr>
            <w:tcW w:w="2506" w:type="dxa"/>
            <w:gridSpan w:val="2"/>
            <w:shd w:val="clear" w:color="auto" w:fill="FFFFFF" w:themeFill="background1"/>
            <w:vAlign w:val="center"/>
          </w:tcPr>
          <w:p w14:paraId="4D12465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1200 mm</w:t>
            </w:r>
          </w:p>
        </w:tc>
        <w:tc>
          <w:tcPr>
            <w:tcW w:w="2652" w:type="dxa"/>
            <w:gridSpan w:val="2"/>
            <w:shd w:val="clear" w:color="auto" w:fill="FFFFFF" w:themeFill="background1"/>
            <w:vAlign w:val="center"/>
          </w:tcPr>
          <w:p w14:paraId="51228B9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1200 mm</w:t>
            </w:r>
          </w:p>
        </w:tc>
      </w:tr>
      <w:tr w:rsidR="00CA4E24" w:rsidRPr="00473C5C" w14:paraId="33F292B7" w14:textId="77777777" w:rsidTr="008B0CBD">
        <w:tc>
          <w:tcPr>
            <w:tcW w:w="606" w:type="dxa"/>
            <w:shd w:val="clear" w:color="auto" w:fill="FFFFFF" w:themeFill="background1"/>
          </w:tcPr>
          <w:p w14:paraId="4F7908EE"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158850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1.4.6.</w:t>
            </w:r>
          </w:p>
        </w:tc>
        <w:tc>
          <w:tcPr>
            <w:tcW w:w="2925" w:type="dxa"/>
            <w:shd w:val="clear" w:color="auto" w:fill="FFFFFF" w:themeFill="background1"/>
          </w:tcPr>
          <w:p w14:paraId="6BF42CF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Minimalna efektywna szerokość drzwi pojedynczych</w:t>
            </w:r>
          </w:p>
          <w:p w14:paraId="116DEE41"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4159E41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700 mm</w:t>
            </w:r>
          </w:p>
        </w:tc>
        <w:tc>
          <w:tcPr>
            <w:tcW w:w="2822" w:type="dxa"/>
            <w:gridSpan w:val="2"/>
            <w:shd w:val="clear" w:color="auto" w:fill="FFFFFF" w:themeFill="background1"/>
            <w:vAlign w:val="center"/>
          </w:tcPr>
          <w:p w14:paraId="30903434" w14:textId="77777777" w:rsidR="00CA4E24" w:rsidRPr="00473C5C" w:rsidRDefault="00C61189" w:rsidP="004960D5">
            <w:pPr>
              <w:spacing w:line="24" w:lineRule="atLeast"/>
              <w:rPr>
                <w:rFonts w:ascii="Arial" w:hAnsi="Arial" w:cs="Arial"/>
                <w:sz w:val="28"/>
                <w:szCs w:val="28"/>
              </w:rPr>
            </w:pPr>
            <w:r w:rsidRPr="00473C5C">
              <w:rPr>
                <w:rFonts w:ascii="Arial" w:hAnsi="Arial" w:cs="Arial"/>
                <w:sz w:val="28"/>
                <w:szCs w:val="28"/>
              </w:rPr>
              <w:t>-</w:t>
            </w:r>
          </w:p>
        </w:tc>
        <w:tc>
          <w:tcPr>
            <w:tcW w:w="2506" w:type="dxa"/>
            <w:gridSpan w:val="2"/>
            <w:shd w:val="clear" w:color="auto" w:fill="FFFFFF" w:themeFill="background1"/>
            <w:vAlign w:val="center"/>
          </w:tcPr>
          <w:p w14:paraId="272F6D4F" w14:textId="77777777" w:rsidR="00CA4E24" w:rsidRPr="00473C5C" w:rsidRDefault="00C61189" w:rsidP="004960D5">
            <w:pPr>
              <w:spacing w:line="24" w:lineRule="atLeast"/>
              <w:rPr>
                <w:rFonts w:ascii="Arial" w:hAnsi="Arial" w:cs="Arial"/>
                <w:sz w:val="28"/>
                <w:szCs w:val="28"/>
              </w:rPr>
            </w:pPr>
            <w:r w:rsidRPr="00473C5C">
              <w:rPr>
                <w:rFonts w:ascii="Arial" w:hAnsi="Arial" w:cs="Arial"/>
                <w:sz w:val="28"/>
                <w:szCs w:val="28"/>
              </w:rPr>
              <w:t>-</w:t>
            </w:r>
          </w:p>
        </w:tc>
        <w:tc>
          <w:tcPr>
            <w:tcW w:w="2652" w:type="dxa"/>
            <w:gridSpan w:val="2"/>
            <w:shd w:val="clear" w:color="auto" w:fill="FFFFFF" w:themeFill="background1"/>
            <w:vAlign w:val="center"/>
          </w:tcPr>
          <w:p w14:paraId="61812EF0" w14:textId="77777777" w:rsidR="00CA4E24" w:rsidRPr="00473C5C" w:rsidRDefault="00C61189" w:rsidP="004960D5">
            <w:pPr>
              <w:spacing w:line="24" w:lineRule="atLeast"/>
              <w:rPr>
                <w:rFonts w:ascii="Arial" w:hAnsi="Arial" w:cs="Arial"/>
                <w:sz w:val="28"/>
                <w:szCs w:val="28"/>
              </w:rPr>
            </w:pPr>
            <w:r w:rsidRPr="00473C5C">
              <w:rPr>
                <w:rFonts w:ascii="Arial" w:hAnsi="Arial" w:cs="Arial"/>
                <w:sz w:val="28"/>
                <w:szCs w:val="28"/>
              </w:rPr>
              <w:t>-</w:t>
            </w:r>
          </w:p>
        </w:tc>
      </w:tr>
      <w:tr w:rsidR="00CA4E24" w:rsidRPr="00473C5C" w14:paraId="26F0E332" w14:textId="77777777" w:rsidTr="008B0CBD">
        <w:tc>
          <w:tcPr>
            <w:tcW w:w="606" w:type="dxa"/>
            <w:shd w:val="clear" w:color="auto" w:fill="FFFFFF" w:themeFill="background1"/>
          </w:tcPr>
          <w:p w14:paraId="7BF35509"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4112435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1.4.7.</w:t>
            </w:r>
          </w:p>
        </w:tc>
        <w:tc>
          <w:tcPr>
            <w:tcW w:w="2925" w:type="dxa"/>
            <w:shd w:val="clear" w:color="auto" w:fill="FFFFFF" w:themeFill="background1"/>
          </w:tcPr>
          <w:p w14:paraId="74AD3671"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Oświetlenie obszaru drzwi wewnątrz</w:t>
            </w:r>
          </w:p>
        </w:tc>
        <w:tc>
          <w:tcPr>
            <w:tcW w:w="10486" w:type="dxa"/>
            <w:gridSpan w:val="7"/>
            <w:shd w:val="clear" w:color="auto" w:fill="FFFFFF" w:themeFill="background1"/>
            <w:vAlign w:val="center"/>
          </w:tcPr>
          <w:p w14:paraId="340E79D9" w14:textId="77777777" w:rsidR="00CA4E24" w:rsidRPr="00473C5C" w:rsidRDefault="00CA4E24" w:rsidP="004960D5">
            <w:pPr>
              <w:pStyle w:val="Akapitzlist"/>
              <w:numPr>
                <w:ilvl w:val="0"/>
                <w:numId w:val="28"/>
              </w:numPr>
              <w:spacing w:line="24" w:lineRule="atLeast"/>
              <w:ind w:left="351" w:hanging="142"/>
              <w:contextualSpacing/>
              <w:rPr>
                <w:rFonts w:ascii="Arial" w:hAnsi="Arial" w:cs="Arial"/>
                <w:sz w:val="28"/>
                <w:szCs w:val="28"/>
              </w:rPr>
            </w:pPr>
            <w:r w:rsidRPr="00473C5C">
              <w:rPr>
                <w:rFonts w:ascii="Arial" w:hAnsi="Arial" w:cs="Arial"/>
                <w:sz w:val="28"/>
                <w:szCs w:val="28"/>
              </w:rPr>
              <w:t>Każde drzwi wyposażone w oświetlenie obszaru drzwi wewnątrz autobusu, włączane automatycznie w momencie otwarcia drzwi, świecące do momentu całkowitego zamknięcia się drzwi;</w:t>
            </w:r>
          </w:p>
          <w:p w14:paraId="2A6549C8" w14:textId="77777777" w:rsidR="000B5B01" w:rsidRPr="00473C5C" w:rsidRDefault="000B5B01" w:rsidP="004960D5">
            <w:pPr>
              <w:pStyle w:val="Akapitzlist"/>
              <w:numPr>
                <w:ilvl w:val="0"/>
                <w:numId w:val="28"/>
              </w:numPr>
              <w:spacing w:line="24" w:lineRule="atLeast"/>
              <w:ind w:left="351" w:hanging="142"/>
              <w:contextualSpacing/>
              <w:rPr>
                <w:rFonts w:ascii="Arial" w:hAnsi="Arial" w:cs="Arial"/>
                <w:strike/>
                <w:sz w:val="28"/>
                <w:szCs w:val="28"/>
              </w:rPr>
            </w:pPr>
            <w:r w:rsidRPr="00473C5C">
              <w:rPr>
                <w:rFonts w:ascii="Arial" w:eastAsia="Times New Roman" w:hAnsi="Arial" w:cs="Arial"/>
                <w:sz w:val="28"/>
                <w:szCs w:val="28"/>
              </w:rPr>
              <w:lastRenderedPageBreak/>
              <w:t xml:space="preserve"> </w:t>
            </w:r>
            <w:r w:rsidR="000D0D90" w:rsidRPr="00473C5C">
              <w:rPr>
                <w:rFonts w:ascii="Arial" w:eastAsia="Times New Roman" w:hAnsi="Arial" w:cs="Arial"/>
                <w:sz w:val="28"/>
                <w:szCs w:val="28"/>
              </w:rPr>
              <w:t xml:space="preserve">Drzwi </w:t>
            </w:r>
            <w:r w:rsidR="00F07B5B" w:rsidRPr="00473C5C">
              <w:rPr>
                <w:rFonts w:ascii="Arial" w:eastAsia="Times New Roman" w:hAnsi="Arial" w:cs="Arial"/>
                <w:sz w:val="28"/>
                <w:szCs w:val="28"/>
              </w:rPr>
              <w:t>2</w:t>
            </w:r>
            <w:r w:rsidR="008A1305" w:rsidRPr="00473C5C">
              <w:rPr>
                <w:rFonts w:ascii="Arial" w:eastAsia="Times New Roman" w:hAnsi="Arial" w:cs="Arial"/>
                <w:sz w:val="28"/>
                <w:szCs w:val="28"/>
              </w:rPr>
              <w:t>, 3</w:t>
            </w:r>
            <w:r w:rsidR="00C9071B" w:rsidRPr="00473C5C">
              <w:rPr>
                <w:rFonts w:ascii="Arial" w:eastAsia="Times New Roman" w:hAnsi="Arial" w:cs="Arial"/>
                <w:sz w:val="28"/>
                <w:szCs w:val="28"/>
              </w:rPr>
              <w:t xml:space="preserve"> i </w:t>
            </w:r>
            <w:r w:rsidR="008A1305" w:rsidRPr="00473C5C">
              <w:rPr>
                <w:rFonts w:ascii="Arial" w:eastAsia="Times New Roman" w:hAnsi="Arial" w:cs="Arial"/>
                <w:sz w:val="28"/>
                <w:szCs w:val="28"/>
              </w:rPr>
              <w:t>4</w:t>
            </w:r>
            <w:r w:rsidR="00C9071B" w:rsidRPr="00473C5C">
              <w:rPr>
                <w:rFonts w:ascii="Arial" w:eastAsia="Times New Roman" w:hAnsi="Arial" w:cs="Arial"/>
                <w:sz w:val="28"/>
                <w:szCs w:val="28"/>
              </w:rPr>
              <w:t xml:space="preserve"> (w autobusie typu D i De) </w:t>
            </w:r>
            <w:r w:rsidRPr="00473C5C">
              <w:rPr>
                <w:rFonts w:ascii="Arial" w:eastAsia="Times New Roman" w:hAnsi="Arial" w:cs="Arial"/>
                <w:sz w:val="28"/>
                <w:szCs w:val="28"/>
              </w:rPr>
              <w:t xml:space="preserve">wyposażone w pulsujące oświetlenie na skrzydłach drzwi (w przypadku drzwi otwieranych do środka, oświetlenie może być zamontowane na poszyciu zewnętrznym bądź krawędzi szyby jednak nie może być zasłonięte przez inne elementy pojazdu) koloru zielonego, włączane automatycznie w momencie otwierania się drzwi do momentu ich całkowitego otwarcia; </w:t>
            </w:r>
          </w:p>
          <w:p w14:paraId="0ACC503B" w14:textId="77777777" w:rsidR="000B5B01" w:rsidRPr="00473C5C" w:rsidRDefault="000B5B01" w:rsidP="004960D5">
            <w:pPr>
              <w:pStyle w:val="Akapitzlist"/>
              <w:numPr>
                <w:ilvl w:val="0"/>
                <w:numId w:val="28"/>
              </w:numPr>
              <w:spacing w:line="24" w:lineRule="atLeast"/>
              <w:ind w:left="351" w:hanging="142"/>
              <w:contextualSpacing/>
              <w:rPr>
                <w:rFonts w:ascii="Arial" w:hAnsi="Arial" w:cs="Arial"/>
                <w:strike/>
                <w:sz w:val="28"/>
                <w:szCs w:val="28"/>
              </w:rPr>
            </w:pPr>
            <w:r w:rsidRPr="00473C5C">
              <w:rPr>
                <w:rFonts w:ascii="Arial" w:eastAsia="Times New Roman" w:hAnsi="Arial" w:cs="Arial"/>
                <w:sz w:val="28"/>
                <w:szCs w:val="28"/>
              </w:rPr>
              <w:t xml:space="preserve"> </w:t>
            </w:r>
            <w:r w:rsidR="00F07B5B" w:rsidRPr="00473C5C">
              <w:rPr>
                <w:rFonts w:ascii="Arial" w:eastAsia="Times New Roman" w:hAnsi="Arial" w:cs="Arial"/>
                <w:sz w:val="28"/>
                <w:szCs w:val="28"/>
              </w:rPr>
              <w:t>Drzwi 2</w:t>
            </w:r>
            <w:r w:rsidR="008A1305" w:rsidRPr="00473C5C">
              <w:rPr>
                <w:rFonts w:ascii="Arial" w:eastAsia="Times New Roman" w:hAnsi="Arial" w:cs="Arial"/>
                <w:sz w:val="28"/>
                <w:szCs w:val="28"/>
              </w:rPr>
              <w:t>,</w:t>
            </w:r>
            <w:r w:rsidR="00F07B5B" w:rsidRPr="00473C5C">
              <w:rPr>
                <w:rFonts w:ascii="Arial" w:eastAsia="Times New Roman" w:hAnsi="Arial" w:cs="Arial"/>
                <w:sz w:val="28"/>
                <w:szCs w:val="28"/>
              </w:rPr>
              <w:t xml:space="preserve"> </w:t>
            </w:r>
            <w:r w:rsidR="00C9071B" w:rsidRPr="00473C5C">
              <w:rPr>
                <w:rFonts w:ascii="Arial" w:eastAsia="Times New Roman" w:hAnsi="Arial" w:cs="Arial"/>
                <w:sz w:val="28"/>
                <w:szCs w:val="28"/>
              </w:rPr>
              <w:t>3</w:t>
            </w:r>
            <w:r w:rsidR="008A1305" w:rsidRPr="00473C5C">
              <w:rPr>
                <w:rFonts w:ascii="Arial" w:eastAsia="Times New Roman" w:hAnsi="Arial" w:cs="Arial"/>
                <w:sz w:val="28"/>
                <w:szCs w:val="28"/>
              </w:rPr>
              <w:t xml:space="preserve"> i 4</w:t>
            </w:r>
            <w:r w:rsidR="00C9071B" w:rsidRPr="00473C5C">
              <w:rPr>
                <w:rFonts w:ascii="Arial" w:eastAsia="Times New Roman" w:hAnsi="Arial" w:cs="Arial"/>
                <w:sz w:val="28"/>
                <w:szCs w:val="28"/>
              </w:rPr>
              <w:t xml:space="preserve"> (w autobusie typu D i De) </w:t>
            </w:r>
            <w:r w:rsidRPr="00473C5C">
              <w:rPr>
                <w:rFonts w:ascii="Arial" w:eastAsia="Times New Roman" w:hAnsi="Arial" w:cs="Arial"/>
                <w:sz w:val="28"/>
                <w:szCs w:val="28"/>
              </w:rPr>
              <w:t>wyposażone w pulsujące oświetlenie na skrzydłach drzwi (w przypadku drzwi otwieranych do środka, oświetlenie może być zamontowane na poszyciu zewnętrznym bądź krawędzi szyby jednak nie może być zasłonięte przez inne elementy pojazdu) koloru czerwonego, włączane automatycznie w momencie zamykania się drzwi do momentu ich całkowitego zamknięcia;</w:t>
            </w:r>
          </w:p>
          <w:p w14:paraId="5B2EA15A" w14:textId="77777777" w:rsidR="00CA4E24" w:rsidRPr="00473C5C" w:rsidRDefault="00CA4E24" w:rsidP="004960D5">
            <w:pPr>
              <w:pStyle w:val="Akapitzlist"/>
              <w:spacing w:line="24" w:lineRule="atLeast"/>
              <w:ind w:left="351" w:hanging="142"/>
              <w:rPr>
                <w:rFonts w:ascii="Arial" w:hAnsi="Arial" w:cs="Arial"/>
                <w:sz w:val="28"/>
                <w:szCs w:val="28"/>
              </w:rPr>
            </w:pPr>
          </w:p>
        </w:tc>
      </w:tr>
      <w:tr w:rsidR="00CA4E24" w:rsidRPr="00473C5C" w14:paraId="4EC929E5" w14:textId="77777777" w:rsidTr="008B0CBD">
        <w:tc>
          <w:tcPr>
            <w:tcW w:w="606" w:type="dxa"/>
            <w:shd w:val="clear" w:color="auto" w:fill="FFFFFF" w:themeFill="background1"/>
          </w:tcPr>
          <w:p w14:paraId="0248C56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CCA3B9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1.4.8.</w:t>
            </w:r>
          </w:p>
        </w:tc>
        <w:tc>
          <w:tcPr>
            <w:tcW w:w="2925" w:type="dxa"/>
            <w:shd w:val="clear" w:color="auto" w:fill="FFFFFF" w:themeFill="background1"/>
          </w:tcPr>
          <w:p w14:paraId="355CDFA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Oświetlenie obszaru drzwi na zewnątrz</w:t>
            </w:r>
            <w:r w:rsidR="009D7F22" w:rsidRPr="00473C5C">
              <w:rPr>
                <w:rFonts w:ascii="Arial" w:hAnsi="Arial" w:cs="Arial"/>
                <w:sz w:val="28"/>
                <w:szCs w:val="28"/>
              </w:rPr>
              <w:t xml:space="preserve"> i ich wyróżnienie</w:t>
            </w:r>
          </w:p>
        </w:tc>
        <w:tc>
          <w:tcPr>
            <w:tcW w:w="10486" w:type="dxa"/>
            <w:gridSpan w:val="7"/>
            <w:shd w:val="clear" w:color="auto" w:fill="FFFFFF" w:themeFill="background1"/>
            <w:vAlign w:val="center"/>
          </w:tcPr>
          <w:p w14:paraId="46FD0BAB" w14:textId="77777777" w:rsidR="00CA4E24" w:rsidRPr="00473C5C" w:rsidRDefault="00CA4E24" w:rsidP="004960D5">
            <w:pPr>
              <w:pStyle w:val="Akapitzlist"/>
              <w:numPr>
                <w:ilvl w:val="0"/>
                <w:numId w:val="29"/>
              </w:numPr>
              <w:spacing w:line="24" w:lineRule="atLeast"/>
              <w:ind w:left="351" w:hanging="142"/>
              <w:contextualSpacing/>
              <w:rPr>
                <w:rFonts w:ascii="Arial" w:hAnsi="Arial" w:cs="Arial"/>
                <w:sz w:val="28"/>
                <w:szCs w:val="28"/>
              </w:rPr>
            </w:pPr>
            <w:r w:rsidRPr="00473C5C">
              <w:rPr>
                <w:rFonts w:ascii="Arial" w:hAnsi="Arial" w:cs="Arial"/>
                <w:sz w:val="28"/>
                <w:szCs w:val="28"/>
              </w:rPr>
              <w:t>Każde drzwi wyposażone w oświetlenie obszaru drzwi na zewnątrz autobusu umiejscowione nad drzwiami, święcące do momentu całkowitego zamknięcia się drzwi;</w:t>
            </w:r>
          </w:p>
          <w:p w14:paraId="74B57E94" w14:textId="77777777" w:rsidR="007A407C" w:rsidRPr="00473C5C" w:rsidRDefault="007A407C" w:rsidP="004960D5">
            <w:pPr>
              <w:pStyle w:val="Akapitzlist"/>
              <w:numPr>
                <w:ilvl w:val="0"/>
                <w:numId w:val="29"/>
              </w:numPr>
              <w:spacing w:line="24" w:lineRule="atLeast"/>
              <w:ind w:left="351" w:hanging="142"/>
              <w:contextualSpacing/>
              <w:rPr>
                <w:rFonts w:ascii="Arial" w:hAnsi="Arial" w:cs="Arial"/>
                <w:sz w:val="28"/>
                <w:szCs w:val="28"/>
              </w:rPr>
            </w:pPr>
            <w:r w:rsidRPr="00473C5C">
              <w:rPr>
                <w:rFonts w:ascii="Arial" w:hAnsi="Arial" w:cs="Arial"/>
                <w:sz w:val="28"/>
                <w:szCs w:val="28"/>
              </w:rPr>
              <w:t xml:space="preserve">Drzwi 2 </w:t>
            </w:r>
            <w:r w:rsidR="00C9071B" w:rsidRPr="00473C5C">
              <w:rPr>
                <w:rFonts w:ascii="Arial" w:eastAsia="Times New Roman" w:hAnsi="Arial" w:cs="Arial"/>
                <w:sz w:val="28"/>
                <w:szCs w:val="28"/>
              </w:rPr>
              <w:t xml:space="preserve">i 3 (w autobusie typu D i De) </w:t>
            </w:r>
            <w:r w:rsidR="0084161A" w:rsidRPr="00473C5C">
              <w:rPr>
                <w:rFonts w:ascii="Arial" w:hAnsi="Arial" w:cs="Arial"/>
                <w:sz w:val="28"/>
                <w:szCs w:val="28"/>
              </w:rPr>
              <w:t xml:space="preserve">oraz próg (dotyczy wszystkich drzwi) </w:t>
            </w:r>
            <w:r w:rsidRPr="00473C5C">
              <w:rPr>
                <w:rFonts w:ascii="Arial" w:hAnsi="Arial" w:cs="Arial"/>
                <w:sz w:val="28"/>
                <w:szCs w:val="28"/>
              </w:rPr>
              <w:t>muszą być również oznakowane żółtym pasem odblaskowym wzdłuż wewnętrznej krawędzie płata drzwi;</w:t>
            </w:r>
          </w:p>
          <w:p w14:paraId="71C5DD56" w14:textId="77777777" w:rsidR="00C72283" w:rsidRPr="00473C5C" w:rsidRDefault="00C72283" w:rsidP="004960D5">
            <w:pPr>
              <w:pStyle w:val="Akapitzlist"/>
              <w:spacing w:line="24" w:lineRule="atLeast"/>
              <w:ind w:left="351"/>
              <w:contextualSpacing/>
              <w:rPr>
                <w:rFonts w:ascii="Arial" w:hAnsi="Arial" w:cs="Arial"/>
                <w:sz w:val="28"/>
                <w:szCs w:val="28"/>
              </w:rPr>
            </w:pPr>
          </w:p>
        </w:tc>
      </w:tr>
      <w:tr w:rsidR="00CA4E24" w:rsidRPr="00473C5C" w14:paraId="02C85E36" w14:textId="77777777" w:rsidTr="008B0CBD">
        <w:tc>
          <w:tcPr>
            <w:tcW w:w="606" w:type="dxa"/>
            <w:shd w:val="clear" w:color="auto" w:fill="FFFFFF" w:themeFill="background1"/>
          </w:tcPr>
          <w:p w14:paraId="16592790"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54F6BF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1.4.9.</w:t>
            </w:r>
          </w:p>
        </w:tc>
        <w:tc>
          <w:tcPr>
            <w:tcW w:w="2925" w:type="dxa"/>
            <w:shd w:val="clear" w:color="auto" w:fill="FFFFFF" w:themeFill="background1"/>
          </w:tcPr>
          <w:p w14:paraId="02EDECD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Umiejscowienie i oznaczenia przycisków otwierania drzwi wewnątrz autobusu dla drzwi  1-2-3-4 (podświetlane na żółto w przypadku ich aktywacji przez </w:t>
            </w:r>
            <w:r w:rsidRPr="00473C5C">
              <w:rPr>
                <w:rFonts w:ascii="Arial" w:hAnsi="Arial" w:cs="Arial"/>
                <w:sz w:val="28"/>
                <w:szCs w:val="28"/>
              </w:rPr>
              <w:lastRenderedPageBreak/>
              <w:t>kierowcę, zielono po aktywacji przez pasażera, czerwono podczas zamykania drzwi ) – tzw. „ciepły guzik</w:t>
            </w:r>
            <w:r w:rsidR="000B5B01" w:rsidRPr="00473C5C">
              <w:rPr>
                <w:rFonts w:ascii="Arial" w:hAnsi="Arial" w:cs="Arial"/>
                <w:color w:val="00B050"/>
                <w:sz w:val="28"/>
                <w:szCs w:val="28"/>
              </w:rPr>
              <w:t>”.-</w:t>
            </w:r>
            <w:r w:rsidR="000B5B01" w:rsidRPr="00473C5C">
              <w:rPr>
                <w:rFonts w:ascii="Arial" w:eastAsia="Times New Roman" w:hAnsi="Arial" w:cs="Arial"/>
                <w:color w:val="00B050"/>
                <w:sz w:val="28"/>
                <w:szCs w:val="28"/>
              </w:rPr>
              <w:t xml:space="preserve"> </w:t>
            </w:r>
            <w:r w:rsidR="000B5B01" w:rsidRPr="00473C5C">
              <w:rPr>
                <w:rFonts w:ascii="Arial" w:eastAsia="Times New Roman" w:hAnsi="Arial" w:cs="Arial"/>
                <w:sz w:val="28"/>
                <w:szCs w:val="28"/>
              </w:rPr>
              <w:t>Podświetlenie na żółto może być osiągnięte przez diodę nie będącą częścią przycisku, jednak musi ona się znajdować w pobliżu przycisku otwierania drzwi</w:t>
            </w:r>
            <w:r w:rsidR="000B5B01" w:rsidRPr="00473C5C">
              <w:rPr>
                <w:rFonts w:ascii="Arial" w:eastAsia="Times New Roman" w:hAnsi="Arial" w:cs="Arial"/>
                <w:color w:val="00B050"/>
                <w:sz w:val="28"/>
                <w:szCs w:val="28"/>
              </w:rPr>
              <w:t>.</w:t>
            </w:r>
            <w:r w:rsidR="002A4306" w:rsidRPr="00473C5C">
              <w:rPr>
                <w:rFonts w:ascii="Arial" w:hAnsi="Arial" w:cs="Arial"/>
                <w:sz w:val="28"/>
                <w:szCs w:val="28"/>
              </w:rPr>
              <w:t xml:space="preserve"> </w:t>
            </w:r>
            <w:r w:rsidR="002A4306" w:rsidRPr="00473C5C">
              <w:rPr>
                <w:rFonts w:ascii="Arial" w:eastAsia="Times New Roman" w:hAnsi="Arial" w:cs="Arial"/>
                <w:color w:val="00B050"/>
                <w:sz w:val="28"/>
                <w:szCs w:val="28"/>
              </w:rPr>
              <w:t xml:space="preserve"> </w:t>
            </w:r>
          </w:p>
        </w:tc>
        <w:tc>
          <w:tcPr>
            <w:tcW w:w="2506" w:type="dxa"/>
            <w:shd w:val="clear" w:color="auto" w:fill="FFFFFF" w:themeFill="background1"/>
            <w:vAlign w:val="center"/>
          </w:tcPr>
          <w:p w14:paraId="7CA32B7F"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lastRenderedPageBreak/>
              <w:t xml:space="preserve">1 po prawej stronie drzwi </w:t>
            </w:r>
          </w:p>
          <w:p w14:paraId="1AC8A6F8"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 xml:space="preserve">2 </w:t>
            </w:r>
            <w:r w:rsidR="007D5E91" w:rsidRPr="00473C5C">
              <w:rPr>
                <w:rFonts w:ascii="Arial" w:hAnsi="Arial" w:cs="Arial"/>
                <w:sz w:val="28"/>
                <w:szCs w:val="28"/>
              </w:rPr>
              <w:t xml:space="preserve">po obu stronach </w:t>
            </w:r>
            <w:r w:rsidR="00C9071B" w:rsidRPr="00473C5C">
              <w:rPr>
                <w:rFonts w:ascii="Arial" w:hAnsi="Arial" w:cs="Arial"/>
                <w:sz w:val="28"/>
                <w:szCs w:val="28"/>
              </w:rPr>
              <w:t>drzwi</w:t>
            </w:r>
          </w:p>
          <w:p w14:paraId="1EBA3E01" w14:textId="77777777" w:rsidR="00FF27CE" w:rsidRPr="00473C5C" w:rsidRDefault="00C61189"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rzyciski powinny</w:t>
            </w:r>
            <w:r w:rsidR="00FF27CE" w:rsidRPr="00473C5C">
              <w:rPr>
                <w:rFonts w:ascii="Arial" w:hAnsi="Arial" w:cs="Arial"/>
                <w:sz w:val="28"/>
                <w:szCs w:val="28"/>
              </w:rPr>
              <w:t xml:space="preserve"> mieć kształt walca,</w:t>
            </w:r>
            <w:r w:rsidR="00CA4E24" w:rsidRPr="00473C5C">
              <w:rPr>
                <w:rFonts w:ascii="Arial" w:hAnsi="Arial" w:cs="Arial"/>
                <w:sz w:val="28"/>
                <w:szCs w:val="28"/>
              </w:rPr>
              <w:t xml:space="preserve"> posiadać oznaczenia </w:t>
            </w:r>
            <w:r w:rsidR="00CA4E24" w:rsidRPr="00473C5C">
              <w:rPr>
                <w:rFonts w:ascii="Arial" w:hAnsi="Arial" w:cs="Arial"/>
                <w:sz w:val="28"/>
                <w:szCs w:val="28"/>
              </w:rPr>
              <w:lastRenderedPageBreak/>
              <w:t xml:space="preserve">informujące o ich funkcji wraz z oznakowaniem w </w:t>
            </w:r>
            <w:r w:rsidR="00303A88" w:rsidRPr="00473C5C">
              <w:rPr>
                <w:rFonts w:ascii="Arial" w:hAnsi="Arial" w:cs="Arial"/>
                <w:sz w:val="28"/>
                <w:szCs w:val="28"/>
              </w:rPr>
              <w:t>alfabecie</w:t>
            </w:r>
            <w:r w:rsidR="00CA4E24" w:rsidRPr="00473C5C">
              <w:rPr>
                <w:rFonts w:ascii="Arial" w:hAnsi="Arial" w:cs="Arial"/>
                <w:sz w:val="28"/>
                <w:szCs w:val="28"/>
              </w:rPr>
              <w:t xml:space="preserve"> Braille’a</w:t>
            </w:r>
            <w:r w:rsidR="00FF27CE" w:rsidRPr="00473C5C">
              <w:rPr>
                <w:rFonts w:ascii="Arial" w:hAnsi="Arial" w:cs="Arial"/>
                <w:sz w:val="28"/>
                <w:szCs w:val="28"/>
              </w:rPr>
              <w:t xml:space="preserve"> oraz posiadać diodowe podświetlenie (zgodne z 1.4.7);</w:t>
            </w:r>
          </w:p>
          <w:p w14:paraId="69E971E5" w14:textId="77777777" w:rsidR="00CA4E24" w:rsidRPr="00473C5C" w:rsidRDefault="00CA4E24" w:rsidP="004960D5">
            <w:pPr>
              <w:pStyle w:val="Akapitzlist"/>
              <w:spacing w:line="24" w:lineRule="atLeast"/>
              <w:ind w:left="209" w:hanging="142"/>
              <w:contextualSpacing/>
              <w:rPr>
                <w:rFonts w:ascii="Arial" w:hAnsi="Arial" w:cs="Arial"/>
                <w:sz w:val="28"/>
                <w:szCs w:val="28"/>
              </w:rPr>
            </w:pPr>
          </w:p>
          <w:p w14:paraId="3BC34D9C" w14:textId="77777777" w:rsidR="00CA4E24" w:rsidRPr="00473C5C" w:rsidRDefault="00CA4E24" w:rsidP="004960D5">
            <w:pPr>
              <w:spacing w:line="24" w:lineRule="atLeast"/>
              <w:ind w:left="209" w:hanging="142"/>
              <w:rPr>
                <w:rFonts w:ascii="Arial" w:hAnsi="Arial" w:cs="Arial"/>
                <w:sz w:val="28"/>
                <w:szCs w:val="28"/>
              </w:rPr>
            </w:pPr>
          </w:p>
        </w:tc>
        <w:tc>
          <w:tcPr>
            <w:tcW w:w="2822" w:type="dxa"/>
            <w:gridSpan w:val="2"/>
            <w:shd w:val="clear" w:color="auto" w:fill="FFFFFF" w:themeFill="background1"/>
            <w:vAlign w:val="center"/>
          </w:tcPr>
          <w:p w14:paraId="4E853755"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lastRenderedPageBreak/>
              <w:t>1 po prawej stronie drzwi</w:t>
            </w:r>
          </w:p>
          <w:p w14:paraId="67A893AA"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 xml:space="preserve">2 </w:t>
            </w:r>
            <w:r w:rsidR="00D25506" w:rsidRPr="00473C5C">
              <w:rPr>
                <w:rFonts w:ascii="Arial" w:hAnsi="Arial" w:cs="Arial"/>
                <w:sz w:val="28"/>
                <w:szCs w:val="28"/>
              </w:rPr>
              <w:t xml:space="preserve">po obu stronach </w:t>
            </w:r>
            <w:r w:rsidRPr="00473C5C">
              <w:rPr>
                <w:rFonts w:ascii="Arial" w:hAnsi="Arial" w:cs="Arial"/>
                <w:sz w:val="28"/>
                <w:szCs w:val="28"/>
              </w:rPr>
              <w:t>drzwi</w:t>
            </w:r>
          </w:p>
          <w:p w14:paraId="4935CE27"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3 po obu stronach drzwi</w:t>
            </w:r>
          </w:p>
          <w:p w14:paraId="30328F80" w14:textId="77777777" w:rsidR="00CA4E24" w:rsidRPr="00473C5C" w:rsidRDefault="00C61189"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rzyciski powinny</w:t>
            </w:r>
            <w:r w:rsidR="00FF27CE" w:rsidRPr="00473C5C">
              <w:rPr>
                <w:rFonts w:ascii="Arial" w:hAnsi="Arial" w:cs="Arial"/>
                <w:sz w:val="28"/>
                <w:szCs w:val="28"/>
              </w:rPr>
              <w:t xml:space="preserve"> </w:t>
            </w:r>
            <w:r w:rsidR="00D25506" w:rsidRPr="00473C5C">
              <w:rPr>
                <w:rFonts w:ascii="Arial" w:hAnsi="Arial" w:cs="Arial"/>
                <w:sz w:val="28"/>
                <w:szCs w:val="28"/>
              </w:rPr>
              <w:t>mieć kształt walca</w:t>
            </w:r>
            <w:r w:rsidR="00FF27CE" w:rsidRPr="00473C5C">
              <w:rPr>
                <w:rFonts w:ascii="Arial" w:hAnsi="Arial" w:cs="Arial"/>
                <w:sz w:val="28"/>
                <w:szCs w:val="28"/>
              </w:rPr>
              <w:t xml:space="preserve">, </w:t>
            </w:r>
            <w:r w:rsidR="00CA4E24" w:rsidRPr="00473C5C">
              <w:rPr>
                <w:rFonts w:ascii="Arial" w:hAnsi="Arial" w:cs="Arial"/>
                <w:sz w:val="28"/>
                <w:szCs w:val="28"/>
              </w:rPr>
              <w:t xml:space="preserve"> posiadać </w:t>
            </w:r>
            <w:r w:rsidR="00CA4E24" w:rsidRPr="00473C5C">
              <w:rPr>
                <w:rFonts w:ascii="Arial" w:hAnsi="Arial" w:cs="Arial"/>
                <w:sz w:val="28"/>
                <w:szCs w:val="28"/>
              </w:rPr>
              <w:lastRenderedPageBreak/>
              <w:t xml:space="preserve">oznaczenia informujące o ich funkcji wraz z oznakowaniem </w:t>
            </w:r>
            <w:r w:rsidR="00303A88" w:rsidRPr="00473C5C">
              <w:rPr>
                <w:rFonts w:ascii="Arial" w:hAnsi="Arial" w:cs="Arial"/>
                <w:sz w:val="28"/>
                <w:szCs w:val="28"/>
              </w:rPr>
              <w:t xml:space="preserve">w alfabecie </w:t>
            </w:r>
            <w:r w:rsidR="00CA4E24" w:rsidRPr="00473C5C">
              <w:rPr>
                <w:rFonts w:ascii="Arial" w:hAnsi="Arial" w:cs="Arial"/>
                <w:sz w:val="28"/>
                <w:szCs w:val="28"/>
              </w:rPr>
              <w:t>Braille’a</w:t>
            </w:r>
            <w:r w:rsidR="00FF27CE" w:rsidRPr="00473C5C">
              <w:rPr>
                <w:rFonts w:ascii="Arial" w:hAnsi="Arial" w:cs="Arial"/>
                <w:sz w:val="28"/>
                <w:szCs w:val="28"/>
              </w:rPr>
              <w:t xml:space="preserve"> </w:t>
            </w:r>
            <w:r w:rsidR="00D25506" w:rsidRPr="00473C5C">
              <w:rPr>
                <w:rFonts w:ascii="Arial" w:hAnsi="Arial" w:cs="Arial"/>
                <w:sz w:val="28"/>
                <w:szCs w:val="28"/>
              </w:rPr>
              <w:t>oraz posiadać diodowe podświetlenie (zgodne z 1.4.7);</w:t>
            </w:r>
          </w:p>
          <w:p w14:paraId="1EB7F978" w14:textId="77777777" w:rsidR="00CA4E24" w:rsidRPr="00473C5C" w:rsidRDefault="00CA4E24" w:rsidP="004960D5">
            <w:pPr>
              <w:spacing w:line="24" w:lineRule="atLeast"/>
              <w:ind w:left="209" w:hanging="142"/>
              <w:rPr>
                <w:rFonts w:ascii="Arial" w:hAnsi="Arial" w:cs="Arial"/>
                <w:sz w:val="28"/>
                <w:szCs w:val="28"/>
              </w:rPr>
            </w:pPr>
          </w:p>
        </w:tc>
        <w:tc>
          <w:tcPr>
            <w:tcW w:w="2506" w:type="dxa"/>
            <w:gridSpan w:val="2"/>
            <w:shd w:val="clear" w:color="auto" w:fill="FFFFFF" w:themeFill="background1"/>
            <w:vAlign w:val="center"/>
          </w:tcPr>
          <w:p w14:paraId="12EA2D83"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lastRenderedPageBreak/>
              <w:t>1 po prawej stronie drzwi</w:t>
            </w:r>
          </w:p>
          <w:p w14:paraId="3CE0C7EB"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 xml:space="preserve">2 </w:t>
            </w:r>
            <w:r w:rsidR="007D5E91" w:rsidRPr="00473C5C">
              <w:rPr>
                <w:rFonts w:ascii="Arial" w:hAnsi="Arial" w:cs="Arial"/>
                <w:sz w:val="28"/>
                <w:szCs w:val="28"/>
              </w:rPr>
              <w:t>po obu stronach</w:t>
            </w:r>
            <w:r w:rsidRPr="00473C5C">
              <w:rPr>
                <w:rFonts w:ascii="Arial" w:hAnsi="Arial" w:cs="Arial"/>
                <w:sz w:val="28"/>
                <w:szCs w:val="28"/>
              </w:rPr>
              <w:t xml:space="preserve"> drzwi</w:t>
            </w:r>
          </w:p>
          <w:p w14:paraId="1662473C"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3 po obu stronach drzwi</w:t>
            </w:r>
          </w:p>
          <w:p w14:paraId="53537980" w14:textId="77777777" w:rsidR="00FF27CE" w:rsidRPr="00473C5C" w:rsidRDefault="00C61189"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 xml:space="preserve">rzyciski powinny </w:t>
            </w:r>
            <w:r w:rsidR="00FF27CE" w:rsidRPr="00473C5C">
              <w:rPr>
                <w:rFonts w:ascii="Arial" w:hAnsi="Arial" w:cs="Arial"/>
                <w:sz w:val="28"/>
                <w:szCs w:val="28"/>
              </w:rPr>
              <w:t xml:space="preserve">mieć kształt walca, </w:t>
            </w:r>
            <w:r w:rsidR="00CA4E24" w:rsidRPr="00473C5C">
              <w:rPr>
                <w:rFonts w:ascii="Arial" w:hAnsi="Arial" w:cs="Arial"/>
                <w:sz w:val="28"/>
                <w:szCs w:val="28"/>
              </w:rPr>
              <w:lastRenderedPageBreak/>
              <w:t xml:space="preserve">posiadać oznaczenia informujące o ich funkcji wraz z oznakowaniem w </w:t>
            </w:r>
            <w:r w:rsidR="00303A88" w:rsidRPr="00473C5C">
              <w:rPr>
                <w:rFonts w:ascii="Arial" w:hAnsi="Arial" w:cs="Arial"/>
                <w:sz w:val="28"/>
                <w:szCs w:val="28"/>
              </w:rPr>
              <w:t>alfabecie</w:t>
            </w:r>
            <w:r w:rsidR="00CA4E24" w:rsidRPr="00473C5C">
              <w:rPr>
                <w:rFonts w:ascii="Arial" w:hAnsi="Arial" w:cs="Arial"/>
                <w:sz w:val="28"/>
                <w:szCs w:val="28"/>
              </w:rPr>
              <w:t xml:space="preserve"> Braille’a</w:t>
            </w:r>
            <w:r w:rsidR="00FF27CE" w:rsidRPr="00473C5C">
              <w:rPr>
                <w:rFonts w:ascii="Arial" w:hAnsi="Arial" w:cs="Arial"/>
                <w:sz w:val="28"/>
                <w:szCs w:val="28"/>
              </w:rPr>
              <w:t xml:space="preserve"> oraz posiadać diodowe podświetlenie (zgodne z 1.4.7);</w:t>
            </w:r>
          </w:p>
          <w:p w14:paraId="4468FFE3" w14:textId="77777777" w:rsidR="00CA4E24" w:rsidRPr="00473C5C" w:rsidRDefault="00CA4E24" w:rsidP="004960D5">
            <w:pPr>
              <w:pStyle w:val="Akapitzlist"/>
              <w:spacing w:line="24" w:lineRule="atLeast"/>
              <w:ind w:left="209" w:hanging="142"/>
              <w:contextualSpacing/>
              <w:rPr>
                <w:rFonts w:ascii="Arial" w:hAnsi="Arial" w:cs="Arial"/>
                <w:sz w:val="28"/>
                <w:szCs w:val="28"/>
              </w:rPr>
            </w:pPr>
          </w:p>
          <w:p w14:paraId="0B2D7FE2" w14:textId="77777777" w:rsidR="00CA4E24" w:rsidRPr="00473C5C" w:rsidRDefault="00CA4E24" w:rsidP="004960D5">
            <w:pPr>
              <w:spacing w:line="24" w:lineRule="atLeast"/>
              <w:ind w:left="209" w:hanging="142"/>
              <w:rPr>
                <w:rFonts w:ascii="Arial" w:hAnsi="Arial" w:cs="Arial"/>
                <w:sz w:val="28"/>
                <w:szCs w:val="28"/>
              </w:rPr>
            </w:pPr>
          </w:p>
        </w:tc>
        <w:tc>
          <w:tcPr>
            <w:tcW w:w="2652" w:type="dxa"/>
            <w:gridSpan w:val="2"/>
            <w:shd w:val="clear" w:color="auto" w:fill="FFFFFF" w:themeFill="background1"/>
            <w:vAlign w:val="center"/>
          </w:tcPr>
          <w:p w14:paraId="6B8FC176"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lastRenderedPageBreak/>
              <w:t>1 po prawej stronie drzwi</w:t>
            </w:r>
          </w:p>
          <w:p w14:paraId="04FDCD33"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 xml:space="preserve">2 </w:t>
            </w:r>
            <w:r w:rsidR="007D5E91" w:rsidRPr="00473C5C">
              <w:rPr>
                <w:rFonts w:ascii="Arial" w:hAnsi="Arial" w:cs="Arial"/>
                <w:sz w:val="28"/>
                <w:szCs w:val="28"/>
              </w:rPr>
              <w:t>po obu stronach</w:t>
            </w:r>
            <w:r w:rsidRPr="00473C5C">
              <w:rPr>
                <w:rFonts w:ascii="Arial" w:hAnsi="Arial" w:cs="Arial"/>
                <w:sz w:val="28"/>
                <w:szCs w:val="28"/>
              </w:rPr>
              <w:t xml:space="preserve"> drzwi</w:t>
            </w:r>
          </w:p>
          <w:p w14:paraId="17B5BE6C"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 xml:space="preserve">3 po obu stronach drzwi </w:t>
            </w:r>
          </w:p>
          <w:p w14:paraId="3257051C" w14:textId="77777777" w:rsidR="00CA4E24" w:rsidRPr="00473C5C" w:rsidRDefault="00CA4E24"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4 po obu stronach drzwi</w:t>
            </w:r>
          </w:p>
          <w:p w14:paraId="4F6BCEC6" w14:textId="77777777" w:rsidR="00FF27CE" w:rsidRPr="00473C5C" w:rsidRDefault="00C61189" w:rsidP="004960D5">
            <w:pPr>
              <w:pStyle w:val="Akapitzlist"/>
              <w:numPr>
                <w:ilvl w:val="0"/>
                <w:numId w:val="26"/>
              </w:numPr>
              <w:spacing w:line="24" w:lineRule="atLeast"/>
              <w:ind w:left="209" w:hanging="142"/>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 xml:space="preserve">rzyciski powinny </w:t>
            </w:r>
            <w:r w:rsidR="00FF27CE" w:rsidRPr="00473C5C">
              <w:rPr>
                <w:rFonts w:ascii="Arial" w:hAnsi="Arial" w:cs="Arial"/>
                <w:sz w:val="28"/>
                <w:szCs w:val="28"/>
              </w:rPr>
              <w:lastRenderedPageBreak/>
              <w:t xml:space="preserve">mieć kształt walca, </w:t>
            </w:r>
            <w:r w:rsidR="00CA4E24" w:rsidRPr="00473C5C">
              <w:rPr>
                <w:rFonts w:ascii="Arial" w:hAnsi="Arial" w:cs="Arial"/>
                <w:sz w:val="28"/>
                <w:szCs w:val="28"/>
              </w:rPr>
              <w:t xml:space="preserve">posiadać oznaczenia informujące o ich funkcji wraz z oznakowaniem w </w:t>
            </w:r>
            <w:r w:rsidR="00303A88" w:rsidRPr="00473C5C">
              <w:rPr>
                <w:rFonts w:ascii="Arial" w:hAnsi="Arial" w:cs="Arial"/>
                <w:sz w:val="28"/>
                <w:szCs w:val="28"/>
              </w:rPr>
              <w:t>alfabecie</w:t>
            </w:r>
            <w:r w:rsidR="00CA4E24" w:rsidRPr="00473C5C">
              <w:rPr>
                <w:rFonts w:ascii="Arial" w:hAnsi="Arial" w:cs="Arial"/>
                <w:sz w:val="28"/>
                <w:szCs w:val="28"/>
              </w:rPr>
              <w:t xml:space="preserve"> Braille’a</w:t>
            </w:r>
            <w:r w:rsidR="00FF27CE" w:rsidRPr="00473C5C">
              <w:rPr>
                <w:rFonts w:ascii="Arial" w:hAnsi="Arial" w:cs="Arial"/>
                <w:sz w:val="28"/>
                <w:szCs w:val="28"/>
              </w:rPr>
              <w:t xml:space="preserve"> oraz posiadać diodowe podświetlenie (zgodne z 1.4.7);</w:t>
            </w:r>
          </w:p>
          <w:p w14:paraId="75E86655" w14:textId="77777777" w:rsidR="00CA4E24" w:rsidRPr="00473C5C" w:rsidRDefault="00CA4E24" w:rsidP="004960D5">
            <w:pPr>
              <w:pStyle w:val="Akapitzlist"/>
              <w:spacing w:line="24" w:lineRule="atLeast"/>
              <w:ind w:left="209" w:hanging="142"/>
              <w:contextualSpacing/>
              <w:rPr>
                <w:rFonts w:ascii="Arial" w:hAnsi="Arial" w:cs="Arial"/>
                <w:sz w:val="28"/>
                <w:szCs w:val="28"/>
              </w:rPr>
            </w:pPr>
          </w:p>
          <w:p w14:paraId="6FAAB400" w14:textId="77777777" w:rsidR="00CA4E24" w:rsidRPr="00473C5C" w:rsidRDefault="00CA4E24" w:rsidP="004960D5">
            <w:pPr>
              <w:spacing w:line="24" w:lineRule="atLeast"/>
              <w:ind w:left="209" w:hanging="142"/>
              <w:rPr>
                <w:rFonts w:ascii="Arial" w:hAnsi="Arial" w:cs="Arial"/>
                <w:sz w:val="28"/>
                <w:szCs w:val="28"/>
              </w:rPr>
            </w:pPr>
          </w:p>
        </w:tc>
      </w:tr>
      <w:tr w:rsidR="00CA4E24" w:rsidRPr="00473C5C" w14:paraId="12DA31A9" w14:textId="77777777" w:rsidTr="008B0CBD">
        <w:tc>
          <w:tcPr>
            <w:tcW w:w="606" w:type="dxa"/>
            <w:shd w:val="clear" w:color="auto" w:fill="FFFFFF" w:themeFill="background1"/>
          </w:tcPr>
          <w:p w14:paraId="5BD2FAF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47F3665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1.4.10.</w:t>
            </w:r>
          </w:p>
        </w:tc>
        <w:tc>
          <w:tcPr>
            <w:tcW w:w="2925" w:type="dxa"/>
            <w:shd w:val="clear" w:color="auto" w:fill="FFFFFF" w:themeFill="background1"/>
          </w:tcPr>
          <w:p w14:paraId="5FA9414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Umiejscowienie i oznaczenia przycisków otwierania</w:t>
            </w:r>
            <w:r w:rsidR="00A220CA" w:rsidRPr="00473C5C">
              <w:rPr>
                <w:rFonts w:ascii="Arial" w:hAnsi="Arial" w:cs="Arial"/>
                <w:sz w:val="28"/>
                <w:szCs w:val="28"/>
              </w:rPr>
              <w:t xml:space="preserve"> kolejnych (1-2-3-4)</w:t>
            </w:r>
            <w:r w:rsidRPr="00473C5C">
              <w:rPr>
                <w:rFonts w:ascii="Arial" w:hAnsi="Arial" w:cs="Arial"/>
                <w:sz w:val="28"/>
                <w:szCs w:val="28"/>
              </w:rPr>
              <w:t xml:space="preserve"> drzwi na zewnątrz autobusu (podświetlane na żółto w przypadku ich aktywacji przez kierowcę, zielono po aktywacji przez pasażera, czerwono podczas zamykania drzwi) – tzw. „ciepły </w:t>
            </w:r>
            <w:r w:rsidRPr="00473C5C">
              <w:rPr>
                <w:rFonts w:ascii="Arial" w:hAnsi="Arial" w:cs="Arial"/>
                <w:sz w:val="28"/>
                <w:szCs w:val="28"/>
              </w:rPr>
              <w:lastRenderedPageBreak/>
              <w:t>guzik”</w:t>
            </w:r>
            <w:r w:rsidR="000B5B01" w:rsidRPr="00473C5C">
              <w:rPr>
                <w:rFonts w:ascii="Arial" w:hAnsi="Arial" w:cs="Arial"/>
                <w:sz w:val="28"/>
                <w:szCs w:val="28"/>
              </w:rPr>
              <w:t xml:space="preserve">.- </w:t>
            </w:r>
            <w:r w:rsidR="000B5B01" w:rsidRPr="00473C5C">
              <w:rPr>
                <w:rFonts w:ascii="Arial" w:eastAsia="Times New Roman" w:hAnsi="Arial" w:cs="Arial"/>
                <w:sz w:val="28"/>
                <w:szCs w:val="28"/>
              </w:rPr>
              <w:t>Podświetlenie na żółto może być osiągnięte przez diodę nie będącą częścią przycisku, jednak musi ona się znajdować w pobliżu przycisku otwierania drzwi.</w:t>
            </w:r>
            <w:r w:rsidR="002A4306" w:rsidRPr="00473C5C">
              <w:rPr>
                <w:rFonts w:ascii="Arial" w:hAnsi="Arial" w:cs="Arial"/>
                <w:sz w:val="28"/>
                <w:szCs w:val="28"/>
              </w:rPr>
              <w:t xml:space="preserve"> (</w:t>
            </w:r>
            <w:r w:rsidR="002A4306" w:rsidRPr="00473C5C">
              <w:rPr>
                <w:rFonts w:ascii="Arial" w:eastAsia="Times New Roman" w:hAnsi="Arial" w:cs="Arial"/>
                <w:sz w:val="28"/>
                <w:szCs w:val="28"/>
              </w:rPr>
              <w:t>W przypadku autobusów wyprodukowanych przed 2024 r. lokalizacja zależy od typu istniejących drzwi)</w:t>
            </w:r>
            <w:r w:rsidR="000B5B01" w:rsidRPr="00473C5C">
              <w:rPr>
                <w:rFonts w:ascii="Arial" w:eastAsia="Times New Roman" w:hAnsi="Arial" w:cs="Arial"/>
                <w:sz w:val="28"/>
                <w:szCs w:val="28"/>
              </w:rPr>
              <w:t xml:space="preserve"> </w:t>
            </w:r>
          </w:p>
          <w:p w14:paraId="7B3A8421"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0EEBD470" w14:textId="77777777" w:rsidR="00CA4E24" w:rsidRPr="00473C5C" w:rsidRDefault="00C61189" w:rsidP="004960D5">
            <w:pPr>
              <w:spacing w:line="24" w:lineRule="atLeast"/>
              <w:rPr>
                <w:rFonts w:ascii="Arial" w:hAnsi="Arial" w:cs="Arial"/>
                <w:sz w:val="28"/>
                <w:szCs w:val="28"/>
              </w:rPr>
            </w:pPr>
            <w:r w:rsidRPr="00473C5C">
              <w:rPr>
                <w:rFonts w:ascii="Arial" w:hAnsi="Arial" w:cs="Arial"/>
                <w:sz w:val="28"/>
                <w:szCs w:val="28"/>
              </w:rPr>
              <w:lastRenderedPageBreak/>
              <w:t>P</w:t>
            </w:r>
            <w:r w:rsidR="00CA4E24" w:rsidRPr="00473C5C">
              <w:rPr>
                <w:rFonts w:ascii="Arial" w:hAnsi="Arial" w:cs="Arial"/>
                <w:sz w:val="28"/>
                <w:szCs w:val="28"/>
              </w:rPr>
              <w:t>o lewej stronie – na prawym skrzydle</w:t>
            </w:r>
          </w:p>
        </w:tc>
        <w:tc>
          <w:tcPr>
            <w:tcW w:w="2822" w:type="dxa"/>
            <w:gridSpan w:val="2"/>
            <w:shd w:val="clear" w:color="auto" w:fill="FFFFFF" w:themeFill="background1"/>
            <w:vAlign w:val="center"/>
          </w:tcPr>
          <w:p w14:paraId="08417647" w14:textId="77777777" w:rsidR="00CA4E24" w:rsidRPr="00473C5C" w:rsidRDefault="00C61189" w:rsidP="004960D5">
            <w:pPr>
              <w:spacing w:line="24" w:lineRule="atLeast"/>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o lewej stronie – na prawym skrzydle – po obu stronach</w:t>
            </w:r>
          </w:p>
        </w:tc>
        <w:tc>
          <w:tcPr>
            <w:tcW w:w="2506" w:type="dxa"/>
            <w:gridSpan w:val="2"/>
            <w:shd w:val="clear" w:color="auto" w:fill="FFFFFF" w:themeFill="background1"/>
            <w:vAlign w:val="center"/>
          </w:tcPr>
          <w:p w14:paraId="52632E00" w14:textId="77777777" w:rsidR="00CA4E24" w:rsidRPr="00473C5C" w:rsidRDefault="00C61189" w:rsidP="004960D5">
            <w:pPr>
              <w:spacing w:line="24" w:lineRule="atLeast"/>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o lewej stronie – na prawym skrzydle – po obu stronach</w:t>
            </w:r>
          </w:p>
        </w:tc>
        <w:tc>
          <w:tcPr>
            <w:tcW w:w="2652" w:type="dxa"/>
            <w:gridSpan w:val="2"/>
            <w:shd w:val="clear" w:color="auto" w:fill="FFFFFF" w:themeFill="background1"/>
            <w:vAlign w:val="center"/>
          </w:tcPr>
          <w:p w14:paraId="41E89648" w14:textId="77777777" w:rsidR="00CA4E24" w:rsidRPr="00473C5C" w:rsidRDefault="00C61189" w:rsidP="004960D5">
            <w:pPr>
              <w:spacing w:line="24" w:lineRule="atLeast"/>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o lewej stronie – na prawym skrzydle</w:t>
            </w:r>
            <w:r w:rsidR="00C9071B" w:rsidRPr="00473C5C">
              <w:rPr>
                <w:rFonts w:ascii="Arial" w:hAnsi="Arial" w:cs="Arial"/>
                <w:sz w:val="28"/>
                <w:szCs w:val="28"/>
              </w:rPr>
              <w:t>(w przypadku drzwi otwieranych do środka po obu stronach)</w:t>
            </w:r>
            <w:r w:rsidR="00CA4E24" w:rsidRPr="00473C5C">
              <w:rPr>
                <w:rFonts w:ascii="Arial" w:hAnsi="Arial" w:cs="Arial"/>
                <w:sz w:val="28"/>
                <w:szCs w:val="28"/>
              </w:rPr>
              <w:t xml:space="preserve"> – po obu stronach – po obu stronach</w:t>
            </w:r>
          </w:p>
        </w:tc>
      </w:tr>
      <w:tr w:rsidR="00CA4E24" w:rsidRPr="00473C5C" w14:paraId="6C6DA948" w14:textId="77777777" w:rsidTr="008B0CBD">
        <w:trPr>
          <w:trHeight w:val="556"/>
        </w:trPr>
        <w:tc>
          <w:tcPr>
            <w:tcW w:w="606" w:type="dxa"/>
            <w:shd w:val="clear" w:color="auto" w:fill="FFFFFF" w:themeFill="background1"/>
          </w:tcPr>
          <w:p w14:paraId="57AFCA47"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DEFF43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1.4.11.</w:t>
            </w:r>
          </w:p>
        </w:tc>
        <w:tc>
          <w:tcPr>
            <w:tcW w:w="2925" w:type="dxa"/>
            <w:shd w:val="clear" w:color="auto" w:fill="FFFFFF" w:themeFill="background1"/>
          </w:tcPr>
          <w:p w14:paraId="497997F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Umiejscowienie i oznaczenia przycisków informujących kierujące</w:t>
            </w:r>
            <w:r w:rsidR="00292A1B" w:rsidRPr="00473C5C">
              <w:rPr>
                <w:rFonts w:ascii="Arial" w:hAnsi="Arial" w:cs="Arial"/>
                <w:sz w:val="28"/>
                <w:szCs w:val="28"/>
              </w:rPr>
              <w:t>go o potrzebie obniżenia autobusu</w:t>
            </w:r>
            <w:r w:rsidRPr="00473C5C">
              <w:rPr>
                <w:rFonts w:ascii="Arial" w:hAnsi="Arial" w:cs="Arial"/>
                <w:sz w:val="28"/>
                <w:szCs w:val="28"/>
              </w:rPr>
              <w:t xml:space="preserve"> lub pomocy przy wsiadaniu/wysiadaniu przez osoby jej oczekujące.</w:t>
            </w:r>
          </w:p>
        </w:tc>
        <w:tc>
          <w:tcPr>
            <w:tcW w:w="10486" w:type="dxa"/>
            <w:gridSpan w:val="7"/>
            <w:shd w:val="clear" w:color="auto" w:fill="FFFFFF" w:themeFill="background1"/>
            <w:vAlign w:val="center"/>
          </w:tcPr>
          <w:p w14:paraId="58C77D00" w14:textId="5B28075F" w:rsidR="00CA4E24" w:rsidRPr="00473C5C" w:rsidRDefault="00211BDD"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rzyciski wewnątrz autobusu powinny zostać umiejscowione w obszarze występowania miejsc przeznaczony</w:t>
            </w:r>
            <w:r w:rsidR="00FE253B" w:rsidRPr="00473C5C">
              <w:rPr>
                <w:rFonts w:ascii="Arial" w:hAnsi="Arial" w:cs="Arial"/>
                <w:sz w:val="28"/>
                <w:szCs w:val="28"/>
              </w:rPr>
              <w:t>ch</w:t>
            </w:r>
            <w:r w:rsidR="00CA4E24" w:rsidRPr="00473C5C">
              <w:rPr>
                <w:rFonts w:ascii="Arial" w:hAnsi="Arial" w:cs="Arial"/>
                <w:sz w:val="28"/>
                <w:szCs w:val="28"/>
              </w:rPr>
              <w:t xml:space="preserve"> dla osób o ograniczonej mobilności, poruszających się na wózkach inwalidzkich</w:t>
            </w:r>
            <w:r w:rsidR="001E497C">
              <w:rPr>
                <w:rFonts w:ascii="Arial" w:hAnsi="Arial" w:cs="Arial"/>
                <w:sz w:val="28"/>
                <w:szCs w:val="28"/>
              </w:rPr>
              <w:t xml:space="preserve"> (po obu stronach wyznaczonego miejsca)</w:t>
            </w:r>
            <w:r w:rsidR="00CA4E24" w:rsidRPr="00473C5C">
              <w:rPr>
                <w:rFonts w:ascii="Arial" w:hAnsi="Arial" w:cs="Arial"/>
                <w:sz w:val="28"/>
                <w:szCs w:val="28"/>
              </w:rPr>
              <w:t xml:space="preserve"> lub z wózkiem dziecięcym;</w:t>
            </w:r>
          </w:p>
          <w:p w14:paraId="78135186" w14:textId="6331CC9D" w:rsidR="00CA4E24" w:rsidRPr="00473C5C" w:rsidRDefault="00211BDD"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rzyciski na zewnątrz autobu</w:t>
            </w:r>
            <w:r w:rsidR="00FE253B" w:rsidRPr="00473C5C">
              <w:rPr>
                <w:rFonts w:ascii="Arial" w:hAnsi="Arial" w:cs="Arial"/>
                <w:sz w:val="28"/>
                <w:szCs w:val="28"/>
              </w:rPr>
              <w:t>su powinny</w:t>
            </w:r>
            <w:r w:rsidR="00CA4E24" w:rsidRPr="00473C5C">
              <w:rPr>
                <w:rFonts w:ascii="Arial" w:hAnsi="Arial" w:cs="Arial"/>
                <w:sz w:val="28"/>
                <w:szCs w:val="28"/>
              </w:rPr>
              <w:t xml:space="preserve"> znaleźć się </w:t>
            </w:r>
            <w:r w:rsidR="007522C9">
              <w:rPr>
                <w:rFonts w:ascii="Arial" w:hAnsi="Arial" w:cs="Arial"/>
                <w:sz w:val="28"/>
                <w:szCs w:val="28"/>
              </w:rPr>
              <w:t>po prawej stronie</w:t>
            </w:r>
            <w:r w:rsidR="00FE253B" w:rsidRPr="00473C5C">
              <w:rPr>
                <w:rFonts w:ascii="Arial" w:hAnsi="Arial" w:cs="Arial"/>
                <w:sz w:val="28"/>
                <w:szCs w:val="28"/>
              </w:rPr>
              <w:t xml:space="preserve"> drzwi w obrębie</w:t>
            </w:r>
            <w:r w:rsidR="00CA4E24" w:rsidRPr="00473C5C">
              <w:rPr>
                <w:rFonts w:ascii="Arial" w:hAnsi="Arial" w:cs="Arial"/>
                <w:sz w:val="28"/>
                <w:szCs w:val="28"/>
              </w:rPr>
              <w:t xml:space="preserve"> których zlokalizowane zostały miejsca przeznaczone dla osób o ograniczonej mobilności, poruszających się na wózkach inwalidzkich lub z wózkiem dziecięcym</w:t>
            </w:r>
            <w:r w:rsidR="00F06B55" w:rsidRPr="00473C5C">
              <w:rPr>
                <w:rFonts w:ascii="Arial" w:hAnsi="Arial" w:cs="Arial"/>
                <w:sz w:val="28"/>
                <w:szCs w:val="28"/>
              </w:rPr>
              <w:t xml:space="preserve"> (w przypadku drzwi otwieranych </w:t>
            </w:r>
            <w:r w:rsidR="007522C9">
              <w:rPr>
                <w:rFonts w:ascii="Arial" w:hAnsi="Arial" w:cs="Arial"/>
                <w:sz w:val="28"/>
                <w:szCs w:val="28"/>
              </w:rPr>
              <w:t>na zewnątrz</w:t>
            </w:r>
            <w:r w:rsidR="00F06B55" w:rsidRPr="00473C5C">
              <w:rPr>
                <w:rFonts w:ascii="Arial" w:hAnsi="Arial" w:cs="Arial"/>
                <w:sz w:val="28"/>
                <w:szCs w:val="28"/>
              </w:rPr>
              <w:t xml:space="preserve"> </w:t>
            </w:r>
            <w:r w:rsidR="007522C9">
              <w:rPr>
                <w:rFonts w:ascii="Arial" w:hAnsi="Arial" w:cs="Arial"/>
                <w:sz w:val="28"/>
                <w:szCs w:val="28"/>
              </w:rPr>
              <w:t>przyciski te nie mogą być zasłonięte</w:t>
            </w:r>
            <w:r w:rsidR="00F06B55" w:rsidRPr="00473C5C">
              <w:rPr>
                <w:rFonts w:ascii="Arial" w:hAnsi="Arial" w:cs="Arial"/>
                <w:sz w:val="28"/>
                <w:szCs w:val="28"/>
              </w:rPr>
              <w:t>)</w:t>
            </w:r>
            <w:r w:rsidR="00CA4E24" w:rsidRPr="00473C5C">
              <w:rPr>
                <w:rFonts w:ascii="Arial" w:hAnsi="Arial" w:cs="Arial"/>
                <w:sz w:val="28"/>
                <w:szCs w:val="28"/>
              </w:rPr>
              <w:t>;</w:t>
            </w:r>
          </w:p>
          <w:p w14:paraId="182B6A6F" w14:textId="77777777" w:rsidR="00CA4E24" w:rsidRPr="00473C5C" w:rsidRDefault="00211BDD"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 xml:space="preserve">rzyciski powinny zawierać żółty kolor i posiadać oznaczenia informujące o ich funkcji wraz z oznakowaniem w </w:t>
            </w:r>
            <w:r w:rsidR="00303A88" w:rsidRPr="00473C5C">
              <w:rPr>
                <w:rFonts w:ascii="Arial" w:hAnsi="Arial" w:cs="Arial"/>
                <w:sz w:val="28"/>
                <w:szCs w:val="28"/>
              </w:rPr>
              <w:t>alfabecie</w:t>
            </w:r>
            <w:r w:rsidR="00CA4E24" w:rsidRPr="00473C5C">
              <w:rPr>
                <w:rFonts w:ascii="Arial" w:hAnsi="Arial" w:cs="Arial"/>
                <w:sz w:val="28"/>
                <w:szCs w:val="28"/>
              </w:rPr>
              <w:t xml:space="preserve"> Braille’a</w:t>
            </w:r>
            <w:r w:rsidR="00EF5516" w:rsidRPr="00473C5C">
              <w:rPr>
                <w:rFonts w:ascii="Arial" w:hAnsi="Arial" w:cs="Arial"/>
                <w:sz w:val="28"/>
                <w:szCs w:val="28"/>
              </w:rPr>
              <w:t xml:space="preserve"> </w:t>
            </w:r>
            <w:r w:rsidR="00D25506" w:rsidRPr="00473C5C">
              <w:rPr>
                <w:rFonts w:ascii="Arial" w:hAnsi="Arial" w:cs="Arial"/>
                <w:sz w:val="28"/>
                <w:szCs w:val="28"/>
              </w:rPr>
              <w:t xml:space="preserve">oraz </w:t>
            </w:r>
            <w:r w:rsidR="00702ADB" w:rsidRPr="00473C5C">
              <w:rPr>
                <w:rFonts w:ascii="Arial" w:hAnsi="Arial" w:cs="Arial"/>
                <w:sz w:val="28"/>
                <w:szCs w:val="28"/>
              </w:rPr>
              <w:t xml:space="preserve">posiadać zielone podświetlenie uruchamiane </w:t>
            </w:r>
            <w:r w:rsidR="00D25506" w:rsidRPr="00473C5C">
              <w:rPr>
                <w:rFonts w:ascii="Arial" w:hAnsi="Arial" w:cs="Arial"/>
                <w:sz w:val="28"/>
                <w:szCs w:val="28"/>
              </w:rPr>
              <w:t xml:space="preserve">w przypadku ich wciśnięcia (do czasu otwarcia </w:t>
            </w:r>
            <w:r w:rsidR="00D25506" w:rsidRPr="00473C5C">
              <w:rPr>
                <w:rFonts w:ascii="Arial" w:hAnsi="Arial" w:cs="Arial"/>
                <w:sz w:val="28"/>
                <w:szCs w:val="28"/>
              </w:rPr>
              <w:lastRenderedPageBreak/>
              <w:t>drzwi)</w:t>
            </w:r>
            <w:r w:rsidR="00CA4E24" w:rsidRPr="00473C5C">
              <w:rPr>
                <w:rFonts w:ascii="Arial" w:hAnsi="Arial" w:cs="Arial"/>
                <w:sz w:val="28"/>
                <w:szCs w:val="28"/>
              </w:rPr>
              <w:t>;</w:t>
            </w:r>
          </w:p>
          <w:p w14:paraId="549ED567" w14:textId="77777777" w:rsidR="00706415" w:rsidRPr="00473C5C" w:rsidRDefault="00211BDD"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P</w:t>
            </w:r>
            <w:r w:rsidR="00D25506" w:rsidRPr="00473C5C">
              <w:rPr>
                <w:rFonts w:ascii="Arial" w:hAnsi="Arial" w:cs="Arial"/>
                <w:sz w:val="28"/>
                <w:szCs w:val="28"/>
              </w:rPr>
              <w:t>rzyciski na zewnątrz i wewnątrz autobusu powinny być umieszczone na wysokości umożliwiającej bezproblemowe korzystanie z nich przez osoby, którym są one dedykowane;</w:t>
            </w:r>
          </w:p>
        </w:tc>
      </w:tr>
      <w:tr w:rsidR="00CA4E24" w:rsidRPr="00473C5C" w14:paraId="7096920C" w14:textId="77777777" w:rsidTr="008B0CBD">
        <w:tc>
          <w:tcPr>
            <w:tcW w:w="606" w:type="dxa"/>
            <w:shd w:val="clear" w:color="auto" w:fill="FFFFFF" w:themeFill="background1"/>
          </w:tcPr>
          <w:p w14:paraId="46041954"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64C9431"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1.4.12.</w:t>
            </w:r>
          </w:p>
        </w:tc>
        <w:tc>
          <w:tcPr>
            <w:tcW w:w="2925" w:type="dxa"/>
            <w:shd w:val="clear" w:color="auto" w:fill="FFFFFF" w:themeFill="background1"/>
          </w:tcPr>
          <w:p w14:paraId="62DDEC1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Umiejscowienie, liczba i oznaczenia przycisków STOP (przystanek ”na życzenie”)</w:t>
            </w:r>
          </w:p>
        </w:tc>
        <w:tc>
          <w:tcPr>
            <w:tcW w:w="10486" w:type="dxa"/>
            <w:gridSpan w:val="7"/>
            <w:shd w:val="clear" w:color="auto" w:fill="FFFFFF" w:themeFill="background1"/>
            <w:vAlign w:val="center"/>
          </w:tcPr>
          <w:p w14:paraId="76B856AC" w14:textId="77777777" w:rsidR="00CA4E24" w:rsidRPr="00473C5C" w:rsidRDefault="00FE253B"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M</w:t>
            </w:r>
            <w:r w:rsidR="00CA4E24" w:rsidRPr="00473C5C">
              <w:rPr>
                <w:rFonts w:ascii="Arial" w:hAnsi="Arial" w:cs="Arial"/>
                <w:sz w:val="28"/>
                <w:szCs w:val="28"/>
              </w:rPr>
              <w:t>inimalna liczba przycisków to 1 na każde 5 miejsc siedzących zaokrąglane w górę do pełnych wartości;</w:t>
            </w:r>
          </w:p>
          <w:p w14:paraId="18E1F687" w14:textId="77777777" w:rsidR="00CA4E24" w:rsidRPr="00473C5C" w:rsidRDefault="00FE253B"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rzyciski powinny być rozmieszczone równomiernie na całej długości przestrzeni pasażerskiej na poręczach pionowych;</w:t>
            </w:r>
          </w:p>
          <w:p w14:paraId="2FBB5E34" w14:textId="77777777" w:rsidR="00CA4E24" w:rsidRPr="00473C5C" w:rsidRDefault="00FE253B"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o przyciśnięciu przycisku kierowca powinien zostać poinformowany graficznie i dźwiękowo o potrzebie zatrzymania autobusu na najbliższym przystanku (tylko przed przystankami o statusie „na życzenie” – funkcja aktywowana po opuszczeniu strefy przystanku poprzedzającego, w przypadku wciśnięcia przez pasażera przed lub na przystanku o statusie stałym brak sy</w:t>
            </w:r>
            <w:r w:rsidR="000678C7" w:rsidRPr="00473C5C">
              <w:rPr>
                <w:rFonts w:ascii="Arial" w:hAnsi="Arial" w:cs="Arial"/>
                <w:sz w:val="28"/>
                <w:szCs w:val="28"/>
              </w:rPr>
              <w:t xml:space="preserve">gnału dźwiękowego dla kierowcy) </w:t>
            </w:r>
            <w:r w:rsidR="000678C7" w:rsidRPr="00473C5C">
              <w:rPr>
                <w:rFonts w:ascii="Arial" w:eastAsia="Times New Roman" w:hAnsi="Arial" w:cs="Arial"/>
                <w:sz w:val="28"/>
                <w:szCs w:val="28"/>
              </w:rPr>
              <w:t>– informacja może być prezentowana w formie wyskakującego okna</w:t>
            </w:r>
            <w:r w:rsidR="00A220CA" w:rsidRPr="00473C5C">
              <w:rPr>
                <w:rFonts w:ascii="Arial" w:eastAsia="Times New Roman" w:hAnsi="Arial" w:cs="Arial"/>
                <w:sz w:val="28"/>
                <w:szCs w:val="28"/>
              </w:rPr>
              <w:t xml:space="preserve"> typu</w:t>
            </w:r>
            <w:r w:rsidR="000678C7" w:rsidRPr="00473C5C">
              <w:rPr>
                <w:rFonts w:ascii="Arial" w:eastAsia="Times New Roman" w:hAnsi="Arial" w:cs="Arial"/>
                <w:sz w:val="28"/>
                <w:szCs w:val="28"/>
              </w:rPr>
              <w:t xml:space="preserve"> PUSH i wyświetlana do momentu otwarcia drzwi przez kierowcę; </w:t>
            </w:r>
            <w:r w:rsidR="000678C7" w:rsidRPr="00473C5C">
              <w:rPr>
                <w:rFonts w:ascii="Arial" w:eastAsia="Times New Roman" w:hAnsi="Arial" w:cs="Arial"/>
                <w:color w:val="00B050"/>
                <w:sz w:val="28"/>
                <w:szCs w:val="28"/>
              </w:rPr>
              <w:br/>
            </w:r>
            <w:r w:rsidRPr="00473C5C">
              <w:rPr>
                <w:rFonts w:ascii="Arial" w:hAnsi="Arial" w:cs="Arial"/>
                <w:sz w:val="28"/>
                <w:szCs w:val="28"/>
              </w:rPr>
              <w:t>W</w:t>
            </w:r>
            <w:r w:rsidR="00CA4E24" w:rsidRPr="00473C5C">
              <w:rPr>
                <w:rFonts w:ascii="Arial" w:hAnsi="Arial" w:cs="Arial"/>
                <w:sz w:val="28"/>
                <w:szCs w:val="28"/>
              </w:rPr>
              <w:t xml:space="preserve">ciśnięcie przez pasażera przycisku otwiera </w:t>
            </w:r>
            <w:r w:rsidR="00292A1B" w:rsidRPr="00473C5C">
              <w:rPr>
                <w:rFonts w:ascii="Arial" w:hAnsi="Arial" w:cs="Arial"/>
                <w:sz w:val="28"/>
                <w:szCs w:val="28"/>
              </w:rPr>
              <w:t>również najbliższe drzwi autobusu</w:t>
            </w:r>
            <w:r w:rsidR="00CA4E24" w:rsidRPr="00473C5C">
              <w:rPr>
                <w:rFonts w:ascii="Arial" w:hAnsi="Arial" w:cs="Arial"/>
                <w:sz w:val="28"/>
                <w:szCs w:val="28"/>
              </w:rPr>
              <w:t xml:space="preserve"> po aktywowaniu przez kierowcę tej funkcji otwierania drzwi przez pasażerów;</w:t>
            </w:r>
          </w:p>
          <w:p w14:paraId="4219BD78" w14:textId="77777777" w:rsidR="00CA4E24" w:rsidRPr="00473C5C" w:rsidRDefault="00FE253B" w:rsidP="004960D5">
            <w:pPr>
              <w:pStyle w:val="Akapitzlist"/>
              <w:numPr>
                <w:ilvl w:val="0"/>
                <w:numId w:val="33"/>
              </w:numPr>
              <w:spacing w:line="24" w:lineRule="atLeast"/>
              <w:ind w:left="351" w:hanging="284"/>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 xml:space="preserve">rzyciski powinny być koloru czerwonego i posiadać oznaczenia informujące o ich funkcji wraz z oznakowaniem w </w:t>
            </w:r>
            <w:r w:rsidR="00303A88" w:rsidRPr="00473C5C">
              <w:rPr>
                <w:rFonts w:ascii="Arial" w:hAnsi="Arial" w:cs="Arial"/>
                <w:sz w:val="28"/>
                <w:szCs w:val="28"/>
              </w:rPr>
              <w:t>alfabecie</w:t>
            </w:r>
            <w:r w:rsidR="00CA4E24" w:rsidRPr="00473C5C">
              <w:rPr>
                <w:rFonts w:ascii="Arial" w:hAnsi="Arial" w:cs="Arial"/>
                <w:sz w:val="28"/>
                <w:szCs w:val="28"/>
              </w:rPr>
              <w:t xml:space="preserve"> Braille’a;</w:t>
            </w:r>
          </w:p>
          <w:p w14:paraId="7086707E" w14:textId="77777777" w:rsidR="00CA4E24" w:rsidRPr="00473C5C" w:rsidRDefault="00CA4E24" w:rsidP="004960D5">
            <w:pPr>
              <w:pStyle w:val="Akapitzlist"/>
              <w:spacing w:line="24" w:lineRule="atLeast"/>
              <w:ind w:left="351" w:hanging="284"/>
              <w:rPr>
                <w:rFonts w:ascii="Arial" w:hAnsi="Arial" w:cs="Arial"/>
                <w:sz w:val="28"/>
                <w:szCs w:val="28"/>
              </w:rPr>
            </w:pPr>
          </w:p>
        </w:tc>
      </w:tr>
      <w:tr w:rsidR="00CA4E24" w:rsidRPr="00473C5C" w14:paraId="29934490" w14:textId="77777777" w:rsidTr="008B0CBD">
        <w:tc>
          <w:tcPr>
            <w:tcW w:w="606" w:type="dxa"/>
            <w:shd w:val="clear" w:color="auto" w:fill="FFFFFF" w:themeFill="background1"/>
          </w:tcPr>
          <w:p w14:paraId="5B6DD55D"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1F9F2621"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1.4.13.</w:t>
            </w:r>
          </w:p>
        </w:tc>
        <w:tc>
          <w:tcPr>
            <w:tcW w:w="2925" w:type="dxa"/>
            <w:shd w:val="clear" w:color="auto" w:fill="FFFFFF" w:themeFill="background1"/>
          </w:tcPr>
          <w:p w14:paraId="3786958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Sygnał akustyczny podczas otwierania i zamykania drzwi (dowolnych lub wszystkich razem)</w:t>
            </w:r>
          </w:p>
        </w:tc>
        <w:tc>
          <w:tcPr>
            <w:tcW w:w="10486" w:type="dxa"/>
            <w:gridSpan w:val="7"/>
            <w:shd w:val="clear" w:color="auto" w:fill="FFFFFF" w:themeFill="background1"/>
            <w:vAlign w:val="center"/>
          </w:tcPr>
          <w:p w14:paraId="4124530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Akustyczny sygnał ostrzegawczy nadawany przy wszystkich drzwiach, sygnalizujący proces otwierania i zamykania drzwi (sygnały muszą się od siebie znacząco różnić i trwać przez cały zamykania drzwi</w:t>
            </w:r>
            <w:r w:rsidR="004F2308" w:rsidRPr="00473C5C">
              <w:rPr>
                <w:rFonts w:ascii="Arial" w:hAnsi="Arial" w:cs="Arial"/>
                <w:sz w:val="28"/>
                <w:szCs w:val="28"/>
              </w:rPr>
              <w:t xml:space="preserve"> oraz podczas rozpoczęcia procesu ich otwierania</w:t>
            </w:r>
            <w:r w:rsidRPr="00473C5C">
              <w:rPr>
                <w:rFonts w:ascii="Arial" w:hAnsi="Arial" w:cs="Arial"/>
                <w:sz w:val="28"/>
                <w:szCs w:val="28"/>
              </w:rPr>
              <w:t xml:space="preserve"> – mogą być generowane przez system zapowiedzi głosowych w autobusie). </w:t>
            </w:r>
          </w:p>
        </w:tc>
      </w:tr>
      <w:tr w:rsidR="00CA4E24" w:rsidRPr="00473C5C" w14:paraId="7C6DB889" w14:textId="77777777" w:rsidTr="008B0CBD">
        <w:tc>
          <w:tcPr>
            <w:tcW w:w="606" w:type="dxa"/>
            <w:shd w:val="clear" w:color="auto" w:fill="FFFFFF" w:themeFill="background1"/>
          </w:tcPr>
          <w:p w14:paraId="11BA0130"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7CC3CB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1.4.14.</w:t>
            </w:r>
          </w:p>
        </w:tc>
        <w:tc>
          <w:tcPr>
            <w:tcW w:w="2925" w:type="dxa"/>
            <w:shd w:val="clear" w:color="auto" w:fill="FFFFFF" w:themeFill="background1"/>
          </w:tcPr>
          <w:p w14:paraId="6143289A"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Rozwiązania zabezpieczające.</w:t>
            </w:r>
          </w:p>
        </w:tc>
        <w:tc>
          <w:tcPr>
            <w:tcW w:w="10486" w:type="dxa"/>
            <w:gridSpan w:val="7"/>
            <w:shd w:val="clear" w:color="auto" w:fill="FFFFFF" w:themeFill="background1"/>
            <w:vAlign w:val="center"/>
          </w:tcPr>
          <w:p w14:paraId="68798524" w14:textId="77777777" w:rsidR="00CA4E24" w:rsidRPr="00473C5C" w:rsidRDefault="00FE253B" w:rsidP="004960D5">
            <w:pPr>
              <w:pStyle w:val="Akapitzlist"/>
              <w:numPr>
                <w:ilvl w:val="0"/>
                <w:numId w:val="22"/>
              </w:numPr>
              <w:spacing w:line="24" w:lineRule="atLeast"/>
              <w:ind w:left="351" w:hanging="228"/>
              <w:contextualSpacing/>
              <w:rPr>
                <w:rFonts w:ascii="Arial" w:hAnsi="Arial" w:cs="Arial"/>
                <w:sz w:val="28"/>
                <w:szCs w:val="28"/>
              </w:rPr>
            </w:pPr>
            <w:r w:rsidRPr="00473C5C">
              <w:rPr>
                <w:rFonts w:ascii="Arial" w:hAnsi="Arial" w:cs="Arial"/>
                <w:sz w:val="28"/>
                <w:szCs w:val="28"/>
              </w:rPr>
              <w:t>K</w:t>
            </w:r>
            <w:r w:rsidR="00CA4E24" w:rsidRPr="00473C5C">
              <w:rPr>
                <w:rFonts w:ascii="Arial" w:hAnsi="Arial" w:cs="Arial"/>
                <w:sz w:val="28"/>
                <w:szCs w:val="28"/>
              </w:rPr>
              <w:t>ażde drzwi wyposażone w mechanizm automatycznego powrotnego otwarcia (przy napotkaniu przeszkody);</w:t>
            </w:r>
          </w:p>
          <w:p w14:paraId="18F5B72F" w14:textId="77777777" w:rsidR="00CA4E24" w:rsidRPr="00473C5C" w:rsidRDefault="00FE253B" w:rsidP="004960D5">
            <w:pPr>
              <w:pStyle w:val="Akapitzlist"/>
              <w:numPr>
                <w:ilvl w:val="0"/>
                <w:numId w:val="22"/>
              </w:numPr>
              <w:spacing w:line="24" w:lineRule="atLeast"/>
              <w:ind w:left="351" w:hanging="228"/>
              <w:contextualSpacing/>
              <w:rPr>
                <w:rFonts w:ascii="Arial" w:hAnsi="Arial" w:cs="Arial"/>
                <w:sz w:val="28"/>
                <w:szCs w:val="28"/>
              </w:rPr>
            </w:pPr>
            <w:r w:rsidRPr="00473C5C">
              <w:rPr>
                <w:rFonts w:ascii="Arial" w:hAnsi="Arial" w:cs="Arial"/>
                <w:sz w:val="28"/>
                <w:szCs w:val="28"/>
              </w:rPr>
              <w:t>U</w:t>
            </w:r>
            <w:r w:rsidR="00CA4E24" w:rsidRPr="00473C5C">
              <w:rPr>
                <w:rFonts w:ascii="Arial" w:hAnsi="Arial" w:cs="Arial"/>
                <w:sz w:val="28"/>
                <w:szCs w:val="28"/>
              </w:rPr>
              <w:t>kład sterowania drzwiami musi posiadać urządzenia automatyczne, zapobiegając</w:t>
            </w:r>
            <w:r w:rsidR="00292A1B" w:rsidRPr="00473C5C">
              <w:rPr>
                <w:rFonts w:ascii="Arial" w:hAnsi="Arial" w:cs="Arial"/>
                <w:sz w:val="28"/>
                <w:szCs w:val="28"/>
              </w:rPr>
              <w:t>e możliwości odjechania autobusem</w:t>
            </w:r>
            <w:r w:rsidR="00CA4E24" w:rsidRPr="00473C5C">
              <w:rPr>
                <w:rFonts w:ascii="Arial" w:hAnsi="Arial" w:cs="Arial"/>
                <w:sz w:val="28"/>
                <w:szCs w:val="28"/>
              </w:rPr>
              <w:t xml:space="preserve"> z miejsca zatrzymania i </w:t>
            </w:r>
            <w:r w:rsidR="00CA4E24" w:rsidRPr="00473C5C">
              <w:rPr>
                <w:rFonts w:ascii="Arial" w:hAnsi="Arial" w:cs="Arial"/>
                <w:sz w:val="28"/>
                <w:szCs w:val="28"/>
              </w:rPr>
              <w:lastRenderedPageBreak/>
              <w:t>postoju, gdy drzwi nie są całkowicie zamknięte – tzw. blokadę przystankową;</w:t>
            </w:r>
          </w:p>
          <w:p w14:paraId="25813847" w14:textId="77777777" w:rsidR="00CA4E24" w:rsidRPr="00473C5C" w:rsidRDefault="00FE253B" w:rsidP="004960D5">
            <w:pPr>
              <w:pStyle w:val="Akapitzlist"/>
              <w:numPr>
                <w:ilvl w:val="0"/>
                <w:numId w:val="22"/>
              </w:numPr>
              <w:spacing w:line="24" w:lineRule="atLeast"/>
              <w:ind w:left="351" w:hanging="228"/>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rzy każdych drzwiach muszą być zamontowane ścianki działowe tzw. wiatrołapy, oddzielające miejsca pasażerskie od strefy drzwi (w przypadku 2 drzwi otwieranych na zewnątrz tylko po ich lewej stronie</w:t>
            </w:r>
            <w:r w:rsidR="007363B2" w:rsidRPr="00473C5C">
              <w:rPr>
                <w:rFonts w:ascii="Arial" w:hAnsi="Arial" w:cs="Arial"/>
                <w:sz w:val="28"/>
                <w:szCs w:val="28"/>
              </w:rPr>
              <w:t xml:space="preserve"> </w:t>
            </w:r>
            <w:r w:rsidR="000712F5" w:rsidRPr="00473C5C">
              <w:rPr>
                <w:rFonts w:ascii="Arial" w:hAnsi="Arial" w:cs="Arial"/>
                <w:sz w:val="28"/>
                <w:szCs w:val="28"/>
              </w:rPr>
              <w:t>patrząc od zewnątrz autobusu);</w:t>
            </w:r>
          </w:p>
          <w:p w14:paraId="6958CA17" w14:textId="77777777" w:rsidR="00CA4E24" w:rsidRPr="00473C5C" w:rsidRDefault="00FE253B" w:rsidP="004960D5">
            <w:pPr>
              <w:pStyle w:val="Akapitzlist"/>
              <w:numPr>
                <w:ilvl w:val="0"/>
                <w:numId w:val="22"/>
              </w:numPr>
              <w:spacing w:line="24" w:lineRule="atLeast"/>
              <w:ind w:left="351" w:hanging="228"/>
              <w:contextualSpacing/>
              <w:rPr>
                <w:rFonts w:ascii="Arial" w:hAnsi="Arial" w:cs="Arial"/>
                <w:sz w:val="28"/>
                <w:szCs w:val="28"/>
              </w:rPr>
            </w:pPr>
            <w:r w:rsidRPr="00473C5C">
              <w:rPr>
                <w:rFonts w:ascii="Arial" w:hAnsi="Arial" w:cs="Arial"/>
                <w:sz w:val="28"/>
                <w:szCs w:val="28"/>
              </w:rPr>
              <w:t>K</w:t>
            </w:r>
            <w:r w:rsidR="00CA4E24" w:rsidRPr="00473C5C">
              <w:rPr>
                <w:rFonts w:ascii="Arial" w:hAnsi="Arial" w:cs="Arial"/>
                <w:sz w:val="28"/>
                <w:szCs w:val="28"/>
              </w:rPr>
              <w:t>ażde drzwi wyposażone w funkcję otwierania drzwi przez pasażerów, działającą alternatywnie do sterowania drzwiami przez kierowcę, dostępną po jej aktywacji przez kierowcę</w:t>
            </w:r>
            <w:r w:rsidR="00F06B55" w:rsidRPr="00473C5C">
              <w:rPr>
                <w:rFonts w:ascii="Arial" w:hAnsi="Arial" w:cs="Arial"/>
                <w:sz w:val="28"/>
                <w:szCs w:val="28"/>
              </w:rPr>
              <w:t>(nie dotyczy autobusów wyprodukowanych przed 2024 r.- kierowca w takim przypadku zobowiązany jest do otwierania wszystkich drzwi</w:t>
            </w:r>
            <w:r w:rsidR="008A1305" w:rsidRPr="00473C5C">
              <w:rPr>
                <w:rFonts w:ascii="Arial" w:hAnsi="Arial" w:cs="Arial"/>
                <w:sz w:val="28"/>
                <w:szCs w:val="28"/>
              </w:rPr>
              <w:t xml:space="preserve"> na przystanku</w:t>
            </w:r>
            <w:r w:rsidR="00F06B55" w:rsidRPr="00473C5C">
              <w:rPr>
                <w:rFonts w:ascii="Arial" w:hAnsi="Arial" w:cs="Arial"/>
                <w:sz w:val="28"/>
                <w:szCs w:val="28"/>
              </w:rPr>
              <w:t>)</w:t>
            </w:r>
            <w:r w:rsidR="00CA4E24" w:rsidRPr="00473C5C">
              <w:rPr>
                <w:rFonts w:ascii="Arial" w:hAnsi="Arial" w:cs="Arial"/>
                <w:sz w:val="28"/>
                <w:szCs w:val="28"/>
              </w:rPr>
              <w:t>;</w:t>
            </w:r>
          </w:p>
          <w:p w14:paraId="0E4DCD71" w14:textId="77777777" w:rsidR="00CA4E24" w:rsidRPr="00473C5C" w:rsidRDefault="00FE253B" w:rsidP="004960D5">
            <w:pPr>
              <w:pStyle w:val="Akapitzlist"/>
              <w:numPr>
                <w:ilvl w:val="0"/>
                <w:numId w:val="22"/>
              </w:numPr>
              <w:spacing w:line="24" w:lineRule="atLeast"/>
              <w:ind w:left="351" w:hanging="228"/>
              <w:contextualSpacing/>
              <w:rPr>
                <w:rFonts w:ascii="Arial" w:hAnsi="Arial" w:cs="Arial"/>
                <w:sz w:val="28"/>
                <w:szCs w:val="28"/>
              </w:rPr>
            </w:pPr>
            <w:r w:rsidRPr="00473C5C">
              <w:rPr>
                <w:rFonts w:ascii="Arial" w:hAnsi="Arial" w:cs="Arial"/>
                <w:sz w:val="28"/>
                <w:szCs w:val="28"/>
              </w:rPr>
              <w:t>K</w:t>
            </w:r>
            <w:r w:rsidR="00CA4E24" w:rsidRPr="00473C5C">
              <w:rPr>
                <w:rFonts w:ascii="Arial" w:hAnsi="Arial" w:cs="Arial"/>
                <w:sz w:val="28"/>
                <w:szCs w:val="28"/>
              </w:rPr>
              <w:t>ażde drzwi wyposażone w włączaną/wyłączaną przez kierowcę funkcję „AUTO” czyli funkcję automatycznego zamykania drzwi po upływie określonego czasu w przypadku braku wykrycia osób znajdujących się w obszarze drzwi</w:t>
            </w:r>
            <w:r w:rsidR="00F15ABF" w:rsidRPr="00473C5C">
              <w:rPr>
                <w:rFonts w:ascii="Arial" w:hAnsi="Arial" w:cs="Arial"/>
                <w:sz w:val="28"/>
                <w:szCs w:val="28"/>
              </w:rPr>
              <w:t xml:space="preserve"> (dokładny czas zostanie określony przez Zamawiającego podczas odbioru autobusu </w:t>
            </w:r>
            <w:r w:rsidR="00A97037" w:rsidRPr="00473C5C">
              <w:rPr>
                <w:rFonts w:ascii="Arial" w:hAnsi="Arial" w:cs="Arial"/>
                <w:sz w:val="28"/>
                <w:szCs w:val="28"/>
              </w:rPr>
              <w:t>„wzorcowego”</w:t>
            </w:r>
            <w:r w:rsidR="00F15ABF" w:rsidRPr="00473C5C">
              <w:rPr>
                <w:rFonts w:ascii="Arial" w:hAnsi="Arial" w:cs="Arial"/>
                <w:sz w:val="28"/>
                <w:szCs w:val="28"/>
              </w:rPr>
              <w:t>)</w:t>
            </w:r>
            <w:r w:rsidR="00CA4E24" w:rsidRPr="00473C5C">
              <w:rPr>
                <w:rFonts w:ascii="Arial" w:hAnsi="Arial" w:cs="Arial"/>
                <w:sz w:val="28"/>
                <w:szCs w:val="28"/>
              </w:rPr>
              <w:t xml:space="preserve"> z możliwością zamknięcia drzwi przez kierowcę pomimo wykrycia obiektu w świetle drzwi</w:t>
            </w:r>
            <w:r w:rsidR="00F06B55" w:rsidRPr="00473C5C">
              <w:rPr>
                <w:rFonts w:ascii="Arial" w:hAnsi="Arial" w:cs="Arial"/>
                <w:sz w:val="28"/>
                <w:szCs w:val="28"/>
              </w:rPr>
              <w:t xml:space="preserve"> (nie dotyczy autobusów wyprodukowanych przed 2024 r.)</w:t>
            </w:r>
            <w:r w:rsidR="00CA4E24" w:rsidRPr="00473C5C">
              <w:rPr>
                <w:rFonts w:ascii="Arial" w:hAnsi="Arial" w:cs="Arial"/>
                <w:sz w:val="28"/>
                <w:szCs w:val="28"/>
              </w:rPr>
              <w:t>;</w:t>
            </w:r>
          </w:p>
          <w:p w14:paraId="59CF2FE8" w14:textId="77777777" w:rsidR="00744A8D" w:rsidRPr="00473C5C" w:rsidRDefault="00744A8D" w:rsidP="004960D5">
            <w:pPr>
              <w:pStyle w:val="Akapitzlist"/>
              <w:spacing w:line="24" w:lineRule="atLeast"/>
              <w:ind w:left="351"/>
              <w:contextualSpacing/>
              <w:rPr>
                <w:rFonts w:ascii="Arial" w:hAnsi="Arial" w:cs="Arial"/>
                <w:sz w:val="28"/>
                <w:szCs w:val="28"/>
              </w:rPr>
            </w:pPr>
          </w:p>
        </w:tc>
      </w:tr>
      <w:tr w:rsidR="00CA4E24" w:rsidRPr="00473C5C" w14:paraId="54CEC2D7" w14:textId="77777777" w:rsidTr="008B0CBD">
        <w:tc>
          <w:tcPr>
            <w:tcW w:w="606" w:type="dxa"/>
            <w:shd w:val="clear" w:color="auto" w:fill="FFFFFF" w:themeFill="background1"/>
          </w:tcPr>
          <w:p w14:paraId="184D572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lastRenderedPageBreak/>
              <w:t>Lp.</w:t>
            </w:r>
          </w:p>
        </w:tc>
        <w:tc>
          <w:tcPr>
            <w:tcW w:w="1073" w:type="dxa"/>
            <w:shd w:val="clear" w:color="auto" w:fill="FFFFFF" w:themeFill="background1"/>
          </w:tcPr>
          <w:p w14:paraId="6A14747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Lp.2</w:t>
            </w:r>
          </w:p>
        </w:tc>
        <w:tc>
          <w:tcPr>
            <w:tcW w:w="2925" w:type="dxa"/>
            <w:shd w:val="clear" w:color="auto" w:fill="FFFFFF" w:themeFill="background1"/>
          </w:tcPr>
          <w:p w14:paraId="2DC4CD2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Nazwa parametru</w:t>
            </w:r>
          </w:p>
        </w:tc>
        <w:tc>
          <w:tcPr>
            <w:tcW w:w="2506" w:type="dxa"/>
            <w:shd w:val="clear" w:color="auto" w:fill="FFFFFF" w:themeFill="background1"/>
            <w:vAlign w:val="center"/>
          </w:tcPr>
          <w:p w14:paraId="71FF156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A, mini</w:t>
            </w:r>
          </w:p>
        </w:tc>
        <w:tc>
          <w:tcPr>
            <w:tcW w:w="2822" w:type="dxa"/>
            <w:gridSpan w:val="2"/>
            <w:shd w:val="clear" w:color="auto" w:fill="FFFFFF" w:themeFill="background1"/>
            <w:vAlign w:val="center"/>
          </w:tcPr>
          <w:p w14:paraId="61E5E2A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B, midi</w:t>
            </w:r>
          </w:p>
        </w:tc>
        <w:tc>
          <w:tcPr>
            <w:tcW w:w="2506" w:type="dxa"/>
            <w:gridSpan w:val="2"/>
            <w:shd w:val="clear" w:color="auto" w:fill="FFFFFF" w:themeFill="background1"/>
            <w:vAlign w:val="center"/>
          </w:tcPr>
          <w:p w14:paraId="4B34AB1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C, maxi</w:t>
            </w:r>
          </w:p>
        </w:tc>
        <w:tc>
          <w:tcPr>
            <w:tcW w:w="2652" w:type="dxa"/>
            <w:gridSpan w:val="2"/>
            <w:shd w:val="clear" w:color="auto" w:fill="FFFFFF" w:themeFill="background1"/>
            <w:vAlign w:val="center"/>
          </w:tcPr>
          <w:p w14:paraId="3E9427F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D, mega</w:t>
            </w:r>
          </w:p>
        </w:tc>
      </w:tr>
      <w:tr w:rsidR="00CA4E24" w:rsidRPr="00473C5C" w14:paraId="24AED595" w14:textId="77777777" w:rsidTr="008B0CBD">
        <w:tc>
          <w:tcPr>
            <w:tcW w:w="606" w:type="dxa"/>
            <w:shd w:val="clear" w:color="auto" w:fill="FFFFFF" w:themeFill="background1"/>
          </w:tcPr>
          <w:p w14:paraId="1B159936"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6A35DB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1.5.</w:t>
            </w:r>
          </w:p>
        </w:tc>
        <w:tc>
          <w:tcPr>
            <w:tcW w:w="13411" w:type="dxa"/>
            <w:gridSpan w:val="8"/>
            <w:shd w:val="clear" w:color="auto" w:fill="FFFFFF" w:themeFill="background1"/>
          </w:tcPr>
          <w:p w14:paraId="644E4E8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Niska podłoga</w:t>
            </w:r>
          </w:p>
          <w:p w14:paraId="2B277B38" w14:textId="77777777" w:rsidR="00080A23" w:rsidRPr="00473C5C" w:rsidRDefault="00080A23" w:rsidP="004960D5">
            <w:pPr>
              <w:spacing w:line="24" w:lineRule="atLeast"/>
              <w:rPr>
                <w:rFonts w:ascii="Arial" w:hAnsi="Arial" w:cs="Arial"/>
                <w:sz w:val="28"/>
                <w:szCs w:val="28"/>
              </w:rPr>
            </w:pPr>
          </w:p>
        </w:tc>
      </w:tr>
      <w:tr w:rsidR="00CA4E24" w:rsidRPr="00473C5C" w14:paraId="4AD6AC09" w14:textId="77777777" w:rsidTr="008B0CBD">
        <w:tc>
          <w:tcPr>
            <w:tcW w:w="606" w:type="dxa"/>
            <w:shd w:val="clear" w:color="auto" w:fill="FFFFFF" w:themeFill="background1"/>
          </w:tcPr>
          <w:p w14:paraId="62447E7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8B52E3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1.5.1.</w:t>
            </w:r>
          </w:p>
        </w:tc>
        <w:tc>
          <w:tcPr>
            <w:tcW w:w="2925" w:type="dxa"/>
            <w:shd w:val="clear" w:color="auto" w:fill="FFFFFF" w:themeFill="background1"/>
          </w:tcPr>
          <w:p w14:paraId="59BAE5A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Zakres niskiej podłogi bez stopni pośrednich na podłodze w przejściu środkowym i brak stopni w drzwiach.</w:t>
            </w:r>
          </w:p>
        </w:tc>
        <w:tc>
          <w:tcPr>
            <w:tcW w:w="2506" w:type="dxa"/>
            <w:shd w:val="clear" w:color="auto" w:fill="FFFFFF" w:themeFill="background1"/>
            <w:vAlign w:val="center"/>
          </w:tcPr>
          <w:p w14:paraId="7208D9E8" w14:textId="77777777" w:rsidR="00CA4E24" w:rsidRPr="00473C5C" w:rsidRDefault="00FE253B" w:rsidP="004960D5">
            <w:pPr>
              <w:spacing w:line="24" w:lineRule="atLeast"/>
              <w:rPr>
                <w:rFonts w:ascii="Arial" w:hAnsi="Arial" w:cs="Arial"/>
                <w:sz w:val="28"/>
                <w:szCs w:val="28"/>
              </w:rPr>
            </w:pPr>
            <w:r w:rsidRPr="00473C5C">
              <w:rPr>
                <w:rFonts w:ascii="Arial" w:hAnsi="Arial" w:cs="Arial"/>
                <w:sz w:val="28"/>
                <w:szCs w:val="28"/>
              </w:rPr>
              <w:t>D</w:t>
            </w:r>
            <w:r w:rsidR="00CA4E24" w:rsidRPr="00473C5C">
              <w:rPr>
                <w:rFonts w:ascii="Arial" w:hAnsi="Arial" w:cs="Arial"/>
                <w:sz w:val="28"/>
                <w:szCs w:val="28"/>
              </w:rPr>
              <w:t>o końca 2 drzwi</w:t>
            </w:r>
          </w:p>
        </w:tc>
        <w:tc>
          <w:tcPr>
            <w:tcW w:w="2822" w:type="dxa"/>
            <w:gridSpan w:val="2"/>
            <w:shd w:val="clear" w:color="auto" w:fill="FFFFFF" w:themeFill="background1"/>
            <w:vAlign w:val="center"/>
          </w:tcPr>
          <w:p w14:paraId="589C99DB" w14:textId="77777777" w:rsidR="00CA4E24" w:rsidRPr="00473C5C" w:rsidRDefault="00FE253B" w:rsidP="004960D5">
            <w:pPr>
              <w:spacing w:line="24" w:lineRule="atLeast"/>
              <w:rPr>
                <w:rFonts w:ascii="Arial" w:hAnsi="Arial" w:cs="Arial"/>
                <w:sz w:val="28"/>
                <w:szCs w:val="28"/>
              </w:rPr>
            </w:pPr>
            <w:r w:rsidRPr="00473C5C">
              <w:rPr>
                <w:rFonts w:ascii="Arial" w:hAnsi="Arial" w:cs="Arial"/>
                <w:sz w:val="28"/>
                <w:szCs w:val="28"/>
              </w:rPr>
              <w:t>N</w:t>
            </w:r>
            <w:r w:rsidR="00CA4E24" w:rsidRPr="00473C5C">
              <w:rPr>
                <w:rFonts w:ascii="Arial" w:hAnsi="Arial" w:cs="Arial"/>
                <w:sz w:val="28"/>
                <w:szCs w:val="28"/>
              </w:rPr>
              <w:t>a całej długości</w:t>
            </w:r>
          </w:p>
        </w:tc>
        <w:tc>
          <w:tcPr>
            <w:tcW w:w="2506" w:type="dxa"/>
            <w:gridSpan w:val="2"/>
            <w:shd w:val="clear" w:color="auto" w:fill="FFFFFF" w:themeFill="background1"/>
            <w:vAlign w:val="center"/>
          </w:tcPr>
          <w:p w14:paraId="0AC75B13" w14:textId="77777777" w:rsidR="00CA4E24" w:rsidRPr="00473C5C" w:rsidRDefault="00FE253B" w:rsidP="004960D5">
            <w:pPr>
              <w:spacing w:line="24" w:lineRule="atLeast"/>
              <w:rPr>
                <w:rFonts w:ascii="Arial" w:hAnsi="Arial" w:cs="Arial"/>
                <w:sz w:val="28"/>
                <w:szCs w:val="28"/>
              </w:rPr>
            </w:pPr>
            <w:r w:rsidRPr="00473C5C">
              <w:rPr>
                <w:rFonts w:ascii="Arial" w:hAnsi="Arial" w:cs="Arial"/>
                <w:sz w:val="28"/>
                <w:szCs w:val="28"/>
              </w:rPr>
              <w:t>N</w:t>
            </w:r>
            <w:r w:rsidR="00CA4E24" w:rsidRPr="00473C5C">
              <w:rPr>
                <w:rFonts w:ascii="Arial" w:hAnsi="Arial" w:cs="Arial"/>
                <w:sz w:val="28"/>
                <w:szCs w:val="28"/>
              </w:rPr>
              <w:t>a całej długości</w:t>
            </w:r>
          </w:p>
        </w:tc>
        <w:tc>
          <w:tcPr>
            <w:tcW w:w="2652" w:type="dxa"/>
            <w:gridSpan w:val="2"/>
            <w:shd w:val="clear" w:color="auto" w:fill="FFFFFF" w:themeFill="background1"/>
            <w:vAlign w:val="center"/>
          </w:tcPr>
          <w:p w14:paraId="1CFDACB0" w14:textId="77777777" w:rsidR="00CA4E24" w:rsidRPr="00473C5C" w:rsidRDefault="00FE253B" w:rsidP="004960D5">
            <w:pPr>
              <w:spacing w:line="24" w:lineRule="atLeast"/>
              <w:rPr>
                <w:rFonts w:ascii="Arial" w:hAnsi="Arial" w:cs="Arial"/>
                <w:sz w:val="28"/>
                <w:szCs w:val="28"/>
              </w:rPr>
            </w:pPr>
            <w:r w:rsidRPr="00473C5C">
              <w:rPr>
                <w:rFonts w:ascii="Arial" w:hAnsi="Arial" w:cs="Arial"/>
                <w:sz w:val="28"/>
                <w:szCs w:val="28"/>
              </w:rPr>
              <w:t>N</w:t>
            </w:r>
            <w:r w:rsidR="00CA4E24" w:rsidRPr="00473C5C">
              <w:rPr>
                <w:rFonts w:ascii="Arial" w:hAnsi="Arial" w:cs="Arial"/>
                <w:sz w:val="28"/>
                <w:szCs w:val="28"/>
              </w:rPr>
              <w:t>a całej długości</w:t>
            </w:r>
          </w:p>
        </w:tc>
      </w:tr>
      <w:tr w:rsidR="00CA4E24" w:rsidRPr="00473C5C" w14:paraId="14754D03" w14:textId="77777777" w:rsidTr="008B0CBD">
        <w:tc>
          <w:tcPr>
            <w:tcW w:w="606" w:type="dxa"/>
            <w:shd w:val="clear" w:color="auto" w:fill="FFFFFF" w:themeFill="background1"/>
          </w:tcPr>
          <w:p w14:paraId="2892B5C7"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1F546B5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1.5.2.</w:t>
            </w:r>
          </w:p>
        </w:tc>
        <w:tc>
          <w:tcPr>
            <w:tcW w:w="2925" w:type="dxa"/>
            <w:shd w:val="clear" w:color="auto" w:fill="FFFFFF" w:themeFill="background1"/>
          </w:tcPr>
          <w:p w14:paraId="04A6862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Zakres niskiej podłogi </w:t>
            </w:r>
            <w:r w:rsidRPr="00473C5C">
              <w:rPr>
                <w:rFonts w:ascii="Arial" w:hAnsi="Arial" w:cs="Arial"/>
                <w:sz w:val="28"/>
                <w:szCs w:val="28"/>
              </w:rPr>
              <w:lastRenderedPageBreak/>
              <w:t>w obszarze miejsc stojących bez występowania podestów i foteli pasażerskich innych niż składane.</w:t>
            </w:r>
          </w:p>
        </w:tc>
        <w:tc>
          <w:tcPr>
            <w:tcW w:w="2506" w:type="dxa"/>
            <w:shd w:val="clear" w:color="auto" w:fill="FFFFFF" w:themeFill="background1"/>
            <w:vAlign w:val="center"/>
          </w:tcPr>
          <w:p w14:paraId="0374693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lastRenderedPageBreak/>
              <w:t xml:space="preserve">Naprzeciw 2 drzwi </w:t>
            </w:r>
            <w:r w:rsidRPr="00473C5C">
              <w:rPr>
                <w:rFonts w:ascii="Arial" w:hAnsi="Arial" w:cs="Arial"/>
                <w:sz w:val="28"/>
                <w:szCs w:val="28"/>
              </w:rPr>
              <w:lastRenderedPageBreak/>
              <w:t>autobusu od końca 2 drzwi do foteli umiejscowionych na nadkolu 1 osi autobusu</w:t>
            </w:r>
          </w:p>
        </w:tc>
        <w:tc>
          <w:tcPr>
            <w:tcW w:w="2822" w:type="dxa"/>
            <w:gridSpan w:val="2"/>
            <w:shd w:val="clear" w:color="auto" w:fill="FFFFFF" w:themeFill="background1"/>
            <w:vAlign w:val="center"/>
          </w:tcPr>
          <w:p w14:paraId="23F4686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lastRenderedPageBreak/>
              <w:t xml:space="preserve">Naprzeciw 2 drzwi </w:t>
            </w:r>
            <w:r w:rsidRPr="00473C5C">
              <w:rPr>
                <w:rFonts w:ascii="Arial" w:hAnsi="Arial" w:cs="Arial"/>
                <w:sz w:val="28"/>
                <w:szCs w:val="28"/>
              </w:rPr>
              <w:lastRenderedPageBreak/>
              <w:t>autobusu od końca 2 drzwi do foteli umiejscowionych na nadkolu 1 osi autobusu</w:t>
            </w:r>
          </w:p>
        </w:tc>
        <w:tc>
          <w:tcPr>
            <w:tcW w:w="2506" w:type="dxa"/>
            <w:gridSpan w:val="2"/>
            <w:shd w:val="clear" w:color="auto" w:fill="FFFFFF" w:themeFill="background1"/>
            <w:vAlign w:val="center"/>
          </w:tcPr>
          <w:p w14:paraId="7255E49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lastRenderedPageBreak/>
              <w:t xml:space="preserve">Naprzeciw 2 drzwi </w:t>
            </w:r>
            <w:r w:rsidRPr="00473C5C">
              <w:rPr>
                <w:rFonts w:ascii="Arial" w:hAnsi="Arial" w:cs="Arial"/>
                <w:sz w:val="28"/>
                <w:szCs w:val="28"/>
              </w:rPr>
              <w:lastRenderedPageBreak/>
              <w:t>autobusu od końca 2 drzwi do foteli umiejscowionych na nadkolu 1 osi autobusu (minimalne wymiary 750 mm szerokości  x 2650mm długości liczonej od oparcia na wózek inwalidzki) oraz po prawej stronie autobusu od początku 2 drzwi do foteli umiejscowionych na nadkolu 1 osi autobusu</w:t>
            </w:r>
          </w:p>
        </w:tc>
        <w:tc>
          <w:tcPr>
            <w:tcW w:w="2652" w:type="dxa"/>
            <w:gridSpan w:val="2"/>
            <w:shd w:val="clear" w:color="auto" w:fill="FFFFFF" w:themeFill="background1"/>
            <w:vAlign w:val="center"/>
          </w:tcPr>
          <w:p w14:paraId="642FAFBA" w14:textId="2239B7B8" w:rsidR="00744A8D" w:rsidRPr="00473C5C" w:rsidRDefault="00CA4E24" w:rsidP="0065046D">
            <w:pPr>
              <w:spacing w:line="276" w:lineRule="auto"/>
              <w:rPr>
                <w:rFonts w:ascii="Arial" w:hAnsi="Arial" w:cs="Arial"/>
                <w:sz w:val="28"/>
                <w:szCs w:val="28"/>
              </w:rPr>
            </w:pPr>
            <w:r w:rsidRPr="00473C5C">
              <w:rPr>
                <w:rFonts w:ascii="Arial" w:hAnsi="Arial" w:cs="Arial"/>
                <w:sz w:val="28"/>
                <w:szCs w:val="28"/>
              </w:rPr>
              <w:lastRenderedPageBreak/>
              <w:t xml:space="preserve">W pierwszym </w:t>
            </w:r>
            <w:r w:rsidRPr="00473C5C">
              <w:rPr>
                <w:rFonts w:ascii="Arial" w:hAnsi="Arial" w:cs="Arial"/>
                <w:sz w:val="28"/>
                <w:szCs w:val="28"/>
              </w:rPr>
              <w:lastRenderedPageBreak/>
              <w:t xml:space="preserve">członie naprzeciw 2 drzwi autobusu od końca 2 drzwi do foteli umiejscowionych na nadkolu 1 osi autobusu </w:t>
            </w:r>
            <w:r w:rsidR="004F4A20">
              <w:rPr>
                <w:rFonts w:ascii="Arial" w:hAnsi="Arial" w:cs="Arial"/>
                <w:sz w:val="28"/>
                <w:szCs w:val="28"/>
              </w:rPr>
              <w:t xml:space="preserve">lub foteli umiejscowionych za nadkolem 1osi </w:t>
            </w:r>
            <w:r w:rsidRPr="00473C5C">
              <w:rPr>
                <w:rFonts w:ascii="Arial" w:hAnsi="Arial" w:cs="Arial"/>
                <w:sz w:val="28"/>
                <w:szCs w:val="28"/>
              </w:rPr>
              <w:t xml:space="preserve">(minimalne wymiary 750 mm szerokości  x 2650mm długości liczonej od oparcia na wózek inwalidzki) i po prawej stronie autobusu od początku 2 drzwi do foteli umiejscowionych na nadkolu 1 osi autobusu </w:t>
            </w:r>
            <w:r w:rsidR="004F4A20">
              <w:rPr>
                <w:rFonts w:ascii="Arial" w:hAnsi="Arial" w:cs="Arial"/>
                <w:sz w:val="28"/>
                <w:szCs w:val="28"/>
              </w:rPr>
              <w:t xml:space="preserve">lub foteli umiejscowionych za nadkolem 1 osi autobusu </w:t>
            </w:r>
            <w:r w:rsidRPr="00473C5C">
              <w:rPr>
                <w:rFonts w:ascii="Arial" w:hAnsi="Arial" w:cs="Arial"/>
                <w:sz w:val="28"/>
                <w:szCs w:val="28"/>
              </w:rPr>
              <w:t xml:space="preserve">oraz w </w:t>
            </w:r>
            <w:r w:rsidRPr="00473C5C">
              <w:rPr>
                <w:rFonts w:ascii="Arial" w:hAnsi="Arial" w:cs="Arial"/>
                <w:sz w:val="28"/>
                <w:szCs w:val="28"/>
              </w:rPr>
              <w:lastRenderedPageBreak/>
              <w:t xml:space="preserve">drugim członie naprzeciw 3 drzwi autobusu </w:t>
            </w:r>
          </w:p>
        </w:tc>
      </w:tr>
      <w:tr w:rsidR="00B400E6" w:rsidRPr="00473C5C" w14:paraId="3593EC27" w14:textId="77777777" w:rsidTr="008B0CBD">
        <w:tc>
          <w:tcPr>
            <w:tcW w:w="606" w:type="dxa"/>
            <w:shd w:val="clear" w:color="auto" w:fill="FFFFFF" w:themeFill="background1"/>
          </w:tcPr>
          <w:p w14:paraId="731828C7" w14:textId="77777777" w:rsidR="00B400E6" w:rsidRPr="00473C5C" w:rsidRDefault="00B400E6" w:rsidP="004960D5">
            <w:pPr>
              <w:spacing w:line="24" w:lineRule="atLeast"/>
              <w:rPr>
                <w:rFonts w:ascii="Arial" w:hAnsi="Arial" w:cs="Arial"/>
                <w:sz w:val="28"/>
                <w:szCs w:val="28"/>
              </w:rPr>
            </w:pPr>
          </w:p>
        </w:tc>
        <w:tc>
          <w:tcPr>
            <w:tcW w:w="1073" w:type="dxa"/>
            <w:shd w:val="clear" w:color="auto" w:fill="FFFFFF" w:themeFill="background1"/>
          </w:tcPr>
          <w:p w14:paraId="00E15F72" w14:textId="77777777" w:rsidR="00B400E6" w:rsidRPr="00473C5C" w:rsidRDefault="00B400E6" w:rsidP="004960D5">
            <w:pPr>
              <w:spacing w:line="24" w:lineRule="atLeast"/>
              <w:rPr>
                <w:rFonts w:ascii="Arial" w:hAnsi="Arial" w:cs="Arial"/>
                <w:sz w:val="28"/>
                <w:szCs w:val="28"/>
              </w:rPr>
            </w:pPr>
            <w:r w:rsidRPr="00473C5C">
              <w:rPr>
                <w:rFonts w:ascii="Arial" w:hAnsi="Arial" w:cs="Arial"/>
                <w:sz w:val="28"/>
                <w:szCs w:val="28"/>
              </w:rPr>
              <w:t>1.5.3.</w:t>
            </w:r>
          </w:p>
        </w:tc>
        <w:tc>
          <w:tcPr>
            <w:tcW w:w="2925" w:type="dxa"/>
            <w:shd w:val="clear" w:color="auto" w:fill="FFFFFF" w:themeFill="background1"/>
          </w:tcPr>
          <w:p w14:paraId="61174359" w14:textId="20339730" w:rsidR="00B400E6" w:rsidRPr="00473C5C" w:rsidRDefault="00B400E6" w:rsidP="004960D5">
            <w:pPr>
              <w:spacing w:line="24" w:lineRule="atLeast"/>
              <w:rPr>
                <w:rFonts w:ascii="Arial" w:hAnsi="Arial" w:cs="Arial"/>
                <w:sz w:val="28"/>
                <w:szCs w:val="28"/>
              </w:rPr>
            </w:pPr>
            <w:r w:rsidRPr="00473C5C">
              <w:rPr>
                <w:rFonts w:ascii="Arial" w:hAnsi="Arial" w:cs="Arial"/>
                <w:sz w:val="28"/>
                <w:szCs w:val="28"/>
              </w:rPr>
              <w:t>Maksymalna wysokość stopnia wejściowego w każdych drzwiach</w:t>
            </w:r>
            <w:r w:rsidR="00BC49AF">
              <w:rPr>
                <w:rFonts w:ascii="Arial" w:hAnsi="Arial" w:cs="Arial"/>
                <w:sz w:val="28"/>
                <w:szCs w:val="28"/>
              </w:rPr>
              <w:t xml:space="preserve"> (liczona dla opon o rozmiarze 22,5 cala)</w:t>
            </w:r>
          </w:p>
        </w:tc>
        <w:tc>
          <w:tcPr>
            <w:tcW w:w="10486" w:type="dxa"/>
            <w:gridSpan w:val="7"/>
            <w:shd w:val="clear" w:color="auto" w:fill="FFFFFF" w:themeFill="background1"/>
            <w:vAlign w:val="center"/>
          </w:tcPr>
          <w:p w14:paraId="547F8A3E" w14:textId="77777777" w:rsidR="00B400E6" w:rsidRPr="00473C5C" w:rsidRDefault="00B400E6" w:rsidP="004960D5">
            <w:pPr>
              <w:spacing w:line="24" w:lineRule="atLeast"/>
              <w:rPr>
                <w:rFonts w:ascii="Arial" w:hAnsi="Arial" w:cs="Arial"/>
                <w:sz w:val="28"/>
                <w:szCs w:val="28"/>
              </w:rPr>
            </w:pPr>
            <w:r w:rsidRPr="00473C5C">
              <w:rPr>
                <w:rFonts w:ascii="Arial" w:hAnsi="Arial" w:cs="Arial"/>
                <w:sz w:val="28"/>
                <w:szCs w:val="28"/>
              </w:rPr>
              <w:t>32</w:t>
            </w:r>
            <w:r w:rsidR="00767C2B" w:rsidRPr="00473C5C">
              <w:rPr>
                <w:rFonts w:ascii="Arial" w:hAnsi="Arial" w:cs="Arial"/>
                <w:sz w:val="28"/>
                <w:szCs w:val="28"/>
              </w:rPr>
              <w:t>5</w:t>
            </w:r>
            <w:r w:rsidRPr="00473C5C">
              <w:rPr>
                <w:rFonts w:ascii="Arial" w:hAnsi="Arial" w:cs="Arial"/>
                <w:sz w:val="28"/>
                <w:szCs w:val="28"/>
              </w:rPr>
              <w:t xml:space="preserve"> mm</w:t>
            </w:r>
          </w:p>
          <w:p w14:paraId="3BE75AD2" w14:textId="77777777" w:rsidR="00B400E6" w:rsidRPr="00473C5C" w:rsidRDefault="00B400E6" w:rsidP="004960D5">
            <w:pPr>
              <w:spacing w:line="24" w:lineRule="atLeast"/>
              <w:rPr>
                <w:rFonts w:ascii="Arial" w:hAnsi="Arial" w:cs="Arial"/>
                <w:sz w:val="28"/>
                <w:szCs w:val="28"/>
              </w:rPr>
            </w:pPr>
            <w:r w:rsidRPr="00473C5C">
              <w:rPr>
                <w:rFonts w:ascii="Arial" w:hAnsi="Arial" w:cs="Arial"/>
                <w:sz w:val="28"/>
                <w:szCs w:val="28"/>
              </w:rPr>
              <w:t xml:space="preserve"> </w:t>
            </w:r>
          </w:p>
        </w:tc>
      </w:tr>
      <w:tr w:rsidR="00CA4E24" w:rsidRPr="00473C5C" w14:paraId="5A06617E" w14:textId="77777777" w:rsidTr="008B0CBD">
        <w:trPr>
          <w:trHeight w:val="994"/>
        </w:trPr>
        <w:tc>
          <w:tcPr>
            <w:tcW w:w="606" w:type="dxa"/>
            <w:shd w:val="clear" w:color="auto" w:fill="FFFFFF" w:themeFill="background1"/>
          </w:tcPr>
          <w:p w14:paraId="06D7610C"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FB2CAC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1.5.4.</w:t>
            </w:r>
          </w:p>
        </w:tc>
        <w:tc>
          <w:tcPr>
            <w:tcW w:w="2925" w:type="dxa"/>
            <w:shd w:val="clear" w:color="auto" w:fill="FFFFFF" w:themeFill="background1"/>
          </w:tcPr>
          <w:p w14:paraId="5919D75C"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Funkcja tzw. „przyklęku”.</w:t>
            </w:r>
          </w:p>
        </w:tc>
        <w:tc>
          <w:tcPr>
            <w:tcW w:w="10486" w:type="dxa"/>
            <w:gridSpan w:val="7"/>
            <w:shd w:val="clear" w:color="auto" w:fill="FFFFFF" w:themeFill="background1"/>
            <w:vAlign w:val="center"/>
          </w:tcPr>
          <w:p w14:paraId="4F67BE8F" w14:textId="08D55ABB"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Możliwość uruchomienia funkcji przyklęku</w:t>
            </w:r>
            <w:r w:rsidR="00594C6A">
              <w:rPr>
                <w:rFonts w:ascii="Arial" w:hAnsi="Arial" w:cs="Arial"/>
                <w:sz w:val="28"/>
                <w:szCs w:val="28"/>
              </w:rPr>
              <w:t xml:space="preserve"> (obniżenie wejścia do autobusu o minimum 70 mm)</w:t>
            </w:r>
            <w:bookmarkStart w:id="0" w:name="_GoBack"/>
            <w:bookmarkEnd w:id="0"/>
            <w:r w:rsidRPr="00473C5C">
              <w:rPr>
                <w:rFonts w:ascii="Arial" w:hAnsi="Arial" w:cs="Arial"/>
                <w:sz w:val="28"/>
                <w:szCs w:val="28"/>
              </w:rPr>
              <w:t xml:space="preserve"> zarówno przy otwartych jak i p</w:t>
            </w:r>
            <w:r w:rsidR="00292A1B" w:rsidRPr="00473C5C">
              <w:rPr>
                <w:rFonts w:ascii="Arial" w:hAnsi="Arial" w:cs="Arial"/>
                <w:sz w:val="28"/>
                <w:szCs w:val="28"/>
              </w:rPr>
              <w:t>rzy zamkniętych drzwiach autobusu</w:t>
            </w:r>
            <w:r w:rsidRPr="00473C5C">
              <w:rPr>
                <w:rFonts w:ascii="Arial" w:hAnsi="Arial" w:cs="Arial"/>
                <w:sz w:val="28"/>
                <w:szCs w:val="28"/>
              </w:rPr>
              <w:t xml:space="preserve"> oraz </w:t>
            </w:r>
            <w:r w:rsidR="00C42C60" w:rsidRPr="00473C5C">
              <w:rPr>
                <w:rFonts w:ascii="Arial" w:hAnsi="Arial" w:cs="Arial"/>
                <w:sz w:val="28"/>
                <w:szCs w:val="28"/>
              </w:rPr>
              <w:t xml:space="preserve">podczas aktywacji „ciepłego guzika”, z </w:t>
            </w:r>
            <w:r w:rsidRPr="00473C5C">
              <w:rPr>
                <w:rFonts w:ascii="Arial" w:hAnsi="Arial" w:cs="Arial"/>
                <w:sz w:val="28"/>
                <w:szCs w:val="28"/>
              </w:rPr>
              <w:t>możliwość utrzymania autobusu w stanie przyklęku także po wyłączeniu silnika</w:t>
            </w:r>
            <w:r w:rsidR="00C42C60" w:rsidRPr="00473C5C">
              <w:rPr>
                <w:rFonts w:ascii="Arial" w:hAnsi="Arial" w:cs="Arial"/>
                <w:sz w:val="28"/>
                <w:szCs w:val="28"/>
              </w:rPr>
              <w:t xml:space="preserve"> jak również ustawienia opcji uruchomienia tej funkcji przy każdym otwarciu drzwi lub </w:t>
            </w:r>
            <w:r w:rsidR="00CA45F4" w:rsidRPr="00473C5C">
              <w:rPr>
                <w:rFonts w:ascii="Arial" w:hAnsi="Arial" w:cs="Arial"/>
                <w:sz w:val="28"/>
                <w:szCs w:val="28"/>
              </w:rPr>
              <w:t xml:space="preserve">przy </w:t>
            </w:r>
            <w:r w:rsidR="00C42C60" w:rsidRPr="00473C5C">
              <w:rPr>
                <w:rFonts w:ascii="Arial" w:hAnsi="Arial" w:cs="Arial"/>
                <w:sz w:val="28"/>
                <w:szCs w:val="28"/>
              </w:rPr>
              <w:t>aktywacji „ciepłego guzika”</w:t>
            </w:r>
            <w:r w:rsidRPr="00473C5C">
              <w:rPr>
                <w:rFonts w:ascii="Arial" w:hAnsi="Arial" w:cs="Arial"/>
                <w:sz w:val="28"/>
                <w:szCs w:val="28"/>
              </w:rPr>
              <w:t>.</w:t>
            </w:r>
          </w:p>
        </w:tc>
      </w:tr>
      <w:tr w:rsidR="00CA4E24" w:rsidRPr="00473C5C" w14:paraId="703B5CDD" w14:textId="77777777" w:rsidTr="008B0CBD">
        <w:tc>
          <w:tcPr>
            <w:tcW w:w="606" w:type="dxa"/>
            <w:shd w:val="clear" w:color="auto" w:fill="FFFFFF" w:themeFill="background1"/>
          </w:tcPr>
          <w:p w14:paraId="41D70E0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2428BB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1.5.5.</w:t>
            </w:r>
          </w:p>
        </w:tc>
        <w:tc>
          <w:tcPr>
            <w:tcW w:w="2925" w:type="dxa"/>
            <w:shd w:val="clear" w:color="auto" w:fill="FFFFFF" w:themeFill="background1"/>
          </w:tcPr>
          <w:p w14:paraId="7DF6F5D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Pochylnia dla wózka inwalidzkiego.</w:t>
            </w:r>
          </w:p>
        </w:tc>
        <w:tc>
          <w:tcPr>
            <w:tcW w:w="10486" w:type="dxa"/>
            <w:gridSpan w:val="7"/>
            <w:shd w:val="clear" w:color="auto" w:fill="FFFFFF" w:themeFill="background1"/>
            <w:vAlign w:val="center"/>
          </w:tcPr>
          <w:p w14:paraId="064358BD" w14:textId="77777777" w:rsidR="00CA4E24" w:rsidRPr="00473C5C" w:rsidRDefault="00CB3AA2" w:rsidP="004960D5">
            <w:pPr>
              <w:pStyle w:val="Akapitzlist"/>
              <w:numPr>
                <w:ilvl w:val="0"/>
                <w:numId w:val="23"/>
              </w:numPr>
              <w:spacing w:line="24" w:lineRule="atLeast"/>
              <w:ind w:left="209" w:hanging="142"/>
              <w:contextualSpacing/>
              <w:rPr>
                <w:rFonts w:ascii="Arial" w:hAnsi="Arial" w:cs="Arial"/>
                <w:sz w:val="28"/>
                <w:szCs w:val="28"/>
              </w:rPr>
            </w:pPr>
            <w:r w:rsidRPr="00473C5C">
              <w:rPr>
                <w:rFonts w:ascii="Arial" w:hAnsi="Arial" w:cs="Arial"/>
                <w:sz w:val="28"/>
                <w:szCs w:val="28"/>
              </w:rPr>
              <w:t>U</w:t>
            </w:r>
            <w:r w:rsidR="00CA4E24" w:rsidRPr="00473C5C">
              <w:rPr>
                <w:rFonts w:ascii="Arial" w:hAnsi="Arial" w:cs="Arial"/>
                <w:sz w:val="28"/>
                <w:szCs w:val="28"/>
              </w:rPr>
              <w:t>miejscowiona w obszarze 2 drzwi</w:t>
            </w:r>
            <w:r w:rsidR="00A73EBB" w:rsidRPr="00473C5C">
              <w:rPr>
                <w:rFonts w:ascii="Arial" w:hAnsi="Arial" w:cs="Arial"/>
                <w:sz w:val="28"/>
                <w:szCs w:val="28"/>
              </w:rPr>
              <w:t xml:space="preserve"> (w przypadku autobusów typu D i De wyposażonych w drugie drzwi otwierane do środka również w obszarze trzecich drzwi)</w:t>
            </w:r>
            <w:r w:rsidR="00CA4E24" w:rsidRPr="00473C5C">
              <w:rPr>
                <w:rFonts w:ascii="Arial" w:hAnsi="Arial" w:cs="Arial"/>
                <w:sz w:val="28"/>
                <w:szCs w:val="28"/>
              </w:rPr>
              <w:t>;</w:t>
            </w:r>
          </w:p>
          <w:p w14:paraId="60AFED5A" w14:textId="77777777" w:rsidR="00CA4E24" w:rsidRPr="00473C5C" w:rsidRDefault="00A97037" w:rsidP="004960D5">
            <w:pPr>
              <w:pStyle w:val="Akapitzlist"/>
              <w:numPr>
                <w:ilvl w:val="0"/>
                <w:numId w:val="23"/>
              </w:numPr>
              <w:spacing w:line="24" w:lineRule="atLeast"/>
              <w:ind w:left="209" w:hanging="142"/>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ystępująca w formie podestu odkładanego ręcznie, obsługiwana przez kierowcę;</w:t>
            </w:r>
          </w:p>
          <w:p w14:paraId="5831735B" w14:textId="77777777" w:rsidR="00CA4E24" w:rsidRPr="00473C5C" w:rsidRDefault="00A97037" w:rsidP="004960D5">
            <w:pPr>
              <w:pStyle w:val="Akapitzlist"/>
              <w:numPr>
                <w:ilvl w:val="0"/>
                <w:numId w:val="23"/>
              </w:numPr>
              <w:spacing w:line="24" w:lineRule="atLeast"/>
              <w:ind w:left="209" w:hanging="142"/>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odest powinien spełniać wymagania Załącznika nr 8 do Regulaminy EKG ONZ;</w:t>
            </w:r>
          </w:p>
          <w:p w14:paraId="7C2345D8" w14:textId="77777777" w:rsidR="00CB3AA2" w:rsidRPr="00473C5C" w:rsidRDefault="00CB3AA2" w:rsidP="004960D5">
            <w:pPr>
              <w:pStyle w:val="Akapitzlist"/>
              <w:spacing w:line="24" w:lineRule="atLeast"/>
              <w:ind w:left="209"/>
              <w:contextualSpacing/>
              <w:rPr>
                <w:rFonts w:ascii="Arial" w:hAnsi="Arial" w:cs="Arial"/>
                <w:sz w:val="28"/>
                <w:szCs w:val="28"/>
              </w:rPr>
            </w:pPr>
          </w:p>
        </w:tc>
      </w:tr>
      <w:tr w:rsidR="00CA4E24" w:rsidRPr="00473C5C" w14:paraId="04555DEE" w14:textId="77777777" w:rsidTr="008B0CBD">
        <w:tc>
          <w:tcPr>
            <w:tcW w:w="606" w:type="dxa"/>
            <w:shd w:val="clear" w:color="auto" w:fill="FFFFFF" w:themeFill="background1"/>
          </w:tcPr>
          <w:p w14:paraId="30666B9E"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643B647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1.6.</w:t>
            </w:r>
          </w:p>
        </w:tc>
        <w:tc>
          <w:tcPr>
            <w:tcW w:w="13411" w:type="dxa"/>
            <w:gridSpan w:val="8"/>
            <w:shd w:val="clear" w:color="auto" w:fill="FFFFFF" w:themeFill="background1"/>
          </w:tcPr>
          <w:p w14:paraId="558906EF"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System klimatyzacji, ogrzewania oraz wentylacji przestrzeni pasażerskiej oraz kabiny kierowcy</w:t>
            </w:r>
          </w:p>
          <w:p w14:paraId="04DBEE65" w14:textId="77777777" w:rsidR="00080A23" w:rsidRPr="00473C5C" w:rsidRDefault="00080A23" w:rsidP="004960D5">
            <w:pPr>
              <w:spacing w:line="24" w:lineRule="atLeast"/>
              <w:rPr>
                <w:rFonts w:ascii="Arial" w:hAnsi="Arial" w:cs="Arial"/>
                <w:sz w:val="28"/>
                <w:szCs w:val="28"/>
              </w:rPr>
            </w:pPr>
          </w:p>
        </w:tc>
      </w:tr>
      <w:tr w:rsidR="00CA4E24" w:rsidRPr="00473C5C" w14:paraId="4005A1AC" w14:textId="77777777" w:rsidTr="008B0CBD">
        <w:tc>
          <w:tcPr>
            <w:tcW w:w="606" w:type="dxa"/>
            <w:shd w:val="clear" w:color="auto" w:fill="FFFFFF" w:themeFill="background1"/>
          </w:tcPr>
          <w:p w14:paraId="5A0120A4"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84E21B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1.6.1.</w:t>
            </w:r>
          </w:p>
        </w:tc>
        <w:tc>
          <w:tcPr>
            <w:tcW w:w="2925" w:type="dxa"/>
            <w:shd w:val="clear" w:color="auto" w:fill="FFFFFF" w:themeFill="background1"/>
          </w:tcPr>
          <w:p w14:paraId="6870907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Klimatyzacja przestrzeni pasażerskiej i kabiny kierowcy</w:t>
            </w:r>
            <w:r w:rsidR="00B400E6" w:rsidRPr="00473C5C">
              <w:rPr>
                <w:rFonts w:ascii="Arial" w:hAnsi="Arial" w:cs="Arial"/>
                <w:sz w:val="28"/>
                <w:szCs w:val="28"/>
              </w:rPr>
              <w:t xml:space="preserve"> (dwa </w:t>
            </w:r>
            <w:r w:rsidR="00B400E6" w:rsidRPr="00473C5C">
              <w:rPr>
                <w:rFonts w:ascii="Arial" w:hAnsi="Arial" w:cs="Arial"/>
                <w:sz w:val="28"/>
                <w:szCs w:val="28"/>
              </w:rPr>
              <w:lastRenderedPageBreak/>
              <w:t>osobne układy)</w:t>
            </w:r>
          </w:p>
        </w:tc>
        <w:tc>
          <w:tcPr>
            <w:tcW w:w="10486" w:type="dxa"/>
            <w:gridSpan w:val="7"/>
            <w:shd w:val="clear" w:color="auto" w:fill="FFFFFF" w:themeFill="background1"/>
            <w:vAlign w:val="center"/>
          </w:tcPr>
          <w:p w14:paraId="41642D55" w14:textId="77777777"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lastRenderedPageBreak/>
              <w:t xml:space="preserve">Układ sterowania pracą urządzeń klimatycznych </w:t>
            </w:r>
            <w:r w:rsidR="00D25506" w:rsidRPr="00473C5C">
              <w:rPr>
                <w:rFonts w:ascii="Arial" w:hAnsi="Arial" w:cs="Arial"/>
                <w:sz w:val="28"/>
                <w:szCs w:val="28"/>
              </w:rPr>
              <w:t>(tzw. „klimatyzacja śródziemnomorska”)</w:t>
            </w:r>
            <w:r w:rsidR="00E75C3F" w:rsidRPr="00473C5C">
              <w:rPr>
                <w:rFonts w:ascii="Arial" w:hAnsi="Arial" w:cs="Arial"/>
                <w:sz w:val="28"/>
                <w:szCs w:val="28"/>
              </w:rPr>
              <w:t xml:space="preserve"> </w:t>
            </w:r>
            <w:r w:rsidRPr="00473C5C">
              <w:rPr>
                <w:rFonts w:ascii="Arial" w:hAnsi="Arial" w:cs="Arial"/>
                <w:sz w:val="28"/>
                <w:szCs w:val="28"/>
              </w:rPr>
              <w:t xml:space="preserve">powinien działać automatycznie na podstawie danych rejestrowanych przez czujniki pomiaru temperatury wewnątrz </w:t>
            </w:r>
            <w:r w:rsidR="00AC4FF4" w:rsidRPr="00473C5C">
              <w:rPr>
                <w:rFonts w:ascii="Arial" w:hAnsi="Arial" w:cs="Arial"/>
                <w:sz w:val="28"/>
                <w:szCs w:val="28"/>
              </w:rPr>
              <w:t xml:space="preserve">(obszar przedziału pasażerskiego) </w:t>
            </w:r>
            <w:r w:rsidR="0018118E" w:rsidRPr="00473C5C">
              <w:rPr>
                <w:rFonts w:ascii="Arial" w:hAnsi="Arial" w:cs="Arial"/>
                <w:sz w:val="28"/>
                <w:szCs w:val="28"/>
              </w:rPr>
              <w:t>i na zewnątrz autobusu</w:t>
            </w:r>
            <w:r w:rsidRPr="00473C5C">
              <w:rPr>
                <w:rFonts w:ascii="Arial" w:hAnsi="Arial" w:cs="Arial"/>
                <w:sz w:val="28"/>
                <w:szCs w:val="28"/>
              </w:rPr>
              <w:t xml:space="preserve"> (z możliwością manualnego ustawienia </w:t>
            </w:r>
            <w:r w:rsidRPr="00473C5C">
              <w:rPr>
                <w:rFonts w:ascii="Arial" w:hAnsi="Arial" w:cs="Arial"/>
                <w:sz w:val="28"/>
                <w:szCs w:val="28"/>
              </w:rPr>
              <w:lastRenderedPageBreak/>
              <w:t>oczekiwanej temperatury oraz siły nawiewu przez kierującego w zakresie kabiny kierowcy);</w:t>
            </w:r>
          </w:p>
          <w:p w14:paraId="3B2BDD83" w14:textId="77777777"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Uruchomienie systemu powinno następować automatycznie po załączeniu zapłonu (z możliwością manualnego wyłączenia i ponownego włączenia przez kierującego) przy temperaturze zewnętrznej powyżej 18 stopni C</w:t>
            </w:r>
            <w:r w:rsidR="00A97037" w:rsidRPr="00473C5C">
              <w:rPr>
                <w:rFonts w:ascii="Arial" w:hAnsi="Arial" w:cs="Arial"/>
                <w:sz w:val="28"/>
                <w:szCs w:val="28"/>
              </w:rPr>
              <w:t>elsjusza</w:t>
            </w:r>
            <w:r w:rsidRPr="00473C5C">
              <w:rPr>
                <w:rFonts w:ascii="Arial" w:hAnsi="Arial" w:cs="Arial"/>
                <w:sz w:val="28"/>
                <w:szCs w:val="28"/>
              </w:rPr>
              <w:t xml:space="preserve"> i</w:t>
            </w:r>
            <w:r w:rsidR="00D25506" w:rsidRPr="00473C5C">
              <w:rPr>
                <w:rFonts w:ascii="Arial" w:hAnsi="Arial" w:cs="Arial"/>
                <w:sz w:val="28"/>
                <w:szCs w:val="28"/>
              </w:rPr>
              <w:t>/lub</w:t>
            </w:r>
            <w:r w:rsidRPr="00473C5C">
              <w:rPr>
                <w:rFonts w:ascii="Arial" w:hAnsi="Arial" w:cs="Arial"/>
                <w:sz w:val="28"/>
                <w:szCs w:val="28"/>
              </w:rPr>
              <w:t xml:space="preserve"> wewnętrznej równej lub wyższej niż 20 stopni C</w:t>
            </w:r>
            <w:r w:rsidR="00A97037" w:rsidRPr="00473C5C">
              <w:rPr>
                <w:rFonts w:ascii="Arial" w:hAnsi="Arial" w:cs="Arial"/>
                <w:sz w:val="28"/>
                <w:szCs w:val="28"/>
              </w:rPr>
              <w:t>elsjusza</w:t>
            </w:r>
            <w:r w:rsidRPr="00473C5C">
              <w:rPr>
                <w:rFonts w:ascii="Arial" w:hAnsi="Arial" w:cs="Arial"/>
                <w:sz w:val="28"/>
                <w:szCs w:val="28"/>
              </w:rPr>
              <w:t>;</w:t>
            </w:r>
          </w:p>
          <w:p w14:paraId="1CDDB6F2" w14:textId="77777777"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Nadmuch chłodnego powietrza w części pasażerskiej powinien być realizowany wieloma otworami wylotowymi rozmieszczonymi równomiernie , skierowanymi w stronę okien autobusu;</w:t>
            </w:r>
          </w:p>
          <w:p w14:paraId="00C018EA" w14:textId="77777777"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Zakres temperatur które powinny zostać osiągnięte przez układ sterowania :</w:t>
            </w:r>
          </w:p>
          <w:p w14:paraId="648888EB" w14:textId="77777777" w:rsidR="00CA4E24" w:rsidRPr="00473C5C" w:rsidRDefault="00CA4E24" w:rsidP="004960D5">
            <w:pPr>
              <w:pStyle w:val="Akapitzlist"/>
              <w:numPr>
                <w:ilvl w:val="1"/>
                <w:numId w:val="31"/>
              </w:numPr>
              <w:spacing w:line="24" w:lineRule="atLeast"/>
              <w:ind w:left="776" w:hanging="284"/>
              <w:contextualSpacing/>
              <w:rPr>
                <w:rFonts w:ascii="Arial" w:hAnsi="Arial" w:cs="Arial"/>
                <w:sz w:val="28"/>
                <w:szCs w:val="28"/>
              </w:rPr>
            </w:pPr>
            <w:r w:rsidRPr="00473C5C">
              <w:rPr>
                <w:rFonts w:ascii="Arial" w:hAnsi="Arial" w:cs="Arial"/>
                <w:sz w:val="28"/>
                <w:szCs w:val="28"/>
              </w:rPr>
              <w:t>po osiągnięciu wewnątrz autobusu temperatury 20 stopni C</w:t>
            </w:r>
            <w:r w:rsidR="00A97037" w:rsidRPr="00473C5C">
              <w:rPr>
                <w:rFonts w:ascii="Arial" w:hAnsi="Arial" w:cs="Arial"/>
                <w:sz w:val="28"/>
                <w:szCs w:val="28"/>
              </w:rPr>
              <w:t>elsjusza</w:t>
            </w:r>
            <w:r w:rsidRPr="00473C5C">
              <w:rPr>
                <w:rFonts w:ascii="Arial" w:hAnsi="Arial" w:cs="Arial"/>
                <w:sz w:val="28"/>
                <w:szCs w:val="28"/>
              </w:rPr>
              <w:t xml:space="preserve"> utrzymywać temperaturę wewnętrzną na poziomie </w:t>
            </w:r>
            <w:r w:rsidR="00D25506" w:rsidRPr="00473C5C">
              <w:rPr>
                <w:rFonts w:ascii="Arial" w:hAnsi="Arial" w:cs="Arial"/>
                <w:sz w:val="28"/>
                <w:szCs w:val="28"/>
              </w:rPr>
              <w:t>18</w:t>
            </w:r>
            <w:r w:rsidR="00E75C3F" w:rsidRPr="00473C5C">
              <w:rPr>
                <w:rFonts w:ascii="Arial" w:hAnsi="Arial" w:cs="Arial"/>
                <w:sz w:val="28"/>
                <w:szCs w:val="28"/>
              </w:rPr>
              <w:t xml:space="preserve"> </w:t>
            </w:r>
            <w:r w:rsidRPr="00473C5C">
              <w:rPr>
                <w:rFonts w:ascii="Arial" w:hAnsi="Arial" w:cs="Arial"/>
                <w:sz w:val="28"/>
                <w:szCs w:val="28"/>
              </w:rPr>
              <w:t>stopni C</w:t>
            </w:r>
            <w:r w:rsidR="00A97037" w:rsidRPr="00473C5C">
              <w:rPr>
                <w:rFonts w:ascii="Arial" w:hAnsi="Arial" w:cs="Arial"/>
                <w:sz w:val="28"/>
                <w:szCs w:val="28"/>
              </w:rPr>
              <w:t xml:space="preserve">elsjusza </w:t>
            </w:r>
            <w:r w:rsidR="00D25506" w:rsidRPr="00473C5C">
              <w:rPr>
                <w:rFonts w:ascii="Arial" w:hAnsi="Arial" w:cs="Arial"/>
                <w:sz w:val="28"/>
                <w:szCs w:val="28"/>
              </w:rPr>
              <w:t>lub</w:t>
            </w:r>
            <w:r w:rsidRPr="00473C5C">
              <w:rPr>
                <w:rFonts w:ascii="Arial" w:hAnsi="Arial" w:cs="Arial"/>
                <w:sz w:val="28"/>
                <w:szCs w:val="28"/>
              </w:rPr>
              <w:t xml:space="preserve"> przy temperaturze zewnętrznej w zakresie 20 -  24 stopnie C</w:t>
            </w:r>
            <w:r w:rsidR="00A97037" w:rsidRPr="00473C5C">
              <w:rPr>
                <w:rFonts w:ascii="Arial" w:hAnsi="Arial" w:cs="Arial"/>
                <w:sz w:val="28"/>
                <w:szCs w:val="28"/>
              </w:rPr>
              <w:t>elsjusza</w:t>
            </w:r>
            <w:r w:rsidRPr="00473C5C">
              <w:rPr>
                <w:rFonts w:ascii="Arial" w:hAnsi="Arial" w:cs="Arial"/>
                <w:sz w:val="28"/>
                <w:szCs w:val="28"/>
              </w:rPr>
              <w:t>;</w:t>
            </w:r>
          </w:p>
          <w:p w14:paraId="64F99D40" w14:textId="77777777" w:rsidR="00CA4E24" w:rsidRPr="00473C5C" w:rsidRDefault="00CA4E24" w:rsidP="004960D5">
            <w:pPr>
              <w:pStyle w:val="Akapitzlist"/>
              <w:numPr>
                <w:ilvl w:val="1"/>
                <w:numId w:val="31"/>
              </w:numPr>
              <w:spacing w:line="24" w:lineRule="atLeast"/>
              <w:ind w:left="776" w:hanging="284"/>
              <w:contextualSpacing/>
              <w:rPr>
                <w:rFonts w:ascii="Arial" w:hAnsi="Arial" w:cs="Arial"/>
                <w:sz w:val="28"/>
                <w:szCs w:val="28"/>
              </w:rPr>
            </w:pPr>
            <w:r w:rsidRPr="00473C5C">
              <w:rPr>
                <w:rFonts w:ascii="Arial" w:hAnsi="Arial" w:cs="Arial"/>
                <w:sz w:val="28"/>
                <w:szCs w:val="28"/>
              </w:rPr>
              <w:t>utrzymywać temperaturę wewnętrzną pomniejszoną o 4 stopni</w:t>
            </w:r>
            <w:r w:rsidR="00A97037" w:rsidRPr="00473C5C">
              <w:rPr>
                <w:rFonts w:ascii="Arial" w:hAnsi="Arial" w:cs="Arial"/>
                <w:sz w:val="28"/>
                <w:szCs w:val="28"/>
              </w:rPr>
              <w:t>e</w:t>
            </w:r>
            <w:r w:rsidRPr="00473C5C">
              <w:rPr>
                <w:rFonts w:ascii="Arial" w:hAnsi="Arial" w:cs="Arial"/>
                <w:sz w:val="28"/>
                <w:szCs w:val="28"/>
              </w:rPr>
              <w:t xml:space="preserve"> względem temperatury zewnętrznej przy temperaturze zewnętrznej powyżej 24 stopni C</w:t>
            </w:r>
            <w:r w:rsidR="00A97037" w:rsidRPr="00473C5C">
              <w:rPr>
                <w:rFonts w:ascii="Arial" w:hAnsi="Arial" w:cs="Arial"/>
                <w:sz w:val="28"/>
                <w:szCs w:val="28"/>
              </w:rPr>
              <w:t>elsjusza</w:t>
            </w:r>
            <w:r w:rsidRPr="00473C5C">
              <w:rPr>
                <w:rFonts w:ascii="Arial" w:hAnsi="Arial" w:cs="Arial"/>
                <w:sz w:val="28"/>
                <w:szCs w:val="28"/>
              </w:rPr>
              <w:t>;</w:t>
            </w:r>
          </w:p>
          <w:p w14:paraId="57128B8C" w14:textId="77777777" w:rsidR="00CA4E24" w:rsidRPr="00473C5C" w:rsidRDefault="00CA4E24" w:rsidP="004960D5">
            <w:pPr>
              <w:pStyle w:val="Akapitzlist"/>
              <w:numPr>
                <w:ilvl w:val="1"/>
                <w:numId w:val="31"/>
              </w:numPr>
              <w:spacing w:line="24" w:lineRule="atLeast"/>
              <w:ind w:left="776" w:hanging="284"/>
              <w:contextualSpacing/>
              <w:rPr>
                <w:rFonts w:ascii="Arial" w:hAnsi="Arial" w:cs="Arial"/>
                <w:sz w:val="28"/>
                <w:szCs w:val="28"/>
              </w:rPr>
            </w:pPr>
            <w:r w:rsidRPr="00473C5C">
              <w:rPr>
                <w:rFonts w:ascii="Arial" w:hAnsi="Arial" w:cs="Arial"/>
                <w:sz w:val="28"/>
                <w:szCs w:val="28"/>
              </w:rPr>
              <w:t xml:space="preserve">w przypadku temperatury wewnętrznej poniżej </w:t>
            </w:r>
            <w:r w:rsidR="00D25506" w:rsidRPr="00473C5C">
              <w:rPr>
                <w:rFonts w:ascii="Arial" w:hAnsi="Arial" w:cs="Arial"/>
                <w:sz w:val="28"/>
                <w:szCs w:val="28"/>
              </w:rPr>
              <w:t>18</w:t>
            </w:r>
            <w:r w:rsidR="00E75C3F" w:rsidRPr="00473C5C">
              <w:rPr>
                <w:rFonts w:ascii="Arial" w:hAnsi="Arial" w:cs="Arial"/>
                <w:sz w:val="28"/>
                <w:szCs w:val="28"/>
              </w:rPr>
              <w:t xml:space="preserve"> </w:t>
            </w:r>
            <w:r w:rsidRPr="00473C5C">
              <w:rPr>
                <w:rFonts w:ascii="Arial" w:hAnsi="Arial" w:cs="Arial"/>
                <w:sz w:val="28"/>
                <w:szCs w:val="28"/>
              </w:rPr>
              <w:t>stopni C</w:t>
            </w:r>
            <w:r w:rsidR="00A97037" w:rsidRPr="00473C5C">
              <w:rPr>
                <w:rFonts w:ascii="Arial" w:hAnsi="Arial" w:cs="Arial"/>
                <w:sz w:val="28"/>
                <w:szCs w:val="28"/>
              </w:rPr>
              <w:t>elsjusza</w:t>
            </w:r>
            <w:r w:rsidRPr="00473C5C">
              <w:rPr>
                <w:rFonts w:ascii="Arial" w:hAnsi="Arial" w:cs="Arial"/>
                <w:sz w:val="28"/>
                <w:szCs w:val="28"/>
              </w:rPr>
              <w:t xml:space="preserve"> powinien przejść w tryb wentylacji przestrzeni pasażerskiej;</w:t>
            </w:r>
          </w:p>
          <w:p w14:paraId="7D8057E4" w14:textId="77777777" w:rsidR="00CA4E24" w:rsidRPr="00473C5C" w:rsidRDefault="00CA4E24" w:rsidP="004960D5">
            <w:pPr>
              <w:pStyle w:val="Akapitzlist"/>
              <w:numPr>
                <w:ilvl w:val="1"/>
                <w:numId w:val="31"/>
              </w:numPr>
              <w:spacing w:line="24" w:lineRule="atLeast"/>
              <w:ind w:left="776" w:hanging="284"/>
              <w:contextualSpacing/>
              <w:rPr>
                <w:rFonts w:ascii="Arial" w:hAnsi="Arial" w:cs="Arial"/>
                <w:sz w:val="28"/>
                <w:szCs w:val="28"/>
              </w:rPr>
            </w:pPr>
            <w:r w:rsidRPr="00473C5C">
              <w:rPr>
                <w:rFonts w:ascii="Arial" w:hAnsi="Arial" w:cs="Arial"/>
                <w:sz w:val="28"/>
                <w:szCs w:val="28"/>
              </w:rPr>
              <w:t>w przypadku temperatury zewnętrznej poniżej 15 stopni powinien przejść w tryb czuwania do czasu osiągnięcia przez czujniki któregoś z wcześniej wymienionych zakresów;</w:t>
            </w:r>
          </w:p>
          <w:p w14:paraId="3FB8C475" w14:textId="6CCBB746"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 xml:space="preserve">Zamawiający może w trakcie realizacji umowy przez </w:t>
            </w:r>
            <w:r w:rsidR="00B84012">
              <w:rPr>
                <w:rFonts w:ascii="Arial" w:hAnsi="Arial" w:cs="Arial"/>
                <w:sz w:val="28"/>
                <w:szCs w:val="28"/>
              </w:rPr>
              <w:t>Operatora</w:t>
            </w:r>
            <w:r w:rsidRPr="00473C5C">
              <w:rPr>
                <w:rFonts w:ascii="Arial" w:hAnsi="Arial" w:cs="Arial"/>
                <w:sz w:val="28"/>
                <w:szCs w:val="28"/>
              </w:rPr>
              <w:t xml:space="preserve"> określić inne przedziały temperatur dotyczące klimatyzacji przestrzeni pasażerskiej;</w:t>
            </w:r>
          </w:p>
          <w:p w14:paraId="2E559572" w14:textId="77777777" w:rsidR="00E57B11" w:rsidRPr="00473C5C" w:rsidRDefault="00E57B11"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 xml:space="preserve">W autobusach elektrycznych wymagane jest posiadanie systemu </w:t>
            </w:r>
            <w:proofErr w:type="spellStart"/>
            <w:r w:rsidRPr="00473C5C">
              <w:rPr>
                <w:rFonts w:ascii="Arial" w:hAnsi="Arial" w:cs="Arial"/>
                <w:sz w:val="28"/>
                <w:szCs w:val="28"/>
              </w:rPr>
              <w:t>prekondycjonowania</w:t>
            </w:r>
            <w:proofErr w:type="spellEnd"/>
            <w:r w:rsidRPr="00473C5C">
              <w:rPr>
                <w:rFonts w:ascii="Arial" w:hAnsi="Arial" w:cs="Arial"/>
                <w:sz w:val="28"/>
                <w:szCs w:val="28"/>
              </w:rPr>
              <w:t xml:space="preserve"> w celu schłodzenia wnętrza autobusu w trakcie jego ładowania</w:t>
            </w:r>
            <w:r w:rsidR="00A97037" w:rsidRPr="00473C5C">
              <w:rPr>
                <w:rFonts w:ascii="Arial" w:hAnsi="Arial" w:cs="Arial"/>
                <w:sz w:val="28"/>
                <w:szCs w:val="28"/>
              </w:rPr>
              <w:t>;</w:t>
            </w:r>
          </w:p>
          <w:p w14:paraId="24530132" w14:textId="77777777" w:rsidR="004F7DD4" w:rsidRPr="00473C5C" w:rsidRDefault="00A5363E"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W autobusach typu B i C minimalna moc klimatyzacji powinna wynosić</w:t>
            </w:r>
            <w:r w:rsidR="004F7DD4" w:rsidRPr="00473C5C">
              <w:rPr>
                <w:rFonts w:ascii="Arial" w:hAnsi="Arial" w:cs="Arial"/>
                <w:sz w:val="28"/>
                <w:szCs w:val="28"/>
              </w:rPr>
              <w:t>:</w:t>
            </w:r>
            <w:r w:rsidRPr="00473C5C">
              <w:rPr>
                <w:rFonts w:ascii="Arial" w:hAnsi="Arial" w:cs="Arial"/>
                <w:sz w:val="28"/>
                <w:szCs w:val="28"/>
              </w:rPr>
              <w:t xml:space="preserve"> 36kW dla autobusów z napędem diesla i niskoemisyjnych</w:t>
            </w:r>
            <w:r w:rsidR="004F7DD4" w:rsidRPr="00473C5C">
              <w:rPr>
                <w:rFonts w:ascii="Arial" w:hAnsi="Arial" w:cs="Arial"/>
                <w:sz w:val="28"/>
                <w:szCs w:val="28"/>
              </w:rPr>
              <w:t>,</w:t>
            </w:r>
            <w:r w:rsidRPr="00473C5C">
              <w:rPr>
                <w:rFonts w:ascii="Arial" w:hAnsi="Arial" w:cs="Arial"/>
                <w:sz w:val="28"/>
                <w:szCs w:val="28"/>
              </w:rPr>
              <w:t xml:space="preserve"> a w przypadku autobusów zero emisyjnych 24kW</w:t>
            </w:r>
            <w:r w:rsidR="00A97037" w:rsidRPr="00473C5C">
              <w:rPr>
                <w:rFonts w:ascii="Arial" w:hAnsi="Arial" w:cs="Arial"/>
                <w:sz w:val="28"/>
                <w:szCs w:val="28"/>
              </w:rPr>
              <w:t>;</w:t>
            </w:r>
          </w:p>
          <w:p w14:paraId="1F619948" w14:textId="77777777" w:rsidR="004F7DD4" w:rsidRPr="00473C5C" w:rsidRDefault="004F7DD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lastRenderedPageBreak/>
              <w:t>W autobusach typu D minimalna moc klimatyzacji powinna wynosić: 40kW dla autobusów z napędem diesla i niskoemisyjnych, a w przypadku autobusów zero emisyjnych 50kW</w:t>
            </w:r>
            <w:r w:rsidR="00A97037" w:rsidRPr="00473C5C">
              <w:rPr>
                <w:rFonts w:ascii="Arial" w:hAnsi="Arial" w:cs="Arial"/>
                <w:sz w:val="28"/>
                <w:szCs w:val="28"/>
              </w:rPr>
              <w:t>;</w:t>
            </w:r>
          </w:p>
          <w:p w14:paraId="7E4228E2" w14:textId="706F0779" w:rsidR="00F06B55" w:rsidRPr="00473C5C" w:rsidRDefault="00F06B55"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 xml:space="preserve">W przypadku autobusów wyprodukowanych przed 2024 r. Zamawiający nie określa minimalnej mocy klimatyzacji, a zakres wymaganych temperatur zostanie ustalony z </w:t>
            </w:r>
            <w:r w:rsidR="00B84012">
              <w:rPr>
                <w:rFonts w:ascii="Arial" w:hAnsi="Arial" w:cs="Arial"/>
                <w:sz w:val="28"/>
                <w:szCs w:val="28"/>
              </w:rPr>
              <w:t>Operatorem</w:t>
            </w:r>
          </w:p>
          <w:p w14:paraId="4B275C1D" w14:textId="77777777" w:rsidR="00CA4E24" w:rsidRPr="00473C5C" w:rsidRDefault="00CA4E24" w:rsidP="004960D5">
            <w:pPr>
              <w:pStyle w:val="Akapitzlist"/>
              <w:spacing w:line="24" w:lineRule="atLeast"/>
              <w:ind w:left="1440"/>
              <w:rPr>
                <w:rFonts w:ascii="Arial" w:hAnsi="Arial" w:cs="Arial"/>
                <w:sz w:val="28"/>
                <w:szCs w:val="28"/>
              </w:rPr>
            </w:pPr>
          </w:p>
        </w:tc>
      </w:tr>
      <w:tr w:rsidR="00CA4E24" w:rsidRPr="00473C5C" w14:paraId="5545AF9B" w14:textId="77777777" w:rsidTr="008B0CBD">
        <w:tc>
          <w:tcPr>
            <w:tcW w:w="606" w:type="dxa"/>
            <w:shd w:val="clear" w:color="auto" w:fill="FFFFFF" w:themeFill="background1"/>
          </w:tcPr>
          <w:p w14:paraId="331814DC"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DE4F97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1.6.2.</w:t>
            </w:r>
          </w:p>
        </w:tc>
        <w:tc>
          <w:tcPr>
            <w:tcW w:w="2925" w:type="dxa"/>
            <w:shd w:val="clear" w:color="auto" w:fill="FFFFFF" w:themeFill="background1"/>
          </w:tcPr>
          <w:p w14:paraId="14421C6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Ogrzewanie przestrzeni pasażerskiej i kabiny kierowcy</w:t>
            </w:r>
            <w:r w:rsidR="00266667" w:rsidRPr="00473C5C">
              <w:rPr>
                <w:rFonts w:ascii="Arial" w:hAnsi="Arial" w:cs="Arial"/>
                <w:sz w:val="28"/>
                <w:szCs w:val="28"/>
              </w:rPr>
              <w:t xml:space="preserve"> (dwa osobne układy)</w:t>
            </w:r>
          </w:p>
        </w:tc>
        <w:tc>
          <w:tcPr>
            <w:tcW w:w="10486" w:type="dxa"/>
            <w:gridSpan w:val="7"/>
            <w:shd w:val="clear" w:color="auto" w:fill="FFFFFF" w:themeFill="background1"/>
            <w:vAlign w:val="center"/>
          </w:tcPr>
          <w:p w14:paraId="47483F4F" w14:textId="77777777"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Układ sterowania pracą urządzeń grzewczych powinien działać automatycznie na podstawie danych rejestrowanych przez czujniki pomiaru temperatury wewnątrz i na zewn</w:t>
            </w:r>
            <w:r w:rsidR="0018118E" w:rsidRPr="00473C5C">
              <w:rPr>
                <w:rFonts w:ascii="Arial" w:hAnsi="Arial" w:cs="Arial"/>
                <w:sz w:val="28"/>
                <w:szCs w:val="28"/>
              </w:rPr>
              <w:t>ątrz autobusu</w:t>
            </w:r>
            <w:r w:rsidRPr="00473C5C">
              <w:rPr>
                <w:rFonts w:ascii="Arial" w:hAnsi="Arial" w:cs="Arial"/>
                <w:sz w:val="28"/>
                <w:szCs w:val="28"/>
              </w:rPr>
              <w:t xml:space="preserve"> (z możliwością manualnego ustawienia oczekiwanej temperatury oraz siły nawiewu przez kierującego w zakresie kabiny kierowcy);</w:t>
            </w:r>
          </w:p>
          <w:p w14:paraId="39B193C4" w14:textId="77777777"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 xml:space="preserve">Uruchomienie systemu powinno następować automatycznie po załączeniu </w:t>
            </w:r>
            <w:r w:rsidR="000B5B01" w:rsidRPr="00473C5C">
              <w:rPr>
                <w:rFonts w:ascii="Arial" w:hAnsi="Arial" w:cs="Arial"/>
                <w:color w:val="00B050"/>
                <w:sz w:val="28"/>
                <w:szCs w:val="28"/>
              </w:rPr>
              <w:t xml:space="preserve"> </w:t>
            </w:r>
            <w:r w:rsidR="000B5B01" w:rsidRPr="00473C5C">
              <w:rPr>
                <w:rFonts w:ascii="Arial" w:hAnsi="Arial" w:cs="Arial"/>
                <w:sz w:val="28"/>
                <w:szCs w:val="28"/>
              </w:rPr>
              <w:t>silnika</w:t>
            </w:r>
            <w:r w:rsidR="000B5B01" w:rsidRPr="00473C5C">
              <w:rPr>
                <w:rFonts w:ascii="Arial" w:hAnsi="Arial" w:cs="Arial"/>
                <w:color w:val="00B050"/>
                <w:sz w:val="28"/>
                <w:szCs w:val="28"/>
              </w:rPr>
              <w:t xml:space="preserve"> </w:t>
            </w:r>
            <w:r w:rsidRPr="00473C5C">
              <w:rPr>
                <w:rFonts w:ascii="Arial" w:hAnsi="Arial" w:cs="Arial"/>
                <w:sz w:val="28"/>
                <w:szCs w:val="28"/>
              </w:rPr>
              <w:t>(z możliwością manualnego wyłączenia przez kierującego) przy temperaturze zewnętrznej poniżej 5 stopni C</w:t>
            </w:r>
            <w:r w:rsidR="00A97037" w:rsidRPr="00473C5C">
              <w:rPr>
                <w:rFonts w:ascii="Arial" w:hAnsi="Arial" w:cs="Arial"/>
                <w:sz w:val="28"/>
                <w:szCs w:val="28"/>
              </w:rPr>
              <w:t>elsjusza</w:t>
            </w:r>
            <w:r w:rsidRPr="00473C5C">
              <w:rPr>
                <w:rFonts w:ascii="Arial" w:hAnsi="Arial" w:cs="Arial"/>
                <w:sz w:val="28"/>
                <w:szCs w:val="28"/>
              </w:rPr>
              <w:t xml:space="preserve"> lub wewnętrznej niższej niż 12 stopni C</w:t>
            </w:r>
            <w:r w:rsidR="00A97037" w:rsidRPr="00473C5C">
              <w:rPr>
                <w:rFonts w:ascii="Arial" w:hAnsi="Arial" w:cs="Arial"/>
                <w:sz w:val="28"/>
                <w:szCs w:val="28"/>
              </w:rPr>
              <w:t>elsjusza</w:t>
            </w:r>
            <w:r w:rsidRPr="00473C5C">
              <w:rPr>
                <w:rFonts w:ascii="Arial" w:hAnsi="Arial" w:cs="Arial"/>
                <w:sz w:val="28"/>
                <w:szCs w:val="28"/>
              </w:rPr>
              <w:t>;</w:t>
            </w:r>
          </w:p>
          <w:p w14:paraId="6C7E866A" w14:textId="77777777"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Zakres temperatur które powinny zostać osiągnięte przez układ sterowania:</w:t>
            </w:r>
          </w:p>
          <w:p w14:paraId="4CF783E6" w14:textId="77777777" w:rsidR="00CA4E24" w:rsidRPr="00473C5C" w:rsidRDefault="00CA4E24" w:rsidP="004960D5">
            <w:pPr>
              <w:pStyle w:val="Akapitzlist"/>
              <w:numPr>
                <w:ilvl w:val="1"/>
                <w:numId w:val="31"/>
              </w:numPr>
              <w:spacing w:line="24" w:lineRule="atLeast"/>
              <w:ind w:left="634" w:hanging="283"/>
              <w:contextualSpacing/>
              <w:rPr>
                <w:rFonts w:ascii="Arial" w:hAnsi="Arial" w:cs="Arial"/>
                <w:sz w:val="28"/>
                <w:szCs w:val="28"/>
              </w:rPr>
            </w:pPr>
            <w:r w:rsidRPr="00473C5C">
              <w:rPr>
                <w:rFonts w:ascii="Arial" w:hAnsi="Arial" w:cs="Arial"/>
                <w:sz w:val="28"/>
                <w:szCs w:val="28"/>
              </w:rPr>
              <w:t>utrzymywać temperaturę wewnętrzną na poziomie 12 stopni C</w:t>
            </w:r>
            <w:r w:rsidR="00A97037" w:rsidRPr="00473C5C">
              <w:rPr>
                <w:rFonts w:ascii="Arial" w:hAnsi="Arial" w:cs="Arial"/>
                <w:sz w:val="28"/>
                <w:szCs w:val="28"/>
              </w:rPr>
              <w:t>elsjusza</w:t>
            </w:r>
            <w:r w:rsidRPr="00473C5C">
              <w:rPr>
                <w:rFonts w:ascii="Arial" w:hAnsi="Arial" w:cs="Arial"/>
                <w:sz w:val="28"/>
                <w:szCs w:val="28"/>
              </w:rPr>
              <w:t xml:space="preserve"> przy temperaturze zewnętrznej  poniżej 5 stopni C</w:t>
            </w:r>
            <w:r w:rsidR="00A97037" w:rsidRPr="00473C5C">
              <w:rPr>
                <w:rFonts w:ascii="Arial" w:hAnsi="Arial" w:cs="Arial"/>
                <w:sz w:val="28"/>
                <w:szCs w:val="28"/>
              </w:rPr>
              <w:t>elsjusza</w:t>
            </w:r>
            <w:r w:rsidRPr="00473C5C">
              <w:rPr>
                <w:rFonts w:ascii="Arial" w:hAnsi="Arial" w:cs="Arial"/>
                <w:sz w:val="28"/>
                <w:szCs w:val="28"/>
              </w:rPr>
              <w:t>;</w:t>
            </w:r>
          </w:p>
          <w:p w14:paraId="4E8BDDE7" w14:textId="77777777" w:rsidR="00CA4E24" w:rsidRPr="00473C5C" w:rsidRDefault="00CA4E24" w:rsidP="004960D5">
            <w:pPr>
              <w:pStyle w:val="Akapitzlist"/>
              <w:numPr>
                <w:ilvl w:val="1"/>
                <w:numId w:val="31"/>
              </w:numPr>
              <w:spacing w:line="24" w:lineRule="atLeast"/>
              <w:ind w:left="634" w:hanging="283"/>
              <w:contextualSpacing/>
              <w:rPr>
                <w:rFonts w:ascii="Arial" w:hAnsi="Arial" w:cs="Arial"/>
                <w:sz w:val="28"/>
                <w:szCs w:val="28"/>
              </w:rPr>
            </w:pPr>
            <w:r w:rsidRPr="00473C5C">
              <w:rPr>
                <w:rFonts w:ascii="Arial" w:hAnsi="Arial" w:cs="Arial"/>
                <w:sz w:val="28"/>
                <w:szCs w:val="28"/>
              </w:rPr>
              <w:t>przy osiągnięciu temperatury wewnętrznej 15 stopni C</w:t>
            </w:r>
            <w:r w:rsidR="00A97037" w:rsidRPr="00473C5C">
              <w:rPr>
                <w:rFonts w:ascii="Arial" w:hAnsi="Arial" w:cs="Arial"/>
                <w:sz w:val="28"/>
                <w:szCs w:val="28"/>
              </w:rPr>
              <w:t>elsjusza</w:t>
            </w:r>
            <w:r w:rsidRPr="00473C5C">
              <w:rPr>
                <w:rFonts w:ascii="Arial" w:hAnsi="Arial" w:cs="Arial"/>
                <w:sz w:val="28"/>
                <w:szCs w:val="28"/>
              </w:rPr>
              <w:t xml:space="preserve"> powinien przejść w tryb czuwania do czasu osiągnięcia przez czujniki wymienionych wcześniej zakresów;</w:t>
            </w:r>
          </w:p>
          <w:p w14:paraId="66CCCE78" w14:textId="6B7CD1DE" w:rsidR="00CA4E24" w:rsidRPr="00473C5C" w:rsidRDefault="00CA4E24"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 xml:space="preserve">Zamawiający może w trakcie realizacji umowy przez </w:t>
            </w:r>
            <w:r w:rsidR="00B84012">
              <w:rPr>
                <w:rFonts w:ascii="Arial" w:hAnsi="Arial" w:cs="Arial"/>
                <w:sz w:val="28"/>
                <w:szCs w:val="28"/>
              </w:rPr>
              <w:t>Operatora</w:t>
            </w:r>
            <w:r w:rsidRPr="00473C5C">
              <w:rPr>
                <w:rFonts w:ascii="Arial" w:hAnsi="Arial" w:cs="Arial"/>
                <w:sz w:val="28"/>
                <w:szCs w:val="28"/>
              </w:rPr>
              <w:t xml:space="preserve"> określić inne przedziały temperatur dotyczące ogrzewania przestrzeni pasażerskiej;</w:t>
            </w:r>
          </w:p>
          <w:p w14:paraId="5A19AC7B" w14:textId="77777777" w:rsidR="00E57B11" w:rsidRPr="00473C5C" w:rsidRDefault="00E57B11" w:rsidP="004960D5">
            <w:pPr>
              <w:pStyle w:val="Akapitzlist"/>
              <w:numPr>
                <w:ilvl w:val="0"/>
                <w:numId w:val="31"/>
              </w:numPr>
              <w:spacing w:line="24" w:lineRule="atLeast"/>
              <w:ind w:left="351" w:hanging="284"/>
              <w:contextualSpacing/>
              <w:rPr>
                <w:rFonts w:ascii="Arial" w:hAnsi="Arial" w:cs="Arial"/>
                <w:sz w:val="28"/>
                <w:szCs w:val="28"/>
              </w:rPr>
            </w:pPr>
            <w:r w:rsidRPr="00473C5C">
              <w:rPr>
                <w:rFonts w:ascii="Arial" w:hAnsi="Arial" w:cs="Arial"/>
                <w:sz w:val="28"/>
                <w:szCs w:val="28"/>
              </w:rPr>
              <w:t xml:space="preserve">W autobusach elektrycznych wymagane jest posiadanie systemu </w:t>
            </w:r>
            <w:proofErr w:type="spellStart"/>
            <w:r w:rsidRPr="00473C5C">
              <w:rPr>
                <w:rFonts w:ascii="Arial" w:hAnsi="Arial" w:cs="Arial"/>
                <w:sz w:val="28"/>
                <w:szCs w:val="28"/>
              </w:rPr>
              <w:t>prekondycjonowania</w:t>
            </w:r>
            <w:proofErr w:type="spellEnd"/>
            <w:r w:rsidRPr="00473C5C">
              <w:rPr>
                <w:rFonts w:ascii="Arial" w:hAnsi="Arial" w:cs="Arial"/>
                <w:sz w:val="28"/>
                <w:szCs w:val="28"/>
              </w:rPr>
              <w:t xml:space="preserve"> w celu ogrzania wnętrza autobusu w trakcie jego ładowania</w:t>
            </w:r>
            <w:r w:rsidR="00A97037" w:rsidRPr="00473C5C">
              <w:rPr>
                <w:rFonts w:ascii="Arial" w:hAnsi="Arial" w:cs="Arial"/>
                <w:sz w:val="28"/>
                <w:szCs w:val="28"/>
              </w:rPr>
              <w:t>;</w:t>
            </w:r>
          </w:p>
          <w:p w14:paraId="25FAD130" w14:textId="77777777" w:rsidR="00FA5DD4" w:rsidRPr="00473C5C" w:rsidRDefault="0063413E" w:rsidP="004960D5">
            <w:pPr>
              <w:numPr>
                <w:ilvl w:val="0"/>
                <w:numId w:val="44"/>
              </w:numPr>
              <w:tabs>
                <w:tab w:val="left" w:pos="1440"/>
              </w:tabs>
              <w:spacing w:line="24" w:lineRule="atLeast"/>
              <w:ind w:left="351" w:hanging="284"/>
              <w:rPr>
                <w:rFonts w:ascii="Arial" w:hAnsi="Arial" w:cs="Arial"/>
                <w:sz w:val="28"/>
                <w:szCs w:val="28"/>
              </w:rPr>
            </w:pPr>
            <w:r w:rsidRPr="00473C5C">
              <w:rPr>
                <w:rFonts w:ascii="Arial" w:hAnsi="Arial" w:cs="Arial"/>
                <w:sz w:val="28"/>
                <w:szCs w:val="28"/>
              </w:rPr>
              <w:t xml:space="preserve">Niedopuszczalny podczas pracy ogrzewania i klimatyzacji jest stan, w którym systemy te wzajemnie się wykluczają; oznacza to, że podczas pracy ogrzewania </w:t>
            </w:r>
            <w:r w:rsidRPr="00473C5C">
              <w:rPr>
                <w:rFonts w:ascii="Arial" w:hAnsi="Arial" w:cs="Arial"/>
                <w:sz w:val="28"/>
                <w:szCs w:val="28"/>
              </w:rPr>
              <w:lastRenderedPageBreak/>
              <w:t>klimatyzacja nie może równocześnie chłodzić przestrzeni pasażerskiej</w:t>
            </w:r>
            <w:r w:rsidR="00A97037" w:rsidRPr="00473C5C">
              <w:rPr>
                <w:rFonts w:ascii="Arial" w:hAnsi="Arial" w:cs="Arial"/>
                <w:sz w:val="28"/>
                <w:szCs w:val="28"/>
              </w:rPr>
              <w:t>;</w:t>
            </w:r>
          </w:p>
          <w:p w14:paraId="756D3F96" w14:textId="77777777" w:rsidR="00CA4E24" w:rsidRDefault="00EA00E5" w:rsidP="004960D5">
            <w:pPr>
              <w:numPr>
                <w:ilvl w:val="0"/>
                <w:numId w:val="44"/>
              </w:numPr>
              <w:tabs>
                <w:tab w:val="left" w:pos="1440"/>
              </w:tabs>
              <w:spacing w:line="24" w:lineRule="atLeast"/>
              <w:ind w:left="351" w:hanging="284"/>
              <w:rPr>
                <w:rFonts w:ascii="Arial" w:hAnsi="Arial" w:cs="Arial"/>
                <w:sz w:val="28"/>
                <w:szCs w:val="28"/>
              </w:rPr>
            </w:pPr>
            <w:r w:rsidRPr="00473C5C">
              <w:rPr>
                <w:rFonts w:ascii="Arial" w:hAnsi="Arial" w:cs="Arial"/>
                <w:sz w:val="28"/>
                <w:szCs w:val="28"/>
              </w:rPr>
              <w:t xml:space="preserve">W przypadku autobusów zeroemisyjnych wyposażonych w baterie wymagane jest zastosowanie dodatkowego ogrzewania zasilonego </w:t>
            </w:r>
            <w:r w:rsidR="00CE0498" w:rsidRPr="00473C5C">
              <w:rPr>
                <w:rFonts w:ascii="Arial" w:hAnsi="Arial" w:cs="Arial"/>
                <w:sz w:val="28"/>
                <w:szCs w:val="28"/>
              </w:rPr>
              <w:t>z innego niż bateryjnego</w:t>
            </w:r>
            <w:r w:rsidR="00A97037" w:rsidRPr="00473C5C">
              <w:rPr>
                <w:rFonts w:ascii="Arial" w:hAnsi="Arial" w:cs="Arial"/>
                <w:sz w:val="28"/>
                <w:szCs w:val="28"/>
              </w:rPr>
              <w:t xml:space="preserve"> źródła;</w:t>
            </w:r>
          </w:p>
          <w:p w14:paraId="2237E47F" w14:textId="5053F001" w:rsidR="005F4440" w:rsidRPr="00473C5C" w:rsidRDefault="005F4440" w:rsidP="004960D5">
            <w:pPr>
              <w:numPr>
                <w:ilvl w:val="0"/>
                <w:numId w:val="44"/>
              </w:numPr>
              <w:tabs>
                <w:tab w:val="left" w:pos="1440"/>
              </w:tabs>
              <w:spacing w:line="24" w:lineRule="atLeast"/>
              <w:ind w:left="351" w:hanging="284"/>
              <w:rPr>
                <w:rFonts w:ascii="Arial" w:hAnsi="Arial" w:cs="Arial"/>
                <w:sz w:val="28"/>
                <w:szCs w:val="28"/>
              </w:rPr>
            </w:pPr>
            <w:r>
              <w:rPr>
                <w:rFonts w:ascii="Arial" w:hAnsi="Arial" w:cs="Arial"/>
                <w:sz w:val="28"/>
                <w:szCs w:val="28"/>
              </w:rPr>
              <w:t>W przypadku wykorzystywania grzejników i nagrzewnic nie dopuszcza się ich montażu w strefie gdzie wyznaczone są miejsca dla wózków inwalidzkich i dziecięcych</w:t>
            </w:r>
            <w:r w:rsidR="008A491B">
              <w:rPr>
                <w:rFonts w:ascii="Arial" w:hAnsi="Arial" w:cs="Arial"/>
                <w:sz w:val="28"/>
                <w:szCs w:val="28"/>
              </w:rPr>
              <w:t xml:space="preserve"> (miejsce fizycznego postoju wózka inwalidzkiego i dziecięcego). </w:t>
            </w:r>
          </w:p>
        </w:tc>
      </w:tr>
      <w:tr w:rsidR="00CA4E24" w:rsidRPr="00473C5C" w14:paraId="118218BA" w14:textId="77777777" w:rsidTr="00432DF5">
        <w:trPr>
          <w:trHeight w:val="5904"/>
        </w:trPr>
        <w:tc>
          <w:tcPr>
            <w:tcW w:w="606" w:type="dxa"/>
            <w:shd w:val="clear" w:color="auto" w:fill="FFFFFF" w:themeFill="background1"/>
          </w:tcPr>
          <w:p w14:paraId="6D6EB47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4B0ED77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1.6.3.</w:t>
            </w:r>
          </w:p>
        </w:tc>
        <w:tc>
          <w:tcPr>
            <w:tcW w:w="2925" w:type="dxa"/>
            <w:shd w:val="clear" w:color="auto" w:fill="FFFFFF" w:themeFill="background1"/>
          </w:tcPr>
          <w:p w14:paraId="136C784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Manualna wentylacja przestrzeni pasażerskiej</w:t>
            </w:r>
          </w:p>
        </w:tc>
        <w:tc>
          <w:tcPr>
            <w:tcW w:w="2506" w:type="dxa"/>
            <w:shd w:val="clear" w:color="auto" w:fill="FFFFFF" w:themeFill="background1"/>
          </w:tcPr>
          <w:p w14:paraId="434DF36F" w14:textId="77777777" w:rsidR="00CA4E24" w:rsidRPr="00473C5C" w:rsidRDefault="00CA4E24"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t>1 klapa dachowa – z możliwością zamknięcia w momencie uruchomienia klimatyzacji;</w:t>
            </w:r>
          </w:p>
          <w:p w14:paraId="2080CE68" w14:textId="22C42A03" w:rsidR="00811756" w:rsidRPr="00473C5C" w:rsidRDefault="00A97037"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t>U</w:t>
            </w:r>
            <w:r w:rsidR="00A27BD8" w:rsidRPr="00473C5C">
              <w:rPr>
                <w:rFonts w:ascii="Arial" w:hAnsi="Arial" w:cs="Arial"/>
                <w:sz w:val="28"/>
                <w:szCs w:val="28"/>
              </w:rPr>
              <w:t>chylne</w:t>
            </w:r>
            <w:r w:rsidR="00CA4E24" w:rsidRPr="00473C5C">
              <w:rPr>
                <w:rFonts w:ascii="Arial" w:hAnsi="Arial" w:cs="Arial"/>
                <w:sz w:val="28"/>
                <w:szCs w:val="28"/>
              </w:rPr>
              <w:t xml:space="preserve"> szyby boczne </w:t>
            </w:r>
            <w:r w:rsidR="004F5C3E" w:rsidRPr="00473C5C">
              <w:rPr>
                <w:rFonts w:ascii="Arial" w:hAnsi="Arial" w:cs="Arial"/>
                <w:sz w:val="28"/>
                <w:szCs w:val="28"/>
              </w:rPr>
              <w:t>o łączne</w:t>
            </w:r>
            <w:r w:rsidR="0077208B">
              <w:rPr>
                <w:rFonts w:ascii="Arial" w:hAnsi="Arial" w:cs="Arial"/>
                <w:sz w:val="28"/>
                <w:szCs w:val="28"/>
              </w:rPr>
              <w:t>j</w:t>
            </w:r>
            <w:r w:rsidR="004F5C3E" w:rsidRPr="00473C5C">
              <w:rPr>
                <w:rFonts w:ascii="Arial" w:hAnsi="Arial" w:cs="Arial"/>
                <w:sz w:val="28"/>
                <w:szCs w:val="28"/>
              </w:rPr>
              <w:t xml:space="preserve"> powierzchni części otwieranej wszystkich okien co najmniej 3600 cm</w:t>
            </w:r>
            <w:r w:rsidR="004F5C3E" w:rsidRPr="00473C5C">
              <w:rPr>
                <w:rFonts w:ascii="Arial" w:hAnsi="Arial" w:cs="Arial"/>
                <w:sz w:val="28"/>
                <w:szCs w:val="28"/>
                <w:vertAlign w:val="superscript"/>
              </w:rPr>
              <w:t>2</w:t>
            </w:r>
          </w:p>
        </w:tc>
        <w:tc>
          <w:tcPr>
            <w:tcW w:w="2822" w:type="dxa"/>
            <w:gridSpan w:val="2"/>
            <w:shd w:val="clear" w:color="auto" w:fill="FFFFFF" w:themeFill="background1"/>
          </w:tcPr>
          <w:p w14:paraId="087B2089" w14:textId="77777777" w:rsidR="00CA4E24" w:rsidRPr="00473C5C" w:rsidRDefault="00CA4E24"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t>2 klapy dachowe z możliwością zamknięcia w momencie uruchomienia klimatyzacji</w:t>
            </w:r>
            <w:r w:rsidR="001A1D72" w:rsidRPr="00473C5C">
              <w:rPr>
                <w:rFonts w:ascii="Arial" w:hAnsi="Arial" w:cs="Arial"/>
                <w:sz w:val="28"/>
                <w:szCs w:val="28"/>
              </w:rPr>
              <w:t>(w przypadku zintegrowania systemu wentylacji z systemem klimatyzacji Zamawiaj</w:t>
            </w:r>
            <w:r w:rsidR="00EB2C77" w:rsidRPr="00473C5C">
              <w:rPr>
                <w:rFonts w:ascii="Arial" w:hAnsi="Arial" w:cs="Arial"/>
                <w:sz w:val="28"/>
                <w:szCs w:val="28"/>
              </w:rPr>
              <w:t>ą</w:t>
            </w:r>
            <w:r w:rsidR="001A1D72" w:rsidRPr="00473C5C">
              <w:rPr>
                <w:rFonts w:ascii="Arial" w:hAnsi="Arial" w:cs="Arial"/>
                <w:sz w:val="28"/>
                <w:szCs w:val="28"/>
              </w:rPr>
              <w:t>cy dopuszcza brak klap dachowych)</w:t>
            </w:r>
            <w:r w:rsidRPr="00473C5C">
              <w:rPr>
                <w:rFonts w:ascii="Arial" w:hAnsi="Arial" w:cs="Arial"/>
                <w:sz w:val="28"/>
                <w:szCs w:val="28"/>
              </w:rPr>
              <w:t>;</w:t>
            </w:r>
          </w:p>
          <w:p w14:paraId="769BD672" w14:textId="77777777" w:rsidR="00811756" w:rsidRPr="00473C5C" w:rsidRDefault="00A97037"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t>U</w:t>
            </w:r>
            <w:r w:rsidR="004F5C3E" w:rsidRPr="00473C5C">
              <w:rPr>
                <w:rFonts w:ascii="Arial" w:hAnsi="Arial" w:cs="Arial"/>
                <w:sz w:val="28"/>
                <w:szCs w:val="28"/>
              </w:rPr>
              <w:t>chylne szyby boczne o łączne powierzchni części otwieranej wszystkich okien co najmniej 3600 cm</w:t>
            </w:r>
            <w:r w:rsidR="004F5C3E" w:rsidRPr="00473C5C">
              <w:rPr>
                <w:rFonts w:ascii="Arial" w:hAnsi="Arial" w:cs="Arial"/>
                <w:sz w:val="28"/>
                <w:szCs w:val="28"/>
                <w:vertAlign w:val="superscript"/>
              </w:rPr>
              <w:t>2</w:t>
            </w:r>
          </w:p>
        </w:tc>
        <w:tc>
          <w:tcPr>
            <w:tcW w:w="2506" w:type="dxa"/>
            <w:gridSpan w:val="2"/>
            <w:shd w:val="clear" w:color="auto" w:fill="FFFFFF" w:themeFill="background1"/>
          </w:tcPr>
          <w:p w14:paraId="537ED9D6" w14:textId="77777777" w:rsidR="00CA4E24" w:rsidRPr="00473C5C" w:rsidRDefault="00CA4E24"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t>2 klapy dachowe z możliwością zamknięcia w momencie uruchomienia klimatyzacji</w:t>
            </w:r>
            <w:r w:rsidR="001A1D72" w:rsidRPr="00473C5C">
              <w:rPr>
                <w:rFonts w:ascii="Arial" w:hAnsi="Arial" w:cs="Arial"/>
                <w:sz w:val="28"/>
                <w:szCs w:val="28"/>
              </w:rPr>
              <w:t xml:space="preserve"> (w przypadku zintegrowania systemu wentylacji z systemem klimatyzacji Zamawi</w:t>
            </w:r>
            <w:r w:rsidR="00EB2C77" w:rsidRPr="00473C5C">
              <w:rPr>
                <w:rFonts w:ascii="Arial" w:hAnsi="Arial" w:cs="Arial"/>
                <w:sz w:val="28"/>
                <w:szCs w:val="28"/>
              </w:rPr>
              <w:t>a</w:t>
            </w:r>
            <w:r w:rsidR="001A1D72" w:rsidRPr="00473C5C">
              <w:rPr>
                <w:rFonts w:ascii="Arial" w:hAnsi="Arial" w:cs="Arial"/>
                <w:sz w:val="28"/>
                <w:szCs w:val="28"/>
              </w:rPr>
              <w:t>j</w:t>
            </w:r>
            <w:r w:rsidR="00EB2C77" w:rsidRPr="00473C5C">
              <w:rPr>
                <w:rFonts w:ascii="Arial" w:hAnsi="Arial" w:cs="Arial"/>
                <w:sz w:val="28"/>
                <w:szCs w:val="28"/>
              </w:rPr>
              <w:t>ą</w:t>
            </w:r>
            <w:r w:rsidR="001A1D72" w:rsidRPr="00473C5C">
              <w:rPr>
                <w:rFonts w:ascii="Arial" w:hAnsi="Arial" w:cs="Arial"/>
                <w:sz w:val="28"/>
                <w:szCs w:val="28"/>
              </w:rPr>
              <w:t>cy dopuszcza brak klap dachowych)</w:t>
            </w:r>
            <w:r w:rsidRPr="00473C5C">
              <w:rPr>
                <w:rFonts w:ascii="Arial" w:hAnsi="Arial" w:cs="Arial"/>
                <w:sz w:val="28"/>
                <w:szCs w:val="28"/>
              </w:rPr>
              <w:t>;</w:t>
            </w:r>
          </w:p>
          <w:p w14:paraId="4477BB7C" w14:textId="68A21528" w:rsidR="00811756" w:rsidRPr="00473C5C" w:rsidRDefault="00A97037"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t>U</w:t>
            </w:r>
            <w:r w:rsidR="004F5C3E" w:rsidRPr="00473C5C">
              <w:rPr>
                <w:rFonts w:ascii="Arial" w:hAnsi="Arial" w:cs="Arial"/>
                <w:sz w:val="28"/>
                <w:szCs w:val="28"/>
              </w:rPr>
              <w:t>chylne szyby boczne o łączne</w:t>
            </w:r>
            <w:r w:rsidR="0077208B">
              <w:rPr>
                <w:rFonts w:ascii="Arial" w:hAnsi="Arial" w:cs="Arial"/>
                <w:sz w:val="28"/>
                <w:szCs w:val="28"/>
              </w:rPr>
              <w:t>j</w:t>
            </w:r>
            <w:r w:rsidR="004F5C3E" w:rsidRPr="00473C5C">
              <w:rPr>
                <w:rFonts w:ascii="Arial" w:hAnsi="Arial" w:cs="Arial"/>
                <w:sz w:val="28"/>
                <w:szCs w:val="28"/>
              </w:rPr>
              <w:t xml:space="preserve"> powierzchni części </w:t>
            </w:r>
            <w:r w:rsidR="004F5C3E" w:rsidRPr="00473C5C">
              <w:rPr>
                <w:rFonts w:ascii="Arial" w:hAnsi="Arial" w:cs="Arial"/>
                <w:sz w:val="28"/>
                <w:szCs w:val="28"/>
              </w:rPr>
              <w:lastRenderedPageBreak/>
              <w:t>otwieranej wszystkich okien co najmniej 7200 cm</w:t>
            </w:r>
            <w:r w:rsidR="004F5C3E" w:rsidRPr="00473C5C">
              <w:rPr>
                <w:rFonts w:ascii="Arial" w:hAnsi="Arial" w:cs="Arial"/>
                <w:sz w:val="28"/>
                <w:szCs w:val="28"/>
                <w:vertAlign w:val="superscript"/>
              </w:rPr>
              <w:t>2</w:t>
            </w:r>
            <w:r w:rsidR="0077208B">
              <w:rPr>
                <w:rFonts w:ascii="Arial" w:hAnsi="Arial" w:cs="Arial"/>
                <w:sz w:val="28"/>
                <w:szCs w:val="28"/>
              </w:rPr>
              <w:t>(+/-20%)</w:t>
            </w:r>
          </w:p>
        </w:tc>
        <w:tc>
          <w:tcPr>
            <w:tcW w:w="2652" w:type="dxa"/>
            <w:gridSpan w:val="2"/>
            <w:shd w:val="clear" w:color="auto" w:fill="FFFFFF" w:themeFill="background1"/>
          </w:tcPr>
          <w:p w14:paraId="40606E98" w14:textId="77777777" w:rsidR="00CA4E24" w:rsidRPr="00473C5C" w:rsidRDefault="00CA4E24"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lastRenderedPageBreak/>
              <w:t>3 klapy dachowe z możliwością zamknięcia w momencie uruchomienia klimatyzacji</w:t>
            </w:r>
            <w:r w:rsidR="001A1D72" w:rsidRPr="00473C5C">
              <w:rPr>
                <w:rFonts w:ascii="Arial" w:hAnsi="Arial" w:cs="Arial"/>
                <w:sz w:val="28"/>
                <w:szCs w:val="28"/>
              </w:rPr>
              <w:t>(w przypadku zintegrowania systemu wentylacji z systemem klimatyzacji Zamawiaj</w:t>
            </w:r>
            <w:r w:rsidR="00EB2C77" w:rsidRPr="00473C5C">
              <w:rPr>
                <w:rFonts w:ascii="Arial" w:hAnsi="Arial" w:cs="Arial"/>
                <w:sz w:val="28"/>
                <w:szCs w:val="28"/>
              </w:rPr>
              <w:t>ą</w:t>
            </w:r>
            <w:r w:rsidR="001A1D72" w:rsidRPr="00473C5C">
              <w:rPr>
                <w:rFonts w:ascii="Arial" w:hAnsi="Arial" w:cs="Arial"/>
                <w:sz w:val="28"/>
                <w:szCs w:val="28"/>
              </w:rPr>
              <w:t>cy dopuszcza brak klap dachowych)</w:t>
            </w:r>
            <w:r w:rsidRPr="00473C5C">
              <w:rPr>
                <w:rFonts w:ascii="Arial" w:hAnsi="Arial" w:cs="Arial"/>
                <w:sz w:val="28"/>
                <w:szCs w:val="28"/>
              </w:rPr>
              <w:t>;</w:t>
            </w:r>
          </w:p>
          <w:p w14:paraId="4E7FA24C" w14:textId="32CB196A" w:rsidR="00811756" w:rsidRPr="00473C5C" w:rsidRDefault="00A97037" w:rsidP="004960D5">
            <w:pPr>
              <w:pStyle w:val="Akapitzlist"/>
              <w:numPr>
                <w:ilvl w:val="0"/>
                <w:numId w:val="32"/>
              </w:numPr>
              <w:spacing w:line="24" w:lineRule="atLeast"/>
              <w:ind w:left="351" w:hanging="284"/>
              <w:contextualSpacing/>
              <w:rPr>
                <w:rFonts w:ascii="Arial" w:hAnsi="Arial" w:cs="Arial"/>
                <w:sz w:val="28"/>
                <w:szCs w:val="28"/>
              </w:rPr>
            </w:pPr>
            <w:r w:rsidRPr="00473C5C">
              <w:rPr>
                <w:rFonts w:ascii="Arial" w:hAnsi="Arial" w:cs="Arial"/>
                <w:sz w:val="28"/>
                <w:szCs w:val="28"/>
              </w:rPr>
              <w:t>U</w:t>
            </w:r>
            <w:r w:rsidR="004F5C3E" w:rsidRPr="00473C5C">
              <w:rPr>
                <w:rFonts w:ascii="Arial" w:hAnsi="Arial" w:cs="Arial"/>
                <w:sz w:val="28"/>
                <w:szCs w:val="28"/>
              </w:rPr>
              <w:t>chylne szyby boczne o łączne</w:t>
            </w:r>
            <w:r w:rsidR="0077208B">
              <w:rPr>
                <w:rFonts w:ascii="Arial" w:hAnsi="Arial" w:cs="Arial"/>
                <w:sz w:val="28"/>
                <w:szCs w:val="28"/>
              </w:rPr>
              <w:t>j</w:t>
            </w:r>
            <w:r w:rsidR="004F5C3E" w:rsidRPr="00473C5C">
              <w:rPr>
                <w:rFonts w:ascii="Arial" w:hAnsi="Arial" w:cs="Arial"/>
                <w:sz w:val="28"/>
                <w:szCs w:val="28"/>
              </w:rPr>
              <w:t xml:space="preserve"> powierzchni części otwieranej wszystkich okien co najmniej 7200 </w:t>
            </w:r>
            <w:r w:rsidR="004F5C3E" w:rsidRPr="00473C5C">
              <w:rPr>
                <w:rFonts w:ascii="Arial" w:hAnsi="Arial" w:cs="Arial"/>
                <w:sz w:val="28"/>
                <w:szCs w:val="28"/>
              </w:rPr>
              <w:lastRenderedPageBreak/>
              <w:t>cm</w:t>
            </w:r>
            <w:r w:rsidR="004F5C3E" w:rsidRPr="00473C5C">
              <w:rPr>
                <w:rFonts w:ascii="Arial" w:hAnsi="Arial" w:cs="Arial"/>
                <w:sz w:val="28"/>
                <w:szCs w:val="28"/>
                <w:vertAlign w:val="superscript"/>
              </w:rPr>
              <w:t>2</w:t>
            </w:r>
            <w:r w:rsidR="004F5C3E" w:rsidRPr="00473C5C">
              <w:rPr>
                <w:rFonts w:ascii="Arial" w:hAnsi="Arial" w:cs="Arial"/>
                <w:sz w:val="28"/>
                <w:szCs w:val="28"/>
              </w:rPr>
              <w:t xml:space="preserve"> </w:t>
            </w:r>
            <w:r w:rsidR="0077208B">
              <w:rPr>
                <w:rFonts w:ascii="Arial" w:hAnsi="Arial" w:cs="Arial"/>
                <w:sz w:val="28"/>
                <w:szCs w:val="28"/>
              </w:rPr>
              <w:t>(+/-20%)</w:t>
            </w:r>
            <w:r w:rsidR="004F5C3E" w:rsidRPr="00473C5C">
              <w:rPr>
                <w:rFonts w:ascii="Arial" w:hAnsi="Arial" w:cs="Arial"/>
                <w:sz w:val="28"/>
                <w:szCs w:val="28"/>
              </w:rPr>
              <w:t>w pierwszym członie i co najmniej 3600 cm</w:t>
            </w:r>
            <w:r w:rsidR="004F5C3E" w:rsidRPr="00473C5C">
              <w:rPr>
                <w:rFonts w:ascii="Arial" w:hAnsi="Arial" w:cs="Arial"/>
                <w:sz w:val="28"/>
                <w:szCs w:val="28"/>
                <w:vertAlign w:val="superscript"/>
              </w:rPr>
              <w:t>2</w:t>
            </w:r>
            <w:r w:rsidR="004F5C3E" w:rsidRPr="00473C5C">
              <w:rPr>
                <w:rFonts w:ascii="Arial" w:hAnsi="Arial" w:cs="Arial"/>
                <w:sz w:val="28"/>
                <w:szCs w:val="28"/>
              </w:rPr>
              <w:t xml:space="preserve"> </w:t>
            </w:r>
            <w:r w:rsidR="0077208B">
              <w:rPr>
                <w:rFonts w:ascii="Arial" w:hAnsi="Arial" w:cs="Arial"/>
                <w:sz w:val="28"/>
                <w:szCs w:val="28"/>
              </w:rPr>
              <w:t xml:space="preserve">(+/-20%) </w:t>
            </w:r>
            <w:r w:rsidR="004F5C3E" w:rsidRPr="00473C5C">
              <w:rPr>
                <w:rFonts w:ascii="Arial" w:hAnsi="Arial" w:cs="Arial"/>
                <w:sz w:val="28"/>
                <w:szCs w:val="28"/>
              </w:rPr>
              <w:t>w drugim członie</w:t>
            </w:r>
          </w:p>
        </w:tc>
      </w:tr>
      <w:tr w:rsidR="00A247D7" w:rsidRPr="00473C5C" w14:paraId="42F1FB1C" w14:textId="77777777" w:rsidTr="008B0CBD">
        <w:tc>
          <w:tcPr>
            <w:tcW w:w="606" w:type="dxa"/>
            <w:shd w:val="clear" w:color="auto" w:fill="FFFFFF" w:themeFill="background1"/>
          </w:tcPr>
          <w:p w14:paraId="46FB4640" w14:textId="77777777" w:rsidR="00A247D7" w:rsidRPr="00473C5C" w:rsidRDefault="00A247D7" w:rsidP="004960D5">
            <w:pPr>
              <w:spacing w:line="24" w:lineRule="atLeast"/>
              <w:rPr>
                <w:rFonts w:ascii="Arial" w:hAnsi="Arial" w:cs="Arial"/>
                <w:sz w:val="28"/>
                <w:szCs w:val="28"/>
              </w:rPr>
            </w:pPr>
          </w:p>
        </w:tc>
        <w:tc>
          <w:tcPr>
            <w:tcW w:w="1073" w:type="dxa"/>
            <w:shd w:val="clear" w:color="auto" w:fill="FFFFFF" w:themeFill="background1"/>
          </w:tcPr>
          <w:p w14:paraId="30C2E54F" w14:textId="77777777" w:rsidR="00A247D7" w:rsidRPr="00473C5C" w:rsidRDefault="00A247D7" w:rsidP="004960D5">
            <w:pPr>
              <w:spacing w:line="24" w:lineRule="atLeast"/>
              <w:rPr>
                <w:rFonts w:ascii="Arial" w:hAnsi="Arial" w:cs="Arial"/>
                <w:sz w:val="28"/>
                <w:szCs w:val="28"/>
              </w:rPr>
            </w:pPr>
          </w:p>
        </w:tc>
        <w:tc>
          <w:tcPr>
            <w:tcW w:w="2925" w:type="dxa"/>
            <w:shd w:val="clear" w:color="auto" w:fill="FFFFFF" w:themeFill="background1"/>
          </w:tcPr>
          <w:p w14:paraId="3FE3DC4B" w14:textId="77777777" w:rsidR="00A247D7" w:rsidRPr="00473C5C" w:rsidRDefault="00A247D7" w:rsidP="004960D5">
            <w:pPr>
              <w:spacing w:line="24" w:lineRule="atLeast"/>
              <w:rPr>
                <w:rFonts w:ascii="Arial" w:hAnsi="Arial" w:cs="Arial"/>
                <w:sz w:val="28"/>
                <w:szCs w:val="28"/>
              </w:rPr>
            </w:pPr>
          </w:p>
        </w:tc>
        <w:tc>
          <w:tcPr>
            <w:tcW w:w="10486" w:type="dxa"/>
            <w:gridSpan w:val="7"/>
            <w:shd w:val="clear" w:color="auto" w:fill="FFFFFF" w:themeFill="background1"/>
          </w:tcPr>
          <w:p w14:paraId="238705DC" w14:textId="180ED293" w:rsidR="00A247D7" w:rsidRPr="00473C5C" w:rsidRDefault="00A97037" w:rsidP="004960D5">
            <w:pPr>
              <w:pStyle w:val="Akapitzlist"/>
              <w:numPr>
                <w:ilvl w:val="0"/>
                <w:numId w:val="32"/>
              </w:numPr>
              <w:spacing w:line="24" w:lineRule="atLeast"/>
              <w:ind w:left="492" w:hanging="283"/>
              <w:contextualSpacing/>
              <w:rPr>
                <w:rFonts w:ascii="Arial" w:hAnsi="Arial" w:cs="Arial"/>
                <w:sz w:val="28"/>
                <w:szCs w:val="28"/>
              </w:rPr>
            </w:pPr>
            <w:r w:rsidRPr="00473C5C">
              <w:rPr>
                <w:rFonts w:ascii="Arial" w:hAnsi="Arial" w:cs="Arial"/>
                <w:sz w:val="28"/>
                <w:szCs w:val="28"/>
              </w:rPr>
              <w:t>M</w:t>
            </w:r>
            <w:r w:rsidR="00A247D7" w:rsidRPr="00473C5C">
              <w:rPr>
                <w:rFonts w:ascii="Arial" w:hAnsi="Arial" w:cs="Arial"/>
                <w:sz w:val="28"/>
                <w:szCs w:val="28"/>
              </w:rPr>
              <w:t>inimum 50% okien bo</w:t>
            </w:r>
            <w:r w:rsidR="0018118E" w:rsidRPr="00473C5C">
              <w:rPr>
                <w:rFonts w:ascii="Arial" w:hAnsi="Arial" w:cs="Arial"/>
                <w:sz w:val="28"/>
                <w:szCs w:val="28"/>
              </w:rPr>
              <w:t>cznych na każdej stronie autobusu</w:t>
            </w:r>
            <w:r w:rsidR="00A247D7" w:rsidRPr="00473C5C">
              <w:rPr>
                <w:rFonts w:ascii="Arial" w:hAnsi="Arial" w:cs="Arial"/>
                <w:sz w:val="28"/>
                <w:szCs w:val="28"/>
              </w:rPr>
              <w:t xml:space="preserve"> musi posiadać część uchylną</w:t>
            </w:r>
            <w:r w:rsidR="000B19C8" w:rsidRPr="00473C5C">
              <w:rPr>
                <w:rFonts w:ascii="Arial" w:hAnsi="Arial" w:cs="Arial"/>
                <w:sz w:val="28"/>
                <w:szCs w:val="28"/>
              </w:rPr>
              <w:t xml:space="preserve"> (wymóg ten nie dotyczy szyb bocznych, które nie posiadają elementów uchylnych</w:t>
            </w:r>
            <w:r w:rsidR="0077208B">
              <w:rPr>
                <w:rFonts w:ascii="Arial" w:hAnsi="Arial" w:cs="Arial"/>
                <w:sz w:val="28"/>
                <w:szCs w:val="28"/>
              </w:rPr>
              <w:t>, okien o szerokości poniżej 80 cm oraz okien w świetle których zastosowano boczne tablice wewnętrzne</w:t>
            </w:r>
            <w:r w:rsidR="000B19C8" w:rsidRPr="00473C5C">
              <w:rPr>
                <w:rFonts w:ascii="Arial" w:hAnsi="Arial" w:cs="Arial"/>
                <w:sz w:val="28"/>
                <w:szCs w:val="28"/>
              </w:rPr>
              <w:t xml:space="preserve">) </w:t>
            </w:r>
            <w:r w:rsidRPr="00473C5C">
              <w:rPr>
                <w:rFonts w:ascii="Arial" w:hAnsi="Arial" w:cs="Arial"/>
                <w:sz w:val="28"/>
                <w:szCs w:val="28"/>
              </w:rPr>
              <w:t>;</w:t>
            </w:r>
          </w:p>
          <w:p w14:paraId="0DF88FE2" w14:textId="77777777" w:rsidR="00A247D7" w:rsidRPr="00473C5C" w:rsidRDefault="00A97037" w:rsidP="004960D5">
            <w:pPr>
              <w:pStyle w:val="Akapitzlist"/>
              <w:numPr>
                <w:ilvl w:val="0"/>
                <w:numId w:val="32"/>
              </w:numPr>
              <w:spacing w:line="24" w:lineRule="atLeast"/>
              <w:ind w:left="492" w:hanging="283"/>
              <w:contextualSpacing/>
              <w:rPr>
                <w:rFonts w:ascii="Arial" w:hAnsi="Arial" w:cs="Arial"/>
                <w:sz w:val="28"/>
                <w:szCs w:val="28"/>
              </w:rPr>
            </w:pPr>
            <w:r w:rsidRPr="00473C5C">
              <w:rPr>
                <w:rFonts w:ascii="Arial" w:hAnsi="Arial" w:cs="Arial"/>
                <w:sz w:val="28"/>
                <w:szCs w:val="28"/>
              </w:rPr>
              <w:t>O</w:t>
            </w:r>
            <w:r w:rsidR="00A247D7" w:rsidRPr="00473C5C">
              <w:rPr>
                <w:rFonts w:ascii="Arial" w:hAnsi="Arial" w:cs="Arial"/>
                <w:sz w:val="28"/>
                <w:szCs w:val="28"/>
              </w:rPr>
              <w:t xml:space="preserve">kna te powinny być równomiernie rozmieszczone na całej długości </w:t>
            </w:r>
            <w:r w:rsidR="0018118E" w:rsidRPr="00473C5C">
              <w:rPr>
                <w:rFonts w:ascii="Arial" w:hAnsi="Arial" w:cs="Arial"/>
                <w:sz w:val="28"/>
                <w:szCs w:val="28"/>
              </w:rPr>
              <w:t>autobusu</w:t>
            </w:r>
            <w:r w:rsidRPr="00473C5C">
              <w:rPr>
                <w:rFonts w:ascii="Arial" w:hAnsi="Arial" w:cs="Arial"/>
                <w:sz w:val="28"/>
                <w:szCs w:val="28"/>
              </w:rPr>
              <w:t xml:space="preserve"> - </w:t>
            </w:r>
            <w:r w:rsidR="007E5E81" w:rsidRPr="00473C5C">
              <w:rPr>
                <w:rFonts w:ascii="Arial" w:hAnsi="Arial" w:cs="Arial"/>
                <w:sz w:val="28"/>
                <w:szCs w:val="28"/>
              </w:rPr>
              <w:t xml:space="preserve">nie jest dopuszczalne umieszczenie otwieranych okien tylko z przedniej lub tylnej części </w:t>
            </w:r>
            <w:r w:rsidR="0018118E" w:rsidRPr="00473C5C">
              <w:rPr>
                <w:rFonts w:ascii="Arial" w:hAnsi="Arial" w:cs="Arial"/>
                <w:sz w:val="28"/>
                <w:szCs w:val="28"/>
              </w:rPr>
              <w:t>autobusu</w:t>
            </w:r>
            <w:r w:rsidR="00FB1647" w:rsidRPr="00473C5C">
              <w:rPr>
                <w:rFonts w:ascii="Arial" w:hAnsi="Arial" w:cs="Arial"/>
                <w:sz w:val="28"/>
                <w:szCs w:val="28"/>
              </w:rPr>
              <w:t>;</w:t>
            </w:r>
          </w:p>
          <w:p w14:paraId="13B4851B" w14:textId="77777777" w:rsidR="007E5E81" w:rsidRPr="00473C5C" w:rsidRDefault="00FB1647" w:rsidP="004960D5">
            <w:pPr>
              <w:pStyle w:val="Akapitzlist"/>
              <w:numPr>
                <w:ilvl w:val="0"/>
                <w:numId w:val="32"/>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7E5E81" w:rsidRPr="00473C5C">
              <w:rPr>
                <w:rFonts w:ascii="Arial" w:hAnsi="Arial" w:cs="Arial"/>
                <w:sz w:val="28"/>
                <w:szCs w:val="28"/>
              </w:rPr>
              <w:t>ysokość</w:t>
            </w:r>
            <w:r w:rsidR="006F3CE9" w:rsidRPr="00473C5C">
              <w:rPr>
                <w:rFonts w:ascii="Arial" w:hAnsi="Arial" w:cs="Arial"/>
                <w:sz w:val="28"/>
                <w:szCs w:val="28"/>
              </w:rPr>
              <w:t xml:space="preserve"> otworu okna powinna</w:t>
            </w:r>
            <w:r w:rsidR="007E5E81" w:rsidRPr="00473C5C">
              <w:rPr>
                <w:rFonts w:ascii="Arial" w:hAnsi="Arial" w:cs="Arial"/>
                <w:sz w:val="28"/>
                <w:szCs w:val="28"/>
              </w:rPr>
              <w:t xml:space="preserve"> się mieścić w zakresie 20%-60% wysokości otworu okna, ale nie </w:t>
            </w:r>
            <w:r w:rsidR="006F3CE9" w:rsidRPr="00473C5C">
              <w:rPr>
                <w:rFonts w:ascii="Arial" w:hAnsi="Arial" w:cs="Arial"/>
                <w:sz w:val="28"/>
                <w:szCs w:val="28"/>
              </w:rPr>
              <w:t xml:space="preserve">może być </w:t>
            </w:r>
            <w:r w:rsidR="007E5E81" w:rsidRPr="00473C5C">
              <w:rPr>
                <w:rFonts w:ascii="Arial" w:hAnsi="Arial" w:cs="Arial"/>
                <w:sz w:val="28"/>
                <w:szCs w:val="28"/>
              </w:rPr>
              <w:t>mniejsza niż 20 cm</w:t>
            </w:r>
            <w:r w:rsidRPr="00473C5C">
              <w:rPr>
                <w:rFonts w:ascii="Arial" w:hAnsi="Arial" w:cs="Arial"/>
                <w:sz w:val="28"/>
                <w:szCs w:val="28"/>
              </w:rPr>
              <w:t>;</w:t>
            </w:r>
          </w:p>
          <w:p w14:paraId="0F631289" w14:textId="77777777" w:rsidR="006D2536" w:rsidRPr="00473C5C" w:rsidRDefault="00FB1647" w:rsidP="004960D5">
            <w:pPr>
              <w:pStyle w:val="Akapitzlist"/>
              <w:numPr>
                <w:ilvl w:val="0"/>
                <w:numId w:val="32"/>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6D2536" w:rsidRPr="00473C5C">
              <w:rPr>
                <w:rFonts w:ascii="Arial" w:hAnsi="Arial" w:cs="Arial"/>
                <w:sz w:val="28"/>
                <w:szCs w:val="28"/>
              </w:rPr>
              <w:t>szystkie szyby</w:t>
            </w:r>
            <w:r w:rsidRPr="00473C5C">
              <w:rPr>
                <w:rFonts w:ascii="Arial" w:hAnsi="Arial" w:cs="Arial"/>
                <w:sz w:val="28"/>
                <w:szCs w:val="28"/>
              </w:rPr>
              <w:t xml:space="preserve"> boczne  typu przyciemnianego </w:t>
            </w:r>
            <w:proofErr w:type="spellStart"/>
            <w:r w:rsidRPr="00473C5C">
              <w:rPr>
                <w:rFonts w:ascii="Arial" w:hAnsi="Arial" w:cs="Arial"/>
                <w:sz w:val="28"/>
                <w:szCs w:val="28"/>
              </w:rPr>
              <w:t>a</w:t>
            </w:r>
            <w:r w:rsidR="006D2536" w:rsidRPr="00473C5C">
              <w:rPr>
                <w:rFonts w:ascii="Arial" w:hAnsi="Arial" w:cs="Arial"/>
                <w:sz w:val="28"/>
                <w:szCs w:val="28"/>
              </w:rPr>
              <w:t>termiczne</w:t>
            </w:r>
            <w:proofErr w:type="spellEnd"/>
            <w:r w:rsidR="006D2536" w:rsidRPr="00473C5C">
              <w:rPr>
                <w:rFonts w:ascii="Arial" w:hAnsi="Arial" w:cs="Arial"/>
                <w:sz w:val="28"/>
                <w:szCs w:val="28"/>
              </w:rPr>
              <w:t xml:space="preserve"> (</w:t>
            </w:r>
            <w:r w:rsidRPr="00473C5C">
              <w:rPr>
                <w:rFonts w:ascii="Arial" w:hAnsi="Arial" w:cs="Arial"/>
                <w:sz w:val="28"/>
                <w:szCs w:val="28"/>
              </w:rPr>
              <w:t xml:space="preserve">nie </w:t>
            </w:r>
            <w:r w:rsidR="00937417" w:rsidRPr="00473C5C">
              <w:rPr>
                <w:rFonts w:ascii="Arial" w:hAnsi="Arial" w:cs="Arial"/>
                <w:sz w:val="28"/>
                <w:szCs w:val="28"/>
              </w:rPr>
              <w:t xml:space="preserve">dopuszczalna jest </w:t>
            </w:r>
            <w:r w:rsidRPr="00473C5C">
              <w:rPr>
                <w:rFonts w:ascii="Arial" w:hAnsi="Arial" w:cs="Arial"/>
                <w:sz w:val="28"/>
                <w:szCs w:val="28"/>
              </w:rPr>
              <w:t>folia</w:t>
            </w:r>
            <w:r w:rsidR="00937417" w:rsidRPr="00473C5C">
              <w:rPr>
                <w:rFonts w:ascii="Arial" w:hAnsi="Arial" w:cs="Arial"/>
                <w:sz w:val="28"/>
                <w:szCs w:val="28"/>
              </w:rPr>
              <w:t xml:space="preserve"> lub</w:t>
            </w:r>
            <w:r w:rsidR="006D2536" w:rsidRPr="00473C5C">
              <w:rPr>
                <w:rFonts w:ascii="Arial" w:hAnsi="Arial" w:cs="Arial"/>
                <w:sz w:val="28"/>
                <w:szCs w:val="28"/>
              </w:rPr>
              <w:t xml:space="preserve"> szyby podwójne)</w:t>
            </w:r>
            <w:r w:rsidR="00344E37" w:rsidRPr="00473C5C">
              <w:rPr>
                <w:rFonts w:ascii="Arial" w:hAnsi="Arial" w:cs="Arial"/>
                <w:sz w:val="28"/>
                <w:szCs w:val="28"/>
              </w:rPr>
              <w:t xml:space="preserve"> – nie dotyczy autobusów wyprodukowanych </w:t>
            </w:r>
            <w:r w:rsidR="00344E37" w:rsidRPr="00473C5C">
              <w:rPr>
                <w:rFonts w:ascii="Arial" w:hAnsi="Arial" w:cs="Arial"/>
                <w:sz w:val="28"/>
                <w:szCs w:val="28"/>
              </w:rPr>
              <w:lastRenderedPageBreak/>
              <w:t>przed 2024 r.</w:t>
            </w:r>
            <w:r w:rsidRPr="00473C5C">
              <w:rPr>
                <w:rFonts w:ascii="Arial" w:hAnsi="Arial" w:cs="Arial"/>
                <w:sz w:val="28"/>
                <w:szCs w:val="28"/>
              </w:rPr>
              <w:t>;</w:t>
            </w:r>
          </w:p>
          <w:p w14:paraId="66CACE4F" w14:textId="77777777" w:rsidR="006D2536" w:rsidRPr="00473C5C" w:rsidRDefault="00FB1647" w:rsidP="004960D5">
            <w:pPr>
              <w:pStyle w:val="Akapitzlist"/>
              <w:numPr>
                <w:ilvl w:val="0"/>
                <w:numId w:val="32"/>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6D2536" w:rsidRPr="00473C5C">
              <w:rPr>
                <w:rFonts w:ascii="Arial" w:hAnsi="Arial" w:cs="Arial"/>
                <w:sz w:val="28"/>
                <w:szCs w:val="28"/>
              </w:rPr>
              <w:t>szystkie okna uchylne powinny posiadać m</w:t>
            </w:r>
            <w:r w:rsidR="00434D5D" w:rsidRPr="00473C5C">
              <w:rPr>
                <w:rFonts w:ascii="Arial" w:hAnsi="Arial" w:cs="Arial"/>
                <w:sz w:val="28"/>
                <w:szCs w:val="28"/>
              </w:rPr>
              <w:t>ożliwość</w:t>
            </w:r>
            <w:r w:rsidR="006D2536" w:rsidRPr="00473C5C">
              <w:rPr>
                <w:rFonts w:ascii="Arial" w:hAnsi="Arial" w:cs="Arial"/>
                <w:sz w:val="28"/>
                <w:szCs w:val="28"/>
              </w:rPr>
              <w:t xml:space="preserve"> ich zablokowania przez kierującego w momencie uruchomienia klimatyzacji;</w:t>
            </w:r>
          </w:p>
          <w:p w14:paraId="0D59A3EA" w14:textId="77777777" w:rsidR="006D2536" w:rsidRPr="00473C5C" w:rsidRDefault="006D2536" w:rsidP="004960D5">
            <w:pPr>
              <w:spacing w:line="24" w:lineRule="atLeast"/>
              <w:contextualSpacing/>
              <w:rPr>
                <w:rFonts w:ascii="Arial" w:hAnsi="Arial" w:cs="Arial"/>
                <w:sz w:val="28"/>
                <w:szCs w:val="28"/>
              </w:rPr>
            </w:pPr>
          </w:p>
        </w:tc>
      </w:tr>
      <w:tr w:rsidR="00CA4E24" w:rsidRPr="00473C5C" w14:paraId="506D4E29" w14:textId="77777777" w:rsidTr="008B0CBD">
        <w:tc>
          <w:tcPr>
            <w:tcW w:w="606" w:type="dxa"/>
            <w:shd w:val="clear" w:color="auto" w:fill="FFFFFF" w:themeFill="background1"/>
          </w:tcPr>
          <w:p w14:paraId="583B365D"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2A17BC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1.7.</w:t>
            </w:r>
          </w:p>
        </w:tc>
        <w:tc>
          <w:tcPr>
            <w:tcW w:w="13411" w:type="dxa"/>
            <w:gridSpan w:val="8"/>
            <w:shd w:val="clear" w:color="auto" w:fill="FFFFFF" w:themeFill="background1"/>
          </w:tcPr>
          <w:p w14:paraId="38167402" w14:textId="77777777" w:rsidR="00080A23"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Wyposażenie wnętrza autobusu (bez Systemu Informacji Pasażerskiej, Systemu monitoringu i wymagań określonych w </w:t>
            </w:r>
            <w:r w:rsidR="00B03391" w:rsidRPr="00473C5C">
              <w:rPr>
                <w:rFonts w:ascii="Arial" w:hAnsi="Arial" w:cs="Arial"/>
                <w:sz w:val="28"/>
                <w:szCs w:val="28"/>
              </w:rPr>
              <w:t xml:space="preserve">Załączniku nr 3 </w:t>
            </w:r>
            <w:r w:rsidRPr="00473C5C">
              <w:rPr>
                <w:rFonts w:ascii="Arial" w:hAnsi="Arial" w:cs="Arial"/>
                <w:sz w:val="28"/>
                <w:szCs w:val="28"/>
              </w:rPr>
              <w:t>pkt.1.1-1.6)</w:t>
            </w:r>
          </w:p>
        </w:tc>
      </w:tr>
      <w:tr w:rsidR="00CA4E24" w:rsidRPr="00473C5C" w14:paraId="7D722C01" w14:textId="77777777" w:rsidTr="008B0CBD">
        <w:tc>
          <w:tcPr>
            <w:tcW w:w="606" w:type="dxa"/>
            <w:shd w:val="clear" w:color="auto" w:fill="FFFFFF" w:themeFill="background1"/>
          </w:tcPr>
          <w:p w14:paraId="0C5C6825"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014007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1.7.1.</w:t>
            </w:r>
          </w:p>
        </w:tc>
        <w:tc>
          <w:tcPr>
            <w:tcW w:w="2925" w:type="dxa"/>
            <w:shd w:val="clear" w:color="auto" w:fill="FFFFFF" w:themeFill="background1"/>
          </w:tcPr>
          <w:p w14:paraId="2A63022B"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Przestrzeń pasażerska</w:t>
            </w:r>
          </w:p>
        </w:tc>
        <w:tc>
          <w:tcPr>
            <w:tcW w:w="10486" w:type="dxa"/>
            <w:gridSpan w:val="7"/>
            <w:shd w:val="clear" w:color="auto" w:fill="FFFFFF" w:themeFill="background1"/>
            <w:vAlign w:val="center"/>
          </w:tcPr>
          <w:p w14:paraId="3356E7CA" w14:textId="77777777" w:rsidR="00CA4E24" w:rsidRPr="00473C5C" w:rsidRDefault="00D5153D" w:rsidP="004960D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ykonana z materiału wodoodpornego i niepalnego;</w:t>
            </w:r>
          </w:p>
          <w:p w14:paraId="280704C1" w14:textId="77777777" w:rsidR="00CA4E24" w:rsidRPr="00473C5C" w:rsidRDefault="00D5153D" w:rsidP="004960D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okryta wykładziną antypoślizgową , zgrzewaną na łączeniach (zabezpieczona przed przedostaniem się wody i zanieczyszczeń pod podłogę);</w:t>
            </w:r>
          </w:p>
          <w:p w14:paraId="304E27D2" w14:textId="77777777" w:rsidR="00CA4E24" w:rsidRPr="00473C5C" w:rsidRDefault="00D5153D" w:rsidP="004960D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Ś</w:t>
            </w:r>
            <w:r w:rsidR="00CA4E24" w:rsidRPr="00473C5C">
              <w:rPr>
                <w:rFonts w:ascii="Arial" w:hAnsi="Arial" w:cs="Arial"/>
                <w:sz w:val="28"/>
                <w:szCs w:val="28"/>
              </w:rPr>
              <w:t>ciany boczne i dach izolowane cieplnie i łatwo zmywalne;</w:t>
            </w:r>
          </w:p>
          <w:p w14:paraId="415A769C" w14:textId="77777777" w:rsidR="00CA4E24" w:rsidRPr="00473C5C" w:rsidRDefault="00D5153D" w:rsidP="004960D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Z</w:t>
            </w:r>
            <w:r w:rsidR="00CA4E24" w:rsidRPr="00473C5C">
              <w:rPr>
                <w:rFonts w:ascii="Arial" w:hAnsi="Arial" w:cs="Arial"/>
                <w:sz w:val="28"/>
                <w:szCs w:val="28"/>
              </w:rPr>
              <w:t>astosowane materiały wewnątrz muszą być odporne na działanie wody oraz błota pośniegowego;</w:t>
            </w:r>
          </w:p>
          <w:p w14:paraId="468517E9" w14:textId="77777777" w:rsidR="0068525A" w:rsidRPr="00473C5C" w:rsidRDefault="000712F5" w:rsidP="004960D5">
            <w:pPr>
              <w:pStyle w:val="Akapitzlist"/>
              <w:numPr>
                <w:ilvl w:val="0"/>
                <w:numId w:val="34"/>
              </w:numPr>
              <w:spacing w:line="24" w:lineRule="atLeast"/>
              <w:ind w:left="492" w:hanging="283"/>
              <w:rPr>
                <w:rFonts w:ascii="Arial" w:hAnsi="Arial" w:cs="Arial"/>
                <w:sz w:val="28"/>
                <w:szCs w:val="28"/>
              </w:rPr>
            </w:pPr>
            <w:r w:rsidRPr="00473C5C">
              <w:rPr>
                <w:rFonts w:ascii="Arial" w:hAnsi="Arial" w:cs="Arial"/>
                <w:sz w:val="28"/>
                <w:szCs w:val="28"/>
              </w:rPr>
              <w:t>W określonych strefach należy wykorzystać kolor jaskrawy żółty w celu oznaczenia:</w:t>
            </w:r>
          </w:p>
          <w:p w14:paraId="7AF32C4B" w14:textId="77777777" w:rsidR="0068525A" w:rsidRPr="00473C5C" w:rsidRDefault="00D5153D" w:rsidP="004960D5">
            <w:pPr>
              <w:pStyle w:val="Akapitzlist"/>
              <w:numPr>
                <w:ilvl w:val="0"/>
                <w:numId w:val="46"/>
              </w:numPr>
              <w:spacing w:line="24" w:lineRule="atLeast"/>
              <w:ind w:left="776" w:hanging="284"/>
              <w:rPr>
                <w:rFonts w:ascii="Arial" w:hAnsi="Arial" w:cs="Arial"/>
                <w:sz w:val="28"/>
                <w:szCs w:val="28"/>
              </w:rPr>
            </w:pPr>
            <w:r w:rsidRPr="00473C5C">
              <w:rPr>
                <w:rFonts w:ascii="Arial" w:hAnsi="Arial" w:cs="Arial"/>
                <w:sz w:val="28"/>
                <w:szCs w:val="28"/>
              </w:rPr>
              <w:t>stref</w:t>
            </w:r>
            <w:r w:rsidR="000712F5" w:rsidRPr="00473C5C">
              <w:rPr>
                <w:rFonts w:ascii="Arial" w:hAnsi="Arial" w:cs="Arial"/>
                <w:sz w:val="28"/>
                <w:szCs w:val="28"/>
              </w:rPr>
              <w:t xml:space="preserve"> drzwi (pas szerokości 300 mm od krawędzi progu ) oraz w strefach poruszania się skrzydeł drzwi;</w:t>
            </w:r>
          </w:p>
          <w:p w14:paraId="5DF7339A" w14:textId="77777777" w:rsidR="0068525A" w:rsidRPr="00473C5C" w:rsidRDefault="000712F5" w:rsidP="004960D5">
            <w:pPr>
              <w:pStyle w:val="Akapitzlist"/>
              <w:numPr>
                <w:ilvl w:val="0"/>
                <w:numId w:val="46"/>
              </w:numPr>
              <w:spacing w:line="24" w:lineRule="atLeast"/>
              <w:ind w:left="776" w:hanging="284"/>
              <w:rPr>
                <w:rFonts w:ascii="Arial" w:hAnsi="Arial" w:cs="Arial"/>
                <w:sz w:val="28"/>
                <w:szCs w:val="28"/>
              </w:rPr>
            </w:pPr>
            <w:r w:rsidRPr="00473C5C">
              <w:rPr>
                <w:rFonts w:ascii="Arial" w:hAnsi="Arial" w:cs="Arial"/>
                <w:sz w:val="28"/>
                <w:szCs w:val="28"/>
              </w:rPr>
              <w:t>przestrzeni przy kabinie kierowcy w obszarze ograniczenia widoczności dla kierowcy;</w:t>
            </w:r>
          </w:p>
          <w:p w14:paraId="6F838C9C" w14:textId="77777777" w:rsidR="0068525A" w:rsidRPr="00473C5C" w:rsidRDefault="00D5153D" w:rsidP="004960D5">
            <w:pPr>
              <w:pStyle w:val="Akapitzlist"/>
              <w:numPr>
                <w:ilvl w:val="0"/>
                <w:numId w:val="46"/>
              </w:numPr>
              <w:spacing w:line="24" w:lineRule="atLeast"/>
              <w:ind w:left="776" w:hanging="284"/>
              <w:rPr>
                <w:rFonts w:ascii="Arial" w:hAnsi="Arial" w:cs="Arial"/>
                <w:sz w:val="28"/>
                <w:szCs w:val="28"/>
              </w:rPr>
            </w:pPr>
            <w:r w:rsidRPr="00473C5C">
              <w:rPr>
                <w:rFonts w:ascii="Arial" w:hAnsi="Arial" w:cs="Arial"/>
                <w:sz w:val="28"/>
                <w:szCs w:val="28"/>
              </w:rPr>
              <w:t>stref</w:t>
            </w:r>
            <w:r w:rsidR="000712F5" w:rsidRPr="00473C5C">
              <w:rPr>
                <w:rFonts w:ascii="Arial" w:hAnsi="Arial" w:cs="Arial"/>
                <w:sz w:val="28"/>
                <w:szCs w:val="28"/>
              </w:rPr>
              <w:t xml:space="preserve"> dedykowanych dla wózka inwalidzkiego lub wózka dziecięcego z dodanym właściwym piktogramem;</w:t>
            </w:r>
          </w:p>
          <w:p w14:paraId="24B62B91" w14:textId="77777777" w:rsidR="0068525A" w:rsidRPr="00473C5C" w:rsidRDefault="000712F5" w:rsidP="004960D5">
            <w:pPr>
              <w:pStyle w:val="Akapitzlist"/>
              <w:numPr>
                <w:ilvl w:val="0"/>
                <w:numId w:val="46"/>
              </w:numPr>
              <w:spacing w:line="24" w:lineRule="atLeast"/>
              <w:ind w:left="776" w:hanging="284"/>
              <w:rPr>
                <w:rFonts w:ascii="Arial" w:hAnsi="Arial" w:cs="Arial"/>
                <w:sz w:val="28"/>
                <w:szCs w:val="28"/>
              </w:rPr>
            </w:pPr>
            <w:r w:rsidRPr="00473C5C">
              <w:rPr>
                <w:rFonts w:ascii="Arial" w:hAnsi="Arial" w:cs="Arial"/>
                <w:sz w:val="28"/>
                <w:szCs w:val="28"/>
              </w:rPr>
              <w:t>krawędzi progów zewnętrznych, stopni i podestów pod miejsca siedzące;</w:t>
            </w:r>
          </w:p>
          <w:p w14:paraId="7BB22CEB" w14:textId="77777777" w:rsidR="0068525A" w:rsidRPr="00473C5C" w:rsidRDefault="000712F5" w:rsidP="00432DF5">
            <w:pPr>
              <w:pStyle w:val="Akapitzlist"/>
              <w:numPr>
                <w:ilvl w:val="0"/>
                <w:numId w:val="46"/>
              </w:numPr>
              <w:spacing w:line="24" w:lineRule="atLeast"/>
              <w:ind w:left="776" w:hanging="284"/>
              <w:rPr>
                <w:rFonts w:ascii="Arial" w:hAnsi="Arial" w:cs="Arial"/>
                <w:sz w:val="28"/>
                <w:szCs w:val="28"/>
              </w:rPr>
            </w:pPr>
            <w:r w:rsidRPr="00473C5C">
              <w:rPr>
                <w:rFonts w:ascii="Arial" w:hAnsi="Arial" w:cs="Arial"/>
                <w:sz w:val="28"/>
                <w:szCs w:val="28"/>
              </w:rPr>
              <w:t>krawędzi zabudowy wnętrza takie jak</w:t>
            </w:r>
            <w:r w:rsidR="000B5B01" w:rsidRPr="00473C5C">
              <w:rPr>
                <w:rFonts w:ascii="Arial" w:hAnsi="Arial" w:cs="Arial"/>
                <w:sz w:val="28"/>
                <w:szCs w:val="28"/>
              </w:rPr>
              <w:t xml:space="preserve"> nadkole, zabudowa silnika itd. </w:t>
            </w:r>
            <w:r w:rsidR="000B5B01" w:rsidRPr="00473C5C">
              <w:rPr>
                <w:rFonts w:ascii="Arial" w:eastAsia="Times New Roman" w:hAnsi="Arial" w:cs="Arial"/>
                <w:sz w:val="28"/>
                <w:szCs w:val="28"/>
              </w:rPr>
              <w:t>(nie jest wymagane jeżeli są one zaokrąglone i nie posiadają krawędzi)</w:t>
            </w:r>
          </w:p>
        </w:tc>
      </w:tr>
      <w:tr w:rsidR="00CA4E24" w:rsidRPr="00473C5C" w14:paraId="6E97AB3B" w14:textId="77777777" w:rsidTr="008B0CBD">
        <w:tc>
          <w:tcPr>
            <w:tcW w:w="606" w:type="dxa"/>
            <w:shd w:val="clear" w:color="auto" w:fill="FFFFFF" w:themeFill="background1"/>
          </w:tcPr>
          <w:p w14:paraId="200F0D4A"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7C7D8B2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1.7.2.</w:t>
            </w:r>
          </w:p>
        </w:tc>
        <w:tc>
          <w:tcPr>
            <w:tcW w:w="2925" w:type="dxa"/>
            <w:shd w:val="clear" w:color="auto" w:fill="FFFFFF" w:themeFill="background1"/>
          </w:tcPr>
          <w:p w14:paraId="775024A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System poręczy poziomych i pionowych</w:t>
            </w:r>
          </w:p>
        </w:tc>
        <w:tc>
          <w:tcPr>
            <w:tcW w:w="10486" w:type="dxa"/>
            <w:gridSpan w:val="7"/>
            <w:shd w:val="clear" w:color="auto" w:fill="FFFFFF" w:themeFill="background1"/>
            <w:vAlign w:val="center"/>
          </w:tcPr>
          <w:p w14:paraId="589AA0E3" w14:textId="77777777" w:rsidR="00CA4E24" w:rsidRPr="00473C5C" w:rsidRDefault="00D5153D" w:rsidP="004960D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oręcze po</w:t>
            </w:r>
            <w:r w:rsidR="007731FE" w:rsidRPr="00473C5C">
              <w:rPr>
                <w:rFonts w:ascii="Arial" w:hAnsi="Arial" w:cs="Arial"/>
                <w:sz w:val="28"/>
                <w:szCs w:val="28"/>
              </w:rPr>
              <w:t>winny być w kolorze żółtym RAL 1021</w:t>
            </w:r>
            <w:r w:rsidR="00EC1F5F" w:rsidRPr="00473C5C">
              <w:rPr>
                <w:rFonts w:ascii="Arial" w:hAnsi="Arial" w:cs="Arial"/>
                <w:sz w:val="28"/>
                <w:szCs w:val="28"/>
              </w:rPr>
              <w:t xml:space="preserve"> (dopuszczony</w:t>
            </w:r>
            <w:r w:rsidR="00320785" w:rsidRPr="00473C5C">
              <w:rPr>
                <w:rFonts w:ascii="Arial" w:hAnsi="Arial" w:cs="Arial"/>
                <w:sz w:val="28"/>
                <w:szCs w:val="28"/>
              </w:rPr>
              <w:t xml:space="preserve"> jest </w:t>
            </w:r>
            <w:r w:rsidR="00EC1F5F" w:rsidRPr="00473C5C">
              <w:rPr>
                <w:rFonts w:ascii="Arial" w:hAnsi="Arial" w:cs="Arial"/>
                <w:sz w:val="28"/>
                <w:szCs w:val="28"/>
              </w:rPr>
              <w:t>inny kolor</w:t>
            </w:r>
            <w:r w:rsidR="00320785" w:rsidRPr="00473C5C">
              <w:rPr>
                <w:rFonts w:ascii="Arial" w:hAnsi="Arial" w:cs="Arial"/>
                <w:sz w:val="28"/>
                <w:szCs w:val="28"/>
              </w:rPr>
              <w:t xml:space="preserve"> w dolnej ich części ale nie wyżej niż </w:t>
            </w:r>
            <w:r w:rsidR="00EC1F5F" w:rsidRPr="00473C5C">
              <w:rPr>
                <w:rFonts w:ascii="Arial" w:hAnsi="Arial" w:cs="Arial"/>
                <w:sz w:val="28"/>
                <w:szCs w:val="28"/>
              </w:rPr>
              <w:t>na wysokość miejsc siedzących)</w:t>
            </w:r>
            <w:r w:rsidR="00CA4E24" w:rsidRPr="00473C5C">
              <w:rPr>
                <w:rFonts w:ascii="Arial" w:hAnsi="Arial" w:cs="Arial"/>
                <w:sz w:val="28"/>
                <w:szCs w:val="28"/>
              </w:rPr>
              <w:t>;</w:t>
            </w:r>
          </w:p>
          <w:p w14:paraId="3F1B014D" w14:textId="77777777" w:rsidR="00CA4E24" w:rsidRPr="00473C5C" w:rsidRDefault="00D5153D" w:rsidP="004960D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R</w:t>
            </w:r>
            <w:r w:rsidR="00CA4E24" w:rsidRPr="00473C5C">
              <w:rPr>
                <w:rFonts w:ascii="Arial" w:hAnsi="Arial" w:cs="Arial"/>
                <w:sz w:val="28"/>
                <w:szCs w:val="28"/>
              </w:rPr>
              <w:t>ozplanowanie poręczy powinno umożliwiać przytrzymanie się przez pasażerów opuszczających miejsca siedzące, jednocześnie uniemożliwiając uderzenie się w głowę;</w:t>
            </w:r>
          </w:p>
          <w:p w14:paraId="0A0DC2D7" w14:textId="77777777" w:rsidR="00CA4E24" w:rsidRPr="00473C5C" w:rsidRDefault="00D5153D" w:rsidP="004960D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P</w:t>
            </w:r>
            <w:r w:rsidR="00CA4E24" w:rsidRPr="00473C5C">
              <w:rPr>
                <w:rFonts w:ascii="Arial" w:hAnsi="Arial" w:cs="Arial"/>
                <w:sz w:val="28"/>
                <w:szCs w:val="28"/>
              </w:rPr>
              <w:t xml:space="preserve">oręcze poziome w obszarze nie występowania podestów i foteli (za wyjątkiem </w:t>
            </w:r>
            <w:r w:rsidR="00CA4E24" w:rsidRPr="00473C5C">
              <w:rPr>
                <w:rFonts w:ascii="Arial" w:hAnsi="Arial" w:cs="Arial"/>
                <w:sz w:val="28"/>
                <w:szCs w:val="28"/>
              </w:rPr>
              <w:lastRenderedPageBreak/>
              <w:t>składanych) powinny być wyposażone w uchwyty wiszące służące do trzymania się przez pasażerów stojących podczas jazdy;</w:t>
            </w:r>
          </w:p>
          <w:p w14:paraId="61C4936F" w14:textId="77777777" w:rsidR="00080A23" w:rsidRDefault="00D5153D" w:rsidP="00432DF5">
            <w:pPr>
              <w:pStyle w:val="Akapitzlist"/>
              <w:numPr>
                <w:ilvl w:val="0"/>
                <w:numId w:val="34"/>
              </w:numPr>
              <w:spacing w:line="24" w:lineRule="atLeast"/>
              <w:ind w:left="492" w:hanging="283"/>
              <w:contextualSpacing/>
              <w:rPr>
                <w:rFonts w:ascii="Arial" w:hAnsi="Arial" w:cs="Arial"/>
                <w:sz w:val="28"/>
                <w:szCs w:val="28"/>
              </w:rPr>
            </w:pPr>
            <w:r w:rsidRPr="00473C5C">
              <w:rPr>
                <w:rFonts w:ascii="Arial" w:hAnsi="Arial" w:cs="Arial"/>
                <w:sz w:val="28"/>
                <w:szCs w:val="28"/>
              </w:rPr>
              <w:t>U</w:t>
            </w:r>
            <w:r w:rsidR="00CA4E24" w:rsidRPr="00473C5C">
              <w:rPr>
                <w:rFonts w:ascii="Arial" w:hAnsi="Arial" w:cs="Arial"/>
                <w:sz w:val="28"/>
                <w:szCs w:val="28"/>
              </w:rPr>
              <w:t>chwyty znajdujące się na poręczach poziomych powinny być zamontowane w sposób uniemożliwiający ich samoczynne przesuwanie się;</w:t>
            </w:r>
          </w:p>
          <w:p w14:paraId="4CF859BE" w14:textId="1F7EB25F" w:rsidR="001E497C" w:rsidRPr="00473C5C" w:rsidRDefault="001E497C" w:rsidP="00432DF5">
            <w:pPr>
              <w:pStyle w:val="Akapitzlist"/>
              <w:numPr>
                <w:ilvl w:val="0"/>
                <w:numId w:val="34"/>
              </w:numPr>
              <w:spacing w:line="24" w:lineRule="atLeast"/>
              <w:ind w:left="492" w:hanging="283"/>
              <w:contextualSpacing/>
              <w:rPr>
                <w:rFonts w:ascii="Arial" w:hAnsi="Arial" w:cs="Arial"/>
                <w:sz w:val="28"/>
                <w:szCs w:val="28"/>
              </w:rPr>
            </w:pPr>
            <w:r>
              <w:rPr>
                <w:rFonts w:ascii="Arial" w:hAnsi="Arial" w:cs="Arial"/>
                <w:sz w:val="28"/>
                <w:szCs w:val="28"/>
              </w:rPr>
              <w:t xml:space="preserve">Poręcze w bezpośrednim sąsiedztwie wszystkich drzwi powinny posiadać inną strukturę (wyczuwalną w dotyku) od pozostałych poręczy.  </w:t>
            </w:r>
          </w:p>
        </w:tc>
      </w:tr>
      <w:tr w:rsidR="00CA4E24" w:rsidRPr="00473C5C" w14:paraId="4FC9768E" w14:textId="77777777" w:rsidTr="008B0CBD">
        <w:tc>
          <w:tcPr>
            <w:tcW w:w="606" w:type="dxa"/>
            <w:shd w:val="clear" w:color="auto" w:fill="FFFFFF" w:themeFill="background1"/>
          </w:tcPr>
          <w:p w14:paraId="4B90F523"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13191F8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1.7.3.</w:t>
            </w:r>
          </w:p>
        </w:tc>
        <w:tc>
          <w:tcPr>
            <w:tcW w:w="2925" w:type="dxa"/>
            <w:shd w:val="clear" w:color="auto" w:fill="FFFFFF" w:themeFill="background1"/>
          </w:tcPr>
          <w:p w14:paraId="45DC23E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Kabina kierowcy</w:t>
            </w:r>
          </w:p>
        </w:tc>
        <w:tc>
          <w:tcPr>
            <w:tcW w:w="10486" w:type="dxa"/>
            <w:gridSpan w:val="7"/>
            <w:shd w:val="clear" w:color="auto" w:fill="FFFFFF" w:themeFill="background1"/>
            <w:vAlign w:val="center"/>
          </w:tcPr>
          <w:p w14:paraId="295A8A9F" w14:textId="77777777" w:rsidR="006C6D5A"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T</w:t>
            </w:r>
            <w:r w:rsidR="00CA4E24" w:rsidRPr="00473C5C">
              <w:rPr>
                <w:rFonts w:ascii="Arial" w:hAnsi="Arial" w:cs="Arial"/>
                <w:sz w:val="28"/>
                <w:szCs w:val="28"/>
              </w:rPr>
              <w:t>ypu zamkniętego bez osobnego wejścia dla kierowcy</w:t>
            </w:r>
            <w:r w:rsidR="00091898" w:rsidRPr="00473C5C">
              <w:rPr>
                <w:rFonts w:ascii="Arial" w:hAnsi="Arial" w:cs="Arial"/>
                <w:sz w:val="28"/>
                <w:szCs w:val="28"/>
              </w:rPr>
              <w:t xml:space="preserve"> (w znaczeniu drzwi wejściowych do autobusu)</w:t>
            </w:r>
            <w:r w:rsidR="00CA4E24" w:rsidRPr="00473C5C">
              <w:rPr>
                <w:rFonts w:ascii="Arial" w:hAnsi="Arial" w:cs="Arial"/>
                <w:sz w:val="28"/>
                <w:szCs w:val="28"/>
              </w:rPr>
              <w:t xml:space="preserve"> nie sięgająca poza ¾ szerokości autobusu</w:t>
            </w:r>
            <w:r w:rsidR="005B4509" w:rsidRPr="00473C5C">
              <w:rPr>
                <w:rFonts w:ascii="Arial" w:hAnsi="Arial" w:cs="Arial"/>
                <w:sz w:val="28"/>
                <w:szCs w:val="28"/>
              </w:rPr>
              <w:t xml:space="preserve"> ale obejmująca</w:t>
            </w:r>
            <w:r w:rsidR="006C6D5A" w:rsidRPr="00473C5C">
              <w:rPr>
                <w:rFonts w:ascii="Arial" w:hAnsi="Arial" w:cs="Arial"/>
                <w:sz w:val="28"/>
                <w:szCs w:val="28"/>
              </w:rPr>
              <w:t xml:space="preserve"> </w:t>
            </w:r>
            <w:r w:rsidR="006C6D5A" w:rsidRPr="00473C5C">
              <w:rPr>
                <w:rFonts w:ascii="Arial" w:eastAsia="Times New Roman" w:hAnsi="Arial" w:cs="Arial"/>
                <w:sz w:val="28"/>
                <w:szCs w:val="28"/>
              </w:rPr>
              <w:t>swoją konstrukcją taką wysokość osłony wnętrza, by nie doszło do zagrożenia dla bezpieczeństwa pracy kierowcy w przypadku wystąpienia aktów agresji ze strony pasażerów;</w:t>
            </w:r>
          </w:p>
          <w:p w14:paraId="1184BB99" w14:textId="77777777" w:rsidR="00CA4E24"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ykonana w taki sposób aby podczas gdy jej drzwi są zamknięte umożliwione</w:t>
            </w:r>
            <w:r w:rsidR="00CA45F4" w:rsidRPr="00473C5C">
              <w:rPr>
                <w:rFonts w:ascii="Arial" w:hAnsi="Arial" w:cs="Arial"/>
                <w:sz w:val="28"/>
                <w:szCs w:val="28"/>
              </w:rPr>
              <w:t xml:space="preserve"> jest </w:t>
            </w:r>
            <w:r w:rsidR="00CA4E24" w:rsidRPr="00473C5C">
              <w:rPr>
                <w:rFonts w:ascii="Arial" w:hAnsi="Arial" w:cs="Arial"/>
                <w:sz w:val="28"/>
                <w:szCs w:val="28"/>
              </w:rPr>
              <w:t xml:space="preserve"> korzystanie prze</w:t>
            </w:r>
            <w:r w:rsidR="00091898" w:rsidRPr="00473C5C">
              <w:rPr>
                <w:rFonts w:ascii="Arial" w:hAnsi="Arial" w:cs="Arial"/>
                <w:sz w:val="28"/>
                <w:szCs w:val="28"/>
              </w:rPr>
              <w:t>z pasażerów z całej szerokości pierwszych</w:t>
            </w:r>
            <w:r w:rsidR="00CA4E24" w:rsidRPr="00473C5C">
              <w:rPr>
                <w:rFonts w:ascii="Arial" w:hAnsi="Arial" w:cs="Arial"/>
                <w:sz w:val="28"/>
                <w:szCs w:val="28"/>
              </w:rPr>
              <w:t xml:space="preserve"> drzwi, w tym </w:t>
            </w:r>
            <w:r w:rsidR="00764914" w:rsidRPr="00473C5C">
              <w:rPr>
                <w:rFonts w:ascii="Arial" w:hAnsi="Arial" w:cs="Arial"/>
                <w:sz w:val="28"/>
                <w:szCs w:val="28"/>
              </w:rPr>
              <w:t xml:space="preserve"> z obu ich </w:t>
            </w:r>
            <w:r w:rsidR="00CA4E24" w:rsidRPr="00473C5C">
              <w:rPr>
                <w:rFonts w:ascii="Arial" w:hAnsi="Arial" w:cs="Arial"/>
                <w:sz w:val="28"/>
                <w:szCs w:val="28"/>
              </w:rPr>
              <w:t>skrzyd</w:t>
            </w:r>
            <w:r w:rsidR="00764914" w:rsidRPr="00473C5C">
              <w:rPr>
                <w:rFonts w:ascii="Arial" w:hAnsi="Arial" w:cs="Arial"/>
                <w:sz w:val="28"/>
                <w:szCs w:val="28"/>
              </w:rPr>
              <w:t>eł</w:t>
            </w:r>
            <w:r w:rsidR="00CA4E24" w:rsidRPr="00473C5C">
              <w:rPr>
                <w:rFonts w:ascii="Arial" w:hAnsi="Arial" w:cs="Arial"/>
                <w:sz w:val="28"/>
                <w:szCs w:val="28"/>
              </w:rPr>
              <w:t xml:space="preserve"> </w:t>
            </w:r>
            <w:r w:rsidR="00764914" w:rsidRPr="00473C5C">
              <w:rPr>
                <w:rFonts w:ascii="Arial" w:hAnsi="Arial" w:cs="Arial"/>
                <w:sz w:val="28"/>
                <w:szCs w:val="28"/>
              </w:rPr>
              <w:t xml:space="preserve">równocześnie </w:t>
            </w:r>
            <w:r w:rsidR="00CA4E24" w:rsidRPr="00473C5C">
              <w:rPr>
                <w:rFonts w:ascii="Arial" w:hAnsi="Arial" w:cs="Arial"/>
                <w:sz w:val="28"/>
                <w:szCs w:val="28"/>
              </w:rPr>
              <w:t>w przypadku drzwi dwuskrzydłowych;</w:t>
            </w:r>
          </w:p>
          <w:p w14:paraId="2C1D9B26" w14:textId="77777777" w:rsidR="00CA4E24"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O</w:t>
            </w:r>
            <w:r w:rsidR="00CA4E24" w:rsidRPr="00473C5C">
              <w:rPr>
                <w:rFonts w:ascii="Arial" w:hAnsi="Arial" w:cs="Arial"/>
                <w:sz w:val="28"/>
                <w:szCs w:val="28"/>
              </w:rPr>
              <w:t xml:space="preserve">ddzielona od przestrzeni pasażerskiej </w:t>
            </w:r>
            <w:r w:rsidR="00091898" w:rsidRPr="00473C5C">
              <w:rPr>
                <w:rFonts w:ascii="Arial" w:hAnsi="Arial" w:cs="Arial"/>
                <w:sz w:val="28"/>
                <w:szCs w:val="28"/>
              </w:rPr>
              <w:t xml:space="preserve">w znacznej części </w:t>
            </w:r>
            <w:r w:rsidR="00CA4E24" w:rsidRPr="00473C5C">
              <w:rPr>
                <w:rFonts w:ascii="Arial" w:hAnsi="Arial" w:cs="Arial"/>
                <w:sz w:val="28"/>
                <w:szCs w:val="28"/>
              </w:rPr>
              <w:t>przezroczystą szybą zawierająca otwory w szybie ułatwiające komunikację  kierowcy z pasażerem</w:t>
            </w:r>
            <w:r w:rsidR="00BD3E94" w:rsidRPr="00473C5C">
              <w:rPr>
                <w:rFonts w:ascii="Arial" w:hAnsi="Arial" w:cs="Arial"/>
                <w:sz w:val="28"/>
                <w:szCs w:val="28"/>
              </w:rPr>
              <w:t xml:space="preserve"> (dotyczy prawej strony kabiny kierowcy)</w:t>
            </w:r>
            <w:r w:rsidR="00CA4E24" w:rsidRPr="00473C5C">
              <w:rPr>
                <w:rFonts w:ascii="Arial" w:hAnsi="Arial" w:cs="Arial"/>
                <w:sz w:val="28"/>
                <w:szCs w:val="28"/>
              </w:rPr>
              <w:t>;</w:t>
            </w:r>
          </w:p>
          <w:p w14:paraId="06D5CDFC" w14:textId="77777777" w:rsidR="00CA4E24"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 xml:space="preserve">yposażona w drzwi wewnętrzne, w pełni zabudowane, otwierane w kierunku przestrzeni pasażerskiej – z blokadą przejścia </w:t>
            </w:r>
            <w:r w:rsidR="00091898" w:rsidRPr="00473C5C">
              <w:rPr>
                <w:rFonts w:ascii="Arial" w:hAnsi="Arial" w:cs="Arial"/>
                <w:sz w:val="28"/>
                <w:szCs w:val="28"/>
              </w:rPr>
              <w:t xml:space="preserve">dla pasażerów </w:t>
            </w:r>
            <w:r w:rsidR="00CA4E24" w:rsidRPr="00473C5C">
              <w:rPr>
                <w:rFonts w:ascii="Arial" w:hAnsi="Arial" w:cs="Arial"/>
                <w:sz w:val="28"/>
                <w:szCs w:val="28"/>
              </w:rPr>
              <w:t>w przypadku otwarcia drzwi kabiny przez kierowcę</w:t>
            </w:r>
            <w:r w:rsidR="00434D5D" w:rsidRPr="00473C5C">
              <w:rPr>
                <w:rFonts w:ascii="Arial" w:hAnsi="Arial" w:cs="Arial"/>
                <w:sz w:val="28"/>
                <w:szCs w:val="28"/>
              </w:rPr>
              <w:t xml:space="preserve"> (nie dotyczy autobusów wyprodukowanych przed 2024 r.)</w:t>
            </w:r>
            <w:r w:rsidR="00CA4E24" w:rsidRPr="00473C5C">
              <w:rPr>
                <w:rFonts w:ascii="Arial" w:hAnsi="Arial" w:cs="Arial"/>
                <w:sz w:val="28"/>
                <w:szCs w:val="28"/>
              </w:rPr>
              <w:t>;</w:t>
            </w:r>
          </w:p>
          <w:p w14:paraId="534BF378" w14:textId="4FFB930A" w:rsidR="00CA4E24"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CA4E24" w:rsidRPr="00473C5C">
              <w:rPr>
                <w:rFonts w:ascii="Arial" w:hAnsi="Arial" w:cs="Arial"/>
                <w:sz w:val="28"/>
                <w:szCs w:val="28"/>
              </w:rPr>
              <w:t xml:space="preserve">yposażona w środki łączności (nie może to być prywatny telefon kierowcy) umożliwiające kierowcy bezpośredni i równoczesny kontakt z centralą </w:t>
            </w:r>
            <w:r w:rsidR="00B84012">
              <w:rPr>
                <w:rFonts w:ascii="Arial" w:hAnsi="Arial" w:cs="Arial"/>
                <w:sz w:val="28"/>
                <w:szCs w:val="28"/>
              </w:rPr>
              <w:t>Operatora</w:t>
            </w:r>
            <w:r w:rsidR="00CA4E24" w:rsidRPr="00473C5C">
              <w:rPr>
                <w:rFonts w:ascii="Arial" w:hAnsi="Arial" w:cs="Arial"/>
                <w:sz w:val="28"/>
                <w:szCs w:val="28"/>
              </w:rPr>
              <w:t>, Zamawiającym oraz służbami alarmowymi oraz innymi autobusami objętymi zamówieniem;</w:t>
            </w:r>
          </w:p>
          <w:p w14:paraId="23C821E8" w14:textId="77777777" w:rsidR="00080A23" w:rsidRPr="00473C5C" w:rsidRDefault="00D5153D" w:rsidP="00432DF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W</w:t>
            </w:r>
            <w:r w:rsidR="00764914" w:rsidRPr="00473C5C">
              <w:rPr>
                <w:rFonts w:ascii="Arial" w:hAnsi="Arial" w:cs="Arial"/>
                <w:sz w:val="28"/>
                <w:szCs w:val="28"/>
              </w:rPr>
              <w:t xml:space="preserve"> strefie pierwszych drzwi pasażerskich powinna być zamontowana wahadłowa barierka pozioma uniemożliwiająca stałe przebywanie pasażerów w strefie pierwszych drzwi</w:t>
            </w:r>
            <w:r w:rsidR="00D179A1" w:rsidRPr="00473C5C">
              <w:rPr>
                <w:rFonts w:ascii="Arial" w:hAnsi="Arial" w:cs="Arial"/>
                <w:sz w:val="28"/>
                <w:szCs w:val="28"/>
              </w:rPr>
              <w:t xml:space="preserve">, posiadająca ogranicznik ruchu uniemożliwiający przypadkowe uderzenie pasażerów zajmujących siedzenia bezpośrednio za </w:t>
            </w:r>
            <w:r w:rsidR="00D179A1" w:rsidRPr="00473C5C">
              <w:rPr>
                <w:rFonts w:ascii="Arial" w:hAnsi="Arial" w:cs="Arial"/>
                <w:sz w:val="28"/>
                <w:szCs w:val="28"/>
              </w:rPr>
              <w:lastRenderedPageBreak/>
              <w:t>kabiną kierowcy;</w:t>
            </w:r>
          </w:p>
        </w:tc>
      </w:tr>
      <w:tr w:rsidR="00032A20" w:rsidRPr="00473C5C" w14:paraId="61AEACDC" w14:textId="77777777" w:rsidTr="008B0CBD">
        <w:tc>
          <w:tcPr>
            <w:tcW w:w="606" w:type="dxa"/>
            <w:shd w:val="clear" w:color="auto" w:fill="FFFFFF" w:themeFill="background1"/>
          </w:tcPr>
          <w:p w14:paraId="7ED6050B" w14:textId="77777777" w:rsidR="00032A20" w:rsidRPr="00473C5C" w:rsidRDefault="00032A20" w:rsidP="004960D5">
            <w:pPr>
              <w:spacing w:line="24" w:lineRule="atLeast"/>
              <w:rPr>
                <w:rFonts w:ascii="Arial" w:hAnsi="Arial" w:cs="Arial"/>
                <w:sz w:val="28"/>
                <w:szCs w:val="28"/>
              </w:rPr>
            </w:pPr>
          </w:p>
        </w:tc>
        <w:tc>
          <w:tcPr>
            <w:tcW w:w="1073" w:type="dxa"/>
            <w:shd w:val="clear" w:color="auto" w:fill="FFFFFF" w:themeFill="background1"/>
          </w:tcPr>
          <w:p w14:paraId="738C6091" w14:textId="77777777" w:rsidR="00032A20" w:rsidRPr="00473C5C" w:rsidRDefault="00032A20" w:rsidP="004960D5">
            <w:pPr>
              <w:spacing w:line="24" w:lineRule="atLeast"/>
              <w:rPr>
                <w:rFonts w:ascii="Arial" w:hAnsi="Arial" w:cs="Arial"/>
                <w:sz w:val="28"/>
                <w:szCs w:val="28"/>
              </w:rPr>
            </w:pPr>
            <w:r w:rsidRPr="00473C5C">
              <w:rPr>
                <w:rFonts w:ascii="Arial" w:hAnsi="Arial" w:cs="Arial"/>
                <w:sz w:val="28"/>
                <w:szCs w:val="28"/>
              </w:rPr>
              <w:t>1.7.4.</w:t>
            </w:r>
          </w:p>
        </w:tc>
        <w:tc>
          <w:tcPr>
            <w:tcW w:w="2925" w:type="dxa"/>
            <w:shd w:val="clear" w:color="auto" w:fill="FFFFFF" w:themeFill="background1"/>
          </w:tcPr>
          <w:p w14:paraId="6B619854" w14:textId="77777777" w:rsidR="00032A20" w:rsidRPr="00473C5C" w:rsidRDefault="00032A20" w:rsidP="004960D5">
            <w:pPr>
              <w:spacing w:line="24" w:lineRule="atLeast"/>
              <w:rPr>
                <w:rFonts w:ascii="Arial" w:hAnsi="Arial" w:cs="Arial"/>
                <w:sz w:val="28"/>
                <w:szCs w:val="28"/>
              </w:rPr>
            </w:pPr>
            <w:r w:rsidRPr="00473C5C">
              <w:rPr>
                <w:rFonts w:ascii="Arial" w:hAnsi="Arial" w:cs="Arial"/>
                <w:sz w:val="28"/>
                <w:szCs w:val="28"/>
              </w:rPr>
              <w:t xml:space="preserve">Ładowarki USB (zgodne z Power </w:t>
            </w:r>
            <w:proofErr w:type="spellStart"/>
            <w:r w:rsidRPr="00473C5C">
              <w:rPr>
                <w:rFonts w:ascii="Arial" w:hAnsi="Arial" w:cs="Arial"/>
                <w:sz w:val="28"/>
                <w:szCs w:val="28"/>
              </w:rPr>
              <w:t>delivery</w:t>
            </w:r>
            <w:proofErr w:type="spellEnd"/>
            <w:r w:rsidRPr="00473C5C">
              <w:rPr>
                <w:rFonts w:ascii="Arial" w:hAnsi="Arial" w:cs="Arial"/>
                <w:sz w:val="28"/>
                <w:szCs w:val="28"/>
              </w:rPr>
              <w:t xml:space="preserve"> 3.0i lub USB-C) do ładowania urządzeń mobilnych </w:t>
            </w:r>
          </w:p>
        </w:tc>
        <w:tc>
          <w:tcPr>
            <w:tcW w:w="10486" w:type="dxa"/>
            <w:gridSpan w:val="7"/>
            <w:shd w:val="clear" w:color="auto" w:fill="FFFFFF" w:themeFill="background1"/>
            <w:vAlign w:val="center"/>
          </w:tcPr>
          <w:p w14:paraId="1A1DBFE3" w14:textId="77777777" w:rsidR="00197309"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P</w:t>
            </w:r>
            <w:r w:rsidR="00D25506" w:rsidRPr="00473C5C">
              <w:rPr>
                <w:rFonts w:ascii="Arial" w:hAnsi="Arial" w:cs="Arial"/>
                <w:sz w:val="28"/>
                <w:szCs w:val="28"/>
              </w:rPr>
              <w:t xml:space="preserve">odwójne gniazda zamontowane pod każdym z foteli pasażerskich </w:t>
            </w:r>
            <w:r w:rsidR="00EB6FFF" w:rsidRPr="00473C5C">
              <w:rPr>
                <w:rFonts w:ascii="Arial" w:hAnsi="Arial" w:cs="Arial"/>
                <w:sz w:val="28"/>
                <w:szCs w:val="28"/>
              </w:rPr>
              <w:t xml:space="preserve">z wyłączeniem foteli składanych </w:t>
            </w:r>
            <w:r w:rsidR="00D25506" w:rsidRPr="00473C5C">
              <w:rPr>
                <w:rFonts w:ascii="Arial" w:hAnsi="Arial" w:cs="Arial"/>
                <w:sz w:val="28"/>
                <w:szCs w:val="28"/>
              </w:rPr>
              <w:t>(w przypadku foteli zamontowanych obok siebie należy zamontować jedno gniazdo podwójne)</w:t>
            </w:r>
            <w:r w:rsidR="00197309" w:rsidRPr="00473C5C">
              <w:rPr>
                <w:rFonts w:ascii="Arial" w:hAnsi="Arial" w:cs="Arial"/>
                <w:sz w:val="28"/>
                <w:szCs w:val="28"/>
              </w:rPr>
              <w:t xml:space="preserve"> </w:t>
            </w:r>
          </w:p>
          <w:p w14:paraId="32B7043E" w14:textId="77777777" w:rsidR="00E87F13" w:rsidRDefault="00197309" w:rsidP="00432DF5">
            <w:pPr>
              <w:pStyle w:val="Akapitzlist"/>
              <w:spacing w:line="24" w:lineRule="atLeast"/>
              <w:ind w:left="492"/>
              <w:contextualSpacing/>
              <w:rPr>
                <w:rFonts w:ascii="Arial" w:eastAsia="Times New Roman" w:hAnsi="Arial" w:cs="Arial"/>
                <w:sz w:val="28"/>
                <w:szCs w:val="28"/>
              </w:rPr>
            </w:pPr>
            <w:r w:rsidRPr="00473C5C">
              <w:rPr>
                <w:rFonts w:ascii="Arial" w:eastAsia="Times New Roman" w:hAnsi="Arial" w:cs="Arial"/>
                <w:sz w:val="28"/>
                <w:szCs w:val="28"/>
              </w:rPr>
              <w:t>– wyjątkowo, tylko w przypadku gdy konstrukcja wnętrza autobusu uniemożliwia zabudowę na stelażu fotela po uzyskaniu akceptacji Zamawiającego możliwe będzie ich zabudowanie w ścianach bocznych.</w:t>
            </w:r>
          </w:p>
          <w:p w14:paraId="02571433" w14:textId="3861489C" w:rsidR="00080A23" w:rsidRPr="00473C5C" w:rsidRDefault="004724BC" w:rsidP="004724BC">
            <w:pPr>
              <w:pStyle w:val="Akapitzlist"/>
              <w:numPr>
                <w:ilvl w:val="0"/>
                <w:numId w:val="35"/>
              </w:numPr>
              <w:spacing w:line="24" w:lineRule="atLeast"/>
              <w:ind w:left="492" w:hanging="283"/>
              <w:contextualSpacing/>
              <w:rPr>
                <w:rFonts w:ascii="Arial" w:hAnsi="Arial" w:cs="Arial"/>
                <w:sz w:val="28"/>
                <w:szCs w:val="28"/>
              </w:rPr>
            </w:pPr>
            <w:r>
              <w:rPr>
                <w:rFonts w:ascii="Arial" w:hAnsi="Arial" w:cs="Arial"/>
                <w:sz w:val="28"/>
                <w:szCs w:val="28"/>
              </w:rPr>
              <w:t>Dodatkowe gniazda powinny znajdować się w obszarze przeznaczonym dla wózka inwalidzkiego</w:t>
            </w:r>
            <w:r w:rsidR="00B3761F">
              <w:rPr>
                <w:rFonts w:ascii="Arial" w:hAnsi="Arial" w:cs="Arial"/>
                <w:sz w:val="28"/>
                <w:szCs w:val="28"/>
              </w:rPr>
              <w:t xml:space="preserve"> (po obu jego stronach)</w:t>
            </w:r>
          </w:p>
        </w:tc>
      </w:tr>
      <w:tr w:rsidR="00CA4E24" w:rsidRPr="00473C5C" w14:paraId="02C72F87" w14:textId="77777777" w:rsidTr="008B0CBD">
        <w:tc>
          <w:tcPr>
            <w:tcW w:w="606" w:type="dxa"/>
            <w:shd w:val="clear" w:color="auto" w:fill="FFFFFF" w:themeFill="background1"/>
          </w:tcPr>
          <w:p w14:paraId="052A66F1"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46BBEF1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1.7.5.</w:t>
            </w:r>
          </w:p>
        </w:tc>
        <w:tc>
          <w:tcPr>
            <w:tcW w:w="2925" w:type="dxa"/>
            <w:shd w:val="clear" w:color="auto" w:fill="FFFFFF" w:themeFill="background1"/>
          </w:tcPr>
          <w:p w14:paraId="32CF058A"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Punkt dostępowy otwartej bezprzewodowej sieci internetowej </w:t>
            </w:r>
          </w:p>
        </w:tc>
        <w:tc>
          <w:tcPr>
            <w:tcW w:w="10486" w:type="dxa"/>
            <w:gridSpan w:val="7"/>
            <w:shd w:val="clear" w:color="auto" w:fill="FFFFFF" w:themeFill="background1"/>
            <w:vAlign w:val="center"/>
          </w:tcPr>
          <w:p w14:paraId="4B1458F9" w14:textId="77777777" w:rsidR="00CA4E24" w:rsidRPr="00473C5C" w:rsidRDefault="00CA4E24" w:rsidP="004960D5">
            <w:pPr>
              <w:pStyle w:val="Akapitzlist"/>
              <w:numPr>
                <w:ilvl w:val="0"/>
                <w:numId w:val="35"/>
              </w:numPr>
              <w:spacing w:line="24" w:lineRule="atLeast"/>
              <w:ind w:left="492" w:hanging="283"/>
              <w:contextualSpacing/>
              <w:rPr>
                <w:rFonts w:ascii="Arial" w:hAnsi="Arial" w:cs="Arial"/>
                <w:sz w:val="28"/>
                <w:szCs w:val="28"/>
              </w:rPr>
            </w:pPr>
            <w:proofErr w:type="spellStart"/>
            <w:r w:rsidRPr="00473C5C">
              <w:rPr>
                <w:rFonts w:ascii="Arial" w:hAnsi="Arial" w:cs="Arial"/>
                <w:sz w:val="28"/>
                <w:szCs w:val="28"/>
              </w:rPr>
              <w:t>WiFi</w:t>
            </w:r>
            <w:proofErr w:type="spellEnd"/>
            <w:r w:rsidRPr="00473C5C">
              <w:rPr>
                <w:rFonts w:ascii="Arial" w:hAnsi="Arial" w:cs="Arial"/>
                <w:sz w:val="28"/>
                <w:szCs w:val="28"/>
              </w:rPr>
              <w:t xml:space="preserve"> 2,4 GHz;</w:t>
            </w:r>
          </w:p>
          <w:p w14:paraId="66A61A20" w14:textId="77777777" w:rsidR="00CA4E24" w:rsidRPr="00473C5C" w:rsidRDefault="00CA4E24"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Wykorzystujący połączenie co najmniej LTE;</w:t>
            </w:r>
          </w:p>
          <w:p w14:paraId="0D453D62" w14:textId="77777777" w:rsidR="00CA4E24"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Z</w:t>
            </w:r>
            <w:r w:rsidR="00CA4E24" w:rsidRPr="00473C5C">
              <w:rPr>
                <w:rFonts w:ascii="Arial" w:hAnsi="Arial" w:cs="Arial"/>
                <w:sz w:val="28"/>
                <w:szCs w:val="28"/>
              </w:rPr>
              <w:t xml:space="preserve"> wykorzystaniem urządzeń, których sieć informatyczna nie może być w żaden sposób fizycznie powiązana z siecią komputera pokładowego;</w:t>
            </w:r>
          </w:p>
          <w:p w14:paraId="34508077" w14:textId="77777777" w:rsidR="00CA4E24" w:rsidRPr="00473C5C" w:rsidRDefault="00D5153D" w:rsidP="004960D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U</w:t>
            </w:r>
            <w:r w:rsidR="00CA4E24" w:rsidRPr="00473C5C">
              <w:rPr>
                <w:rFonts w:ascii="Arial" w:hAnsi="Arial" w:cs="Arial"/>
                <w:sz w:val="28"/>
                <w:szCs w:val="28"/>
              </w:rPr>
              <w:t>możliwiająca równoczesny dostęp dla minimum 25 użytkowników;</w:t>
            </w:r>
          </w:p>
          <w:p w14:paraId="0F5D20FC" w14:textId="34A7259F" w:rsidR="00080A23" w:rsidRPr="00473C5C" w:rsidRDefault="00D5153D" w:rsidP="00432DF5">
            <w:pPr>
              <w:pStyle w:val="Akapitzlist"/>
              <w:numPr>
                <w:ilvl w:val="0"/>
                <w:numId w:val="35"/>
              </w:numPr>
              <w:spacing w:line="24" w:lineRule="atLeast"/>
              <w:ind w:left="492" w:hanging="283"/>
              <w:contextualSpacing/>
              <w:rPr>
                <w:rFonts w:ascii="Arial" w:hAnsi="Arial" w:cs="Arial"/>
                <w:sz w:val="28"/>
                <w:szCs w:val="28"/>
              </w:rPr>
            </w:pPr>
            <w:r w:rsidRPr="00473C5C">
              <w:rPr>
                <w:rFonts w:ascii="Arial" w:hAnsi="Arial" w:cs="Arial"/>
                <w:sz w:val="28"/>
                <w:szCs w:val="28"/>
              </w:rPr>
              <w:t>K</w:t>
            </w:r>
            <w:r w:rsidR="00CA4E24" w:rsidRPr="00473C5C">
              <w:rPr>
                <w:rFonts w:ascii="Arial" w:hAnsi="Arial" w:cs="Arial"/>
                <w:sz w:val="28"/>
                <w:szCs w:val="28"/>
              </w:rPr>
              <w:t xml:space="preserve">oszt funkcjonowania </w:t>
            </w:r>
            <w:r w:rsidR="00512788" w:rsidRPr="00473C5C">
              <w:rPr>
                <w:rFonts w:ascii="Arial" w:hAnsi="Arial" w:cs="Arial"/>
                <w:sz w:val="28"/>
                <w:szCs w:val="28"/>
              </w:rPr>
              <w:t xml:space="preserve">pokrywa </w:t>
            </w:r>
            <w:r w:rsidR="00B84012">
              <w:rPr>
                <w:rFonts w:ascii="Arial" w:hAnsi="Arial" w:cs="Arial"/>
                <w:sz w:val="28"/>
                <w:szCs w:val="28"/>
              </w:rPr>
              <w:t xml:space="preserve">Operator </w:t>
            </w:r>
            <w:r w:rsidR="00512788" w:rsidRPr="00473C5C">
              <w:rPr>
                <w:rFonts w:ascii="Arial" w:hAnsi="Arial" w:cs="Arial"/>
                <w:sz w:val="28"/>
                <w:szCs w:val="28"/>
              </w:rPr>
              <w:t>i powinien go uwzględnić w cenie oferty</w:t>
            </w:r>
            <w:r w:rsidR="00CA4E24" w:rsidRPr="00473C5C">
              <w:rPr>
                <w:rFonts w:ascii="Arial" w:hAnsi="Arial" w:cs="Arial"/>
                <w:sz w:val="28"/>
                <w:szCs w:val="28"/>
              </w:rPr>
              <w:t>;</w:t>
            </w:r>
          </w:p>
        </w:tc>
      </w:tr>
      <w:tr w:rsidR="00CA4E24" w:rsidRPr="00473C5C" w14:paraId="421E2C59" w14:textId="77777777" w:rsidTr="008B0CBD">
        <w:tc>
          <w:tcPr>
            <w:tcW w:w="606" w:type="dxa"/>
            <w:shd w:val="clear" w:color="auto" w:fill="FFFFFF" w:themeFill="background1"/>
          </w:tcPr>
          <w:p w14:paraId="2E770890"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79050D6"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1.7.6.</w:t>
            </w:r>
          </w:p>
        </w:tc>
        <w:tc>
          <w:tcPr>
            <w:tcW w:w="2925" w:type="dxa"/>
            <w:shd w:val="clear" w:color="auto" w:fill="FFFFFF" w:themeFill="background1"/>
          </w:tcPr>
          <w:p w14:paraId="6679E806" w14:textId="77777777" w:rsidR="00080A23" w:rsidRPr="00473C5C" w:rsidRDefault="00CA4E24" w:rsidP="004960D5">
            <w:pPr>
              <w:spacing w:line="24" w:lineRule="atLeast"/>
              <w:rPr>
                <w:rFonts w:ascii="Arial" w:hAnsi="Arial" w:cs="Arial"/>
                <w:sz w:val="28"/>
                <w:szCs w:val="28"/>
              </w:rPr>
            </w:pPr>
            <w:r w:rsidRPr="00473C5C">
              <w:rPr>
                <w:rFonts w:ascii="Arial" w:hAnsi="Arial" w:cs="Arial"/>
                <w:sz w:val="28"/>
                <w:szCs w:val="28"/>
              </w:rPr>
              <w:t>Ramki podsufitowe do wyświetlenia ekspozycji z możliwością szybkiej wymiany zawartości (lokalizacja do uzgodnienia z Zamawiającym)</w:t>
            </w:r>
          </w:p>
        </w:tc>
        <w:tc>
          <w:tcPr>
            <w:tcW w:w="2506" w:type="dxa"/>
            <w:shd w:val="clear" w:color="auto" w:fill="FFFFFF" w:themeFill="background1"/>
            <w:vAlign w:val="center"/>
          </w:tcPr>
          <w:p w14:paraId="6DC7168D"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A4 – 4</w:t>
            </w:r>
          </w:p>
          <w:p w14:paraId="09B92067"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A3 - 1</w:t>
            </w:r>
          </w:p>
        </w:tc>
        <w:tc>
          <w:tcPr>
            <w:tcW w:w="2822" w:type="dxa"/>
            <w:gridSpan w:val="2"/>
            <w:shd w:val="clear" w:color="auto" w:fill="FFFFFF" w:themeFill="background1"/>
            <w:vAlign w:val="center"/>
          </w:tcPr>
          <w:p w14:paraId="1E1CC897"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A4 – 6</w:t>
            </w:r>
          </w:p>
          <w:p w14:paraId="51481309"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 xml:space="preserve">A3 - </w:t>
            </w:r>
            <w:r w:rsidR="001D5A90" w:rsidRPr="00473C5C">
              <w:rPr>
                <w:rFonts w:ascii="Arial" w:hAnsi="Arial" w:cs="Arial"/>
                <w:sz w:val="28"/>
                <w:szCs w:val="28"/>
              </w:rPr>
              <w:t>2</w:t>
            </w:r>
          </w:p>
        </w:tc>
        <w:tc>
          <w:tcPr>
            <w:tcW w:w="2506" w:type="dxa"/>
            <w:gridSpan w:val="2"/>
            <w:shd w:val="clear" w:color="auto" w:fill="FFFFFF" w:themeFill="background1"/>
            <w:vAlign w:val="center"/>
          </w:tcPr>
          <w:p w14:paraId="550F135D"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A4 – 6</w:t>
            </w:r>
          </w:p>
          <w:p w14:paraId="3E66C17C"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 xml:space="preserve">A3 - </w:t>
            </w:r>
            <w:r w:rsidR="001D5A90" w:rsidRPr="00473C5C">
              <w:rPr>
                <w:rFonts w:ascii="Arial" w:hAnsi="Arial" w:cs="Arial"/>
                <w:sz w:val="28"/>
                <w:szCs w:val="28"/>
              </w:rPr>
              <w:t>2</w:t>
            </w:r>
          </w:p>
        </w:tc>
        <w:tc>
          <w:tcPr>
            <w:tcW w:w="2652" w:type="dxa"/>
            <w:gridSpan w:val="2"/>
            <w:shd w:val="clear" w:color="auto" w:fill="FFFFFF" w:themeFill="background1"/>
            <w:vAlign w:val="center"/>
          </w:tcPr>
          <w:p w14:paraId="07197EB4"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A4 – 8</w:t>
            </w:r>
          </w:p>
          <w:p w14:paraId="781E6BE5" w14:textId="77777777" w:rsidR="00CA4E24" w:rsidRPr="00473C5C" w:rsidRDefault="00CA4E24" w:rsidP="004960D5">
            <w:pPr>
              <w:pStyle w:val="Akapitzlist"/>
              <w:numPr>
                <w:ilvl w:val="0"/>
                <w:numId w:val="36"/>
              </w:numPr>
              <w:spacing w:line="24" w:lineRule="atLeast"/>
              <w:contextualSpacing/>
              <w:rPr>
                <w:rFonts w:ascii="Arial" w:hAnsi="Arial" w:cs="Arial"/>
                <w:sz w:val="28"/>
                <w:szCs w:val="28"/>
              </w:rPr>
            </w:pPr>
            <w:r w:rsidRPr="00473C5C">
              <w:rPr>
                <w:rFonts w:ascii="Arial" w:hAnsi="Arial" w:cs="Arial"/>
                <w:sz w:val="28"/>
                <w:szCs w:val="28"/>
              </w:rPr>
              <w:t xml:space="preserve">A3 - </w:t>
            </w:r>
            <w:r w:rsidR="00B5300B" w:rsidRPr="00473C5C">
              <w:rPr>
                <w:rFonts w:ascii="Arial" w:hAnsi="Arial" w:cs="Arial"/>
                <w:sz w:val="28"/>
                <w:szCs w:val="28"/>
              </w:rPr>
              <w:t>4</w:t>
            </w:r>
          </w:p>
        </w:tc>
      </w:tr>
      <w:tr w:rsidR="00CA4E24" w:rsidRPr="00473C5C" w14:paraId="48AEB21E" w14:textId="77777777" w:rsidTr="008B0CBD">
        <w:tc>
          <w:tcPr>
            <w:tcW w:w="606" w:type="dxa"/>
            <w:shd w:val="clear" w:color="auto" w:fill="FFFFFF" w:themeFill="background1"/>
          </w:tcPr>
          <w:p w14:paraId="1A982B6D"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AC6A6F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1.7.7.</w:t>
            </w:r>
          </w:p>
        </w:tc>
        <w:tc>
          <w:tcPr>
            <w:tcW w:w="2925" w:type="dxa"/>
            <w:shd w:val="clear" w:color="auto" w:fill="FFFFFF" w:themeFill="background1"/>
          </w:tcPr>
          <w:p w14:paraId="11FF948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Oświetlenie przedziału pasażerskiego</w:t>
            </w:r>
          </w:p>
        </w:tc>
        <w:tc>
          <w:tcPr>
            <w:tcW w:w="10486" w:type="dxa"/>
            <w:gridSpan w:val="7"/>
            <w:shd w:val="clear" w:color="auto" w:fill="FFFFFF" w:themeFill="background1"/>
            <w:vAlign w:val="center"/>
          </w:tcPr>
          <w:p w14:paraId="14F1566F" w14:textId="77777777" w:rsidR="00CA4E24" w:rsidRPr="00473C5C" w:rsidRDefault="00CA4E24" w:rsidP="004960D5">
            <w:pPr>
              <w:pStyle w:val="Akapitzlist"/>
              <w:numPr>
                <w:ilvl w:val="0"/>
                <w:numId w:val="36"/>
              </w:numPr>
              <w:spacing w:line="24" w:lineRule="atLeast"/>
              <w:ind w:left="492" w:hanging="283"/>
              <w:contextualSpacing/>
              <w:rPr>
                <w:rFonts w:ascii="Arial" w:hAnsi="Arial" w:cs="Arial"/>
                <w:sz w:val="28"/>
                <w:szCs w:val="28"/>
              </w:rPr>
            </w:pPr>
            <w:r w:rsidRPr="00473C5C">
              <w:rPr>
                <w:rFonts w:ascii="Arial" w:hAnsi="Arial" w:cs="Arial"/>
                <w:sz w:val="28"/>
                <w:szCs w:val="28"/>
              </w:rPr>
              <w:t>Barwy białej;</w:t>
            </w:r>
          </w:p>
          <w:p w14:paraId="098DA8EF" w14:textId="77777777" w:rsidR="00CA4E24" w:rsidRPr="00473C5C" w:rsidRDefault="00CA4E24" w:rsidP="004960D5">
            <w:pPr>
              <w:pStyle w:val="Akapitzlist"/>
              <w:numPr>
                <w:ilvl w:val="0"/>
                <w:numId w:val="36"/>
              </w:numPr>
              <w:spacing w:line="24" w:lineRule="atLeast"/>
              <w:ind w:left="492" w:hanging="283"/>
              <w:contextualSpacing/>
              <w:rPr>
                <w:rFonts w:ascii="Arial" w:hAnsi="Arial" w:cs="Arial"/>
                <w:sz w:val="28"/>
                <w:szCs w:val="28"/>
              </w:rPr>
            </w:pPr>
            <w:r w:rsidRPr="00473C5C">
              <w:rPr>
                <w:rFonts w:ascii="Arial" w:hAnsi="Arial" w:cs="Arial"/>
                <w:sz w:val="28"/>
                <w:szCs w:val="28"/>
              </w:rPr>
              <w:t>Zapewniające oświetlenie całego przedziału pasażerskiego</w:t>
            </w:r>
            <w:r w:rsidR="009175B4" w:rsidRPr="00473C5C">
              <w:rPr>
                <w:rFonts w:ascii="Arial" w:hAnsi="Arial" w:cs="Arial"/>
                <w:sz w:val="28"/>
                <w:szCs w:val="28"/>
              </w:rPr>
              <w:t>, w szczególności po zmroku lub w warunk</w:t>
            </w:r>
            <w:r w:rsidR="00E30992" w:rsidRPr="00473C5C">
              <w:rPr>
                <w:rFonts w:ascii="Arial" w:hAnsi="Arial" w:cs="Arial"/>
                <w:sz w:val="28"/>
                <w:szCs w:val="28"/>
              </w:rPr>
              <w:t>ach niedostatecznej widoczności</w:t>
            </w:r>
            <w:r w:rsidRPr="00473C5C">
              <w:rPr>
                <w:rFonts w:ascii="Arial" w:hAnsi="Arial" w:cs="Arial"/>
                <w:sz w:val="28"/>
                <w:szCs w:val="28"/>
              </w:rPr>
              <w:t>;</w:t>
            </w:r>
          </w:p>
          <w:p w14:paraId="1A968CAD" w14:textId="77777777" w:rsidR="00CA4E24" w:rsidRPr="00473C5C" w:rsidRDefault="00CA4E24" w:rsidP="004960D5">
            <w:pPr>
              <w:pStyle w:val="Akapitzlist"/>
              <w:numPr>
                <w:ilvl w:val="0"/>
                <w:numId w:val="36"/>
              </w:numPr>
              <w:spacing w:line="24" w:lineRule="atLeast"/>
              <w:ind w:left="492" w:hanging="283"/>
              <w:contextualSpacing/>
              <w:rPr>
                <w:rFonts w:ascii="Arial" w:hAnsi="Arial" w:cs="Arial"/>
                <w:sz w:val="28"/>
                <w:szCs w:val="28"/>
              </w:rPr>
            </w:pPr>
            <w:r w:rsidRPr="00473C5C">
              <w:rPr>
                <w:rFonts w:ascii="Arial" w:hAnsi="Arial" w:cs="Arial"/>
                <w:sz w:val="28"/>
                <w:szCs w:val="28"/>
              </w:rPr>
              <w:t xml:space="preserve">Nie może ono powodować oślepienia prowadzącego autobus, zarówno bezpośrednio, jak i poprzez lusterka wewnętrzne lub zewnętrze oraz szyby </w:t>
            </w:r>
            <w:r w:rsidRPr="00473C5C">
              <w:rPr>
                <w:rFonts w:ascii="Arial" w:hAnsi="Arial" w:cs="Arial"/>
                <w:sz w:val="28"/>
                <w:szCs w:val="28"/>
              </w:rPr>
              <w:lastRenderedPageBreak/>
              <w:t>zamontowane w kabinie kierowcy;</w:t>
            </w:r>
          </w:p>
          <w:p w14:paraId="1C9F9700" w14:textId="77777777" w:rsidR="00080A23" w:rsidRPr="00473C5C" w:rsidRDefault="009175B4" w:rsidP="00432DF5">
            <w:pPr>
              <w:pStyle w:val="Akapitzlist"/>
              <w:numPr>
                <w:ilvl w:val="0"/>
                <w:numId w:val="36"/>
              </w:numPr>
              <w:spacing w:line="24" w:lineRule="atLeast"/>
              <w:ind w:left="492" w:hanging="283"/>
              <w:contextualSpacing/>
              <w:rPr>
                <w:rFonts w:ascii="Arial" w:hAnsi="Arial" w:cs="Arial"/>
                <w:sz w:val="28"/>
                <w:szCs w:val="28"/>
              </w:rPr>
            </w:pPr>
            <w:r w:rsidRPr="00473C5C">
              <w:rPr>
                <w:rFonts w:ascii="Arial" w:hAnsi="Arial" w:cs="Arial"/>
                <w:sz w:val="28"/>
                <w:szCs w:val="28"/>
              </w:rPr>
              <w:t xml:space="preserve">Dopuszcza się niewłączanie przedniej prawej lampy, a podczas jazdy po drogach i ulicach nieoświetlonych – oświetlenia w całej przedniej części wnętrza </w:t>
            </w:r>
            <w:r w:rsidR="0018118E" w:rsidRPr="00473C5C">
              <w:rPr>
                <w:rFonts w:ascii="Arial" w:hAnsi="Arial" w:cs="Arial"/>
                <w:sz w:val="28"/>
                <w:szCs w:val="28"/>
              </w:rPr>
              <w:t>autobusu</w:t>
            </w:r>
            <w:r w:rsidR="008F2A2D" w:rsidRPr="00473C5C">
              <w:rPr>
                <w:rFonts w:ascii="Arial" w:hAnsi="Arial" w:cs="Arial"/>
                <w:sz w:val="28"/>
                <w:szCs w:val="28"/>
              </w:rPr>
              <w:t xml:space="preserve"> tj. pomiędzy kabiną kierowcy a drugimi drzwiami</w:t>
            </w:r>
            <w:r w:rsidR="00E30992" w:rsidRPr="00473C5C">
              <w:rPr>
                <w:rFonts w:ascii="Arial" w:hAnsi="Arial" w:cs="Arial"/>
                <w:sz w:val="28"/>
                <w:szCs w:val="28"/>
              </w:rPr>
              <w:t>;</w:t>
            </w:r>
          </w:p>
          <w:p w14:paraId="31709FC9" w14:textId="77777777" w:rsidR="00432DF5" w:rsidRPr="00473C5C" w:rsidRDefault="00432DF5" w:rsidP="00432DF5">
            <w:pPr>
              <w:pStyle w:val="Akapitzlist"/>
              <w:spacing w:line="24" w:lineRule="atLeast"/>
              <w:ind w:left="492"/>
              <w:contextualSpacing/>
              <w:rPr>
                <w:rFonts w:ascii="Arial" w:hAnsi="Arial" w:cs="Arial"/>
                <w:sz w:val="28"/>
                <w:szCs w:val="28"/>
              </w:rPr>
            </w:pPr>
          </w:p>
        </w:tc>
      </w:tr>
      <w:tr w:rsidR="00CA4E24" w:rsidRPr="00473C5C" w14:paraId="2EF5DFBB" w14:textId="77777777" w:rsidTr="008B0CBD">
        <w:tc>
          <w:tcPr>
            <w:tcW w:w="606" w:type="dxa"/>
            <w:shd w:val="clear" w:color="auto" w:fill="FFFFFF" w:themeFill="background1"/>
          </w:tcPr>
          <w:p w14:paraId="70F40967"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D19B2D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1.8.</w:t>
            </w:r>
          </w:p>
        </w:tc>
        <w:tc>
          <w:tcPr>
            <w:tcW w:w="13411" w:type="dxa"/>
            <w:gridSpan w:val="8"/>
            <w:shd w:val="clear" w:color="auto" w:fill="FFFFFF" w:themeFill="background1"/>
          </w:tcPr>
          <w:p w14:paraId="3DEE0C9D"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Wyposażenie dodatkowe</w:t>
            </w:r>
          </w:p>
          <w:p w14:paraId="7066B335" w14:textId="77777777" w:rsidR="00080A23" w:rsidRPr="00473C5C" w:rsidRDefault="00080A23" w:rsidP="004960D5">
            <w:pPr>
              <w:spacing w:line="24" w:lineRule="atLeast"/>
              <w:rPr>
                <w:rFonts w:ascii="Arial" w:hAnsi="Arial" w:cs="Arial"/>
                <w:sz w:val="28"/>
                <w:szCs w:val="28"/>
              </w:rPr>
            </w:pPr>
          </w:p>
        </w:tc>
      </w:tr>
      <w:tr w:rsidR="00CA4E24" w:rsidRPr="00473C5C" w14:paraId="6F5B31A5" w14:textId="77777777" w:rsidTr="008B0CBD">
        <w:tc>
          <w:tcPr>
            <w:tcW w:w="606" w:type="dxa"/>
            <w:shd w:val="clear" w:color="auto" w:fill="FFFFFF" w:themeFill="background1"/>
          </w:tcPr>
          <w:p w14:paraId="2994DCEE"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4EEC61B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1.8.1.</w:t>
            </w:r>
          </w:p>
        </w:tc>
        <w:tc>
          <w:tcPr>
            <w:tcW w:w="2925" w:type="dxa"/>
            <w:shd w:val="clear" w:color="auto" w:fill="FFFFFF" w:themeFill="background1"/>
          </w:tcPr>
          <w:p w14:paraId="5D6C84DD" w14:textId="77777777" w:rsidR="00080A23" w:rsidRPr="00473C5C" w:rsidRDefault="00CA4E24" w:rsidP="004960D5">
            <w:pPr>
              <w:spacing w:line="24" w:lineRule="atLeast"/>
              <w:rPr>
                <w:rFonts w:ascii="Arial" w:hAnsi="Arial" w:cs="Arial"/>
                <w:sz w:val="28"/>
                <w:szCs w:val="28"/>
              </w:rPr>
            </w:pPr>
            <w:r w:rsidRPr="00473C5C">
              <w:rPr>
                <w:rFonts w:ascii="Arial" w:hAnsi="Arial" w:cs="Arial"/>
                <w:sz w:val="28"/>
                <w:szCs w:val="28"/>
              </w:rPr>
              <w:t>System wykrywania pieszych oraz rowerzystów w tzw. „martwym polu”</w:t>
            </w:r>
            <w:r w:rsidR="00434D5D" w:rsidRPr="00473C5C">
              <w:rPr>
                <w:rFonts w:ascii="Arial" w:hAnsi="Arial" w:cs="Arial"/>
                <w:sz w:val="28"/>
                <w:szCs w:val="28"/>
              </w:rPr>
              <w:t xml:space="preserve"> (nie dotyczy autobusów wyprodukowanych przed 2024 r.;)</w:t>
            </w:r>
          </w:p>
        </w:tc>
        <w:tc>
          <w:tcPr>
            <w:tcW w:w="2506" w:type="dxa"/>
            <w:shd w:val="clear" w:color="auto" w:fill="FFFFFF" w:themeFill="background1"/>
            <w:vAlign w:val="center"/>
          </w:tcPr>
          <w:p w14:paraId="2731E9A7" w14:textId="6AFCD1E5" w:rsidR="00CA4E24" w:rsidRPr="00473C5C" w:rsidRDefault="00512CD1" w:rsidP="004960D5">
            <w:pPr>
              <w:spacing w:line="24" w:lineRule="atLeast"/>
              <w:rPr>
                <w:rFonts w:ascii="Arial" w:hAnsi="Arial" w:cs="Arial"/>
                <w:sz w:val="28"/>
                <w:szCs w:val="28"/>
              </w:rPr>
            </w:pPr>
            <w:r w:rsidRPr="00473C5C">
              <w:rPr>
                <w:rFonts w:ascii="Arial" w:hAnsi="Arial" w:cs="Arial"/>
                <w:sz w:val="28"/>
                <w:szCs w:val="28"/>
              </w:rPr>
              <w:t xml:space="preserve">W przypadku zaoferowania przez </w:t>
            </w:r>
            <w:r w:rsidR="00361814">
              <w:rPr>
                <w:rFonts w:ascii="Arial" w:hAnsi="Arial" w:cs="Arial"/>
                <w:sz w:val="28"/>
                <w:szCs w:val="28"/>
              </w:rPr>
              <w:t>Operatora</w:t>
            </w:r>
            <w:r w:rsidRPr="00473C5C">
              <w:rPr>
                <w:rFonts w:ascii="Arial" w:hAnsi="Arial" w:cs="Arial"/>
                <w:sz w:val="28"/>
                <w:szCs w:val="28"/>
              </w:rPr>
              <w:t xml:space="preserve"> </w:t>
            </w:r>
          </w:p>
        </w:tc>
        <w:tc>
          <w:tcPr>
            <w:tcW w:w="2822" w:type="dxa"/>
            <w:gridSpan w:val="2"/>
            <w:shd w:val="clear" w:color="auto" w:fill="FFFFFF" w:themeFill="background1"/>
            <w:vAlign w:val="center"/>
          </w:tcPr>
          <w:p w14:paraId="40DD7D91" w14:textId="3D6D7F91" w:rsidR="00CA4E24" w:rsidRPr="00473C5C" w:rsidRDefault="00361814" w:rsidP="00361814">
            <w:pPr>
              <w:spacing w:line="24" w:lineRule="atLeast"/>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506" w:type="dxa"/>
            <w:gridSpan w:val="2"/>
            <w:shd w:val="clear" w:color="auto" w:fill="FFFFFF" w:themeFill="background1"/>
            <w:vAlign w:val="center"/>
          </w:tcPr>
          <w:p w14:paraId="0C26EB9C" w14:textId="3CE254C6" w:rsidR="00CA4E24" w:rsidRPr="00473C5C" w:rsidRDefault="00361814" w:rsidP="00361814">
            <w:pPr>
              <w:pStyle w:val="Akapitzlist"/>
              <w:spacing w:line="24" w:lineRule="atLeast"/>
              <w:ind w:left="136"/>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652" w:type="dxa"/>
            <w:gridSpan w:val="2"/>
            <w:shd w:val="clear" w:color="auto" w:fill="FFFFFF" w:themeFill="background1"/>
            <w:vAlign w:val="center"/>
          </w:tcPr>
          <w:p w14:paraId="4C298189" w14:textId="202B0382" w:rsidR="00CA4E24" w:rsidRPr="00473C5C" w:rsidRDefault="00361814" w:rsidP="00361814">
            <w:pPr>
              <w:pStyle w:val="Akapitzlist"/>
              <w:spacing w:line="24" w:lineRule="atLeast"/>
              <w:ind w:left="234"/>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r>
      <w:tr w:rsidR="00CA4E24" w:rsidRPr="00473C5C" w14:paraId="115CF3C3" w14:textId="77777777" w:rsidTr="008B0CBD">
        <w:trPr>
          <w:trHeight w:val="966"/>
        </w:trPr>
        <w:tc>
          <w:tcPr>
            <w:tcW w:w="606" w:type="dxa"/>
            <w:shd w:val="clear" w:color="auto" w:fill="FFFFFF" w:themeFill="background1"/>
          </w:tcPr>
          <w:p w14:paraId="188C6EB8"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E80525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1.8.2.</w:t>
            </w:r>
          </w:p>
        </w:tc>
        <w:tc>
          <w:tcPr>
            <w:tcW w:w="2925" w:type="dxa"/>
            <w:shd w:val="clear" w:color="auto" w:fill="FFFFFF" w:themeFill="background1"/>
          </w:tcPr>
          <w:p w14:paraId="7BE4017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System „rekuperacji”</w:t>
            </w:r>
            <w:r w:rsidR="00434D5D" w:rsidRPr="00473C5C">
              <w:rPr>
                <w:rFonts w:ascii="Arial" w:hAnsi="Arial" w:cs="Arial"/>
                <w:sz w:val="28"/>
                <w:szCs w:val="28"/>
              </w:rPr>
              <w:t xml:space="preserve"> (nie dotyczy autobusów wyprodukowanych przed 2024 r.;)</w:t>
            </w:r>
          </w:p>
        </w:tc>
        <w:tc>
          <w:tcPr>
            <w:tcW w:w="2506" w:type="dxa"/>
            <w:shd w:val="clear" w:color="auto" w:fill="FFFFFF" w:themeFill="background1"/>
            <w:vAlign w:val="center"/>
          </w:tcPr>
          <w:p w14:paraId="75180F1C" w14:textId="43728198" w:rsidR="00CA4E24" w:rsidRPr="00473C5C" w:rsidRDefault="00361814" w:rsidP="004960D5">
            <w:pPr>
              <w:spacing w:line="24" w:lineRule="atLeast"/>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822" w:type="dxa"/>
            <w:gridSpan w:val="2"/>
            <w:shd w:val="clear" w:color="auto" w:fill="FFFFFF" w:themeFill="background1"/>
            <w:vAlign w:val="center"/>
          </w:tcPr>
          <w:p w14:paraId="370894E4" w14:textId="13C17D52" w:rsidR="00CA4E24" w:rsidRPr="00473C5C" w:rsidRDefault="00361814" w:rsidP="00361814">
            <w:pPr>
              <w:spacing w:line="24" w:lineRule="atLeast"/>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506" w:type="dxa"/>
            <w:gridSpan w:val="2"/>
            <w:shd w:val="clear" w:color="auto" w:fill="FFFFFF" w:themeFill="background1"/>
            <w:vAlign w:val="center"/>
          </w:tcPr>
          <w:p w14:paraId="5F44C212" w14:textId="00F16080" w:rsidR="00CA4E24" w:rsidRPr="00473C5C" w:rsidRDefault="00361814" w:rsidP="00361814">
            <w:pPr>
              <w:spacing w:line="24" w:lineRule="atLeast"/>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652" w:type="dxa"/>
            <w:gridSpan w:val="2"/>
            <w:shd w:val="clear" w:color="auto" w:fill="FFFFFF" w:themeFill="background1"/>
            <w:vAlign w:val="center"/>
          </w:tcPr>
          <w:p w14:paraId="6BD6252C" w14:textId="470FBA55" w:rsidR="00CA4E24" w:rsidRPr="00473C5C" w:rsidRDefault="00361814" w:rsidP="00361814">
            <w:pPr>
              <w:spacing w:line="24" w:lineRule="atLeast"/>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r>
      <w:tr w:rsidR="00CA4E24" w:rsidRPr="00473C5C" w14:paraId="794F8221" w14:textId="77777777" w:rsidTr="008B0CBD">
        <w:tc>
          <w:tcPr>
            <w:tcW w:w="606" w:type="dxa"/>
            <w:shd w:val="clear" w:color="auto" w:fill="FFFFFF" w:themeFill="background1"/>
          </w:tcPr>
          <w:p w14:paraId="36002D2C"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FD1C6B4" w14:textId="77777777" w:rsidR="00CA4E24" w:rsidRPr="00473C5C" w:rsidRDefault="00CA4E24" w:rsidP="004960D5">
            <w:pPr>
              <w:spacing w:line="24" w:lineRule="atLeast"/>
              <w:rPr>
                <w:rFonts w:ascii="Arial" w:hAnsi="Arial" w:cs="Arial"/>
                <w:strike/>
                <w:sz w:val="28"/>
                <w:szCs w:val="28"/>
              </w:rPr>
            </w:pPr>
          </w:p>
          <w:p w14:paraId="6DC0B96F" w14:textId="77777777" w:rsidR="00197309" w:rsidRPr="00473C5C" w:rsidRDefault="00197309" w:rsidP="004960D5">
            <w:pPr>
              <w:spacing w:line="24" w:lineRule="atLeast"/>
              <w:rPr>
                <w:rFonts w:ascii="Arial" w:hAnsi="Arial" w:cs="Arial"/>
                <w:sz w:val="28"/>
                <w:szCs w:val="28"/>
              </w:rPr>
            </w:pPr>
            <w:r w:rsidRPr="00473C5C">
              <w:rPr>
                <w:rFonts w:ascii="Arial" w:hAnsi="Arial" w:cs="Arial"/>
                <w:sz w:val="28"/>
                <w:szCs w:val="28"/>
              </w:rPr>
              <w:t>1.8.3.</w:t>
            </w:r>
          </w:p>
          <w:p w14:paraId="1596D38F" w14:textId="77777777" w:rsidR="00197309" w:rsidRPr="00473C5C" w:rsidRDefault="00197309" w:rsidP="004960D5">
            <w:pPr>
              <w:spacing w:line="24" w:lineRule="atLeast"/>
              <w:rPr>
                <w:rFonts w:ascii="Arial" w:hAnsi="Arial" w:cs="Arial"/>
                <w:sz w:val="28"/>
                <w:szCs w:val="28"/>
              </w:rPr>
            </w:pPr>
          </w:p>
        </w:tc>
        <w:tc>
          <w:tcPr>
            <w:tcW w:w="2925" w:type="dxa"/>
            <w:shd w:val="clear" w:color="auto" w:fill="FFFFFF" w:themeFill="background1"/>
          </w:tcPr>
          <w:p w14:paraId="563ECEB8" w14:textId="77777777" w:rsidR="00080A23" w:rsidRPr="00473C5C" w:rsidRDefault="00CA4E24" w:rsidP="004960D5">
            <w:pPr>
              <w:spacing w:line="24" w:lineRule="atLeast"/>
              <w:rPr>
                <w:rFonts w:ascii="Arial" w:hAnsi="Arial" w:cs="Arial"/>
                <w:color w:val="00B050"/>
                <w:sz w:val="28"/>
                <w:szCs w:val="28"/>
              </w:rPr>
            </w:pPr>
            <w:r w:rsidRPr="00473C5C">
              <w:rPr>
                <w:rFonts w:ascii="Arial" w:hAnsi="Arial" w:cs="Arial"/>
                <w:sz w:val="28"/>
                <w:szCs w:val="28"/>
              </w:rPr>
              <w:t>„Alko-blokada” – sprawdzenie trzeźwości kierowcy przed możliwością włączenia zapłonu</w:t>
            </w:r>
            <w:r w:rsidR="00995474" w:rsidRPr="00473C5C">
              <w:rPr>
                <w:rFonts w:ascii="Arial" w:hAnsi="Arial" w:cs="Arial"/>
                <w:sz w:val="28"/>
                <w:szCs w:val="28"/>
              </w:rPr>
              <w:t xml:space="preserve"> </w:t>
            </w:r>
          </w:p>
        </w:tc>
        <w:tc>
          <w:tcPr>
            <w:tcW w:w="2506" w:type="dxa"/>
            <w:shd w:val="clear" w:color="auto" w:fill="FFFFFF" w:themeFill="background1"/>
            <w:vAlign w:val="center"/>
          </w:tcPr>
          <w:p w14:paraId="428D446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Wymagane</w:t>
            </w:r>
          </w:p>
        </w:tc>
        <w:tc>
          <w:tcPr>
            <w:tcW w:w="2822" w:type="dxa"/>
            <w:gridSpan w:val="2"/>
            <w:shd w:val="clear" w:color="auto" w:fill="FFFFFF" w:themeFill="background1"/>
            <w:vAlign w:val="center"/>
          </w:tcPr>
          <w:p w14:paraId="40862246"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c>
          <w:tcPr>
            <w:tcW w:w="2506" w:type="dxa"/>
            <w:gridSpan w:val="2"/>
            <w:shd w:val="clear" w:color="auto" w:fill="FFFFFF" w:themeFill="background1"/>
            <w:vAlign w:val="center"/>
          </w:tcPr>
          <w:p w14:paraId="74DD9EC2"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c>
          <w:tcPr>
            <w:tcW w:w="2652" w:type="dxa"/>
            <w:gridSpan w:val="2"/>
            <w:shd w:val="clear" w:color="auto" w:fill="FFFFFF" w:themeFill="background1"/>
            <w:vAlign w:val="center"/>
          </w:tcPr>
          <w:p w14:paraId="752075AE"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r>
      <w:tr w:rsidR="00CA4E24" w:rsidRPr="00473C5C" w14:paraId="1A802352" w14:textId="77777777" w:rsidTr="008B0CBD">
        <w:tc>
          <w:tcPr>
            <w:tcW w:w="606" w:type="dxa"/>
            <w:shd w:val="clear" w:color="auto" w:fill="FFFFFF" w:themeFill="background1"/>
          </w:tcPr>
          <w:p w14:paraId="7A4017CF"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7DE48BA" w14:textId="77777777" w:rsidR="00CA4E24" w:rsidRPr="00473C5C" w:rsidRDefault="00CA4E24" w:rsidP="004960D5">
            <w:pPr>
              <w:spacing w:line="24" w:lineRule="atLeast"/>
              <w:rPr>
                <w:rFonts w:ascii="Arial" w:hAnsi="Arial" w:cs="Arial"/>
                <w:b/>
                <w:bCs/>
                <w:strike/>
                <w:sz w:val="28"/>
                <w:szCs w:val="28"/>
              </w:rPr>
            </w:pPr>
          </w:p>
          <w:p w14:paraId="7598CA07" w14:textId="77777777" w:rsidR="00197309" w:rsidRPr="00473C5C" w:rsidRDefault="00197309" w:rsidP="004960D5">
            <w:pPr>
              <w:spacing w:line="24" w:lineRule="atLeast"/>
              <w:rPr>
                <w:rFonts w:ascii="Arial" w:hAnsi="Arial" w:cs="Arial"/>
                <w:sz w:val="28"/>
                <w:szCs w:val="28"/>
              </w:rPr>
            </w:pPr>
            <w:r w:rsidRPr="00473C5C">
              <w:rPr>
                <w:rFonts w:ascii="Arial" w:hAnsi="Arial" w:cs="Arial"/>
                <w:sz w:val="28"/>
                <w:szCs w:val="28"/>
              </w:rPr>
              <w:t>1.8.4.</w:t>
            </w:r>
          </w:p>
        </w:tc>
        <w:tc>
          <w:tcPr>
            <w:tcW w:w="2925" w:type="dxa"/>
            <w:shd w:val="clear" w:color="auto" w:fill="FFFFFF" w:themeFill="background1"/>
          </w:tcPr>
          <w:p w14:paraId="018B732C" w14:textId="77777777" w:rsidR="00080A23"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Czujnik dymu papierosowego – zamontowany w kabinie kierowcy oraz w przestrzeni </w:t>
            </w:r>
            <w:r w:rsidRPr="00473C5C">
              <w:rPr>
                <w:rFonts w:ascii="Arial" w:hAnsi="Arial" w:cs="Arial"/>
                <w:sz w:val="28"/>
                <w:szCs w:val="28"/>
              </w:rPr>
              <w:lastRenderedPageBreak/>
              <w:t>pasażerskiej</w:t>
            </w:r>
          </w:p>
        </w:tc>
        <w:tc>
          <w:tcPr>
            <w:tcW w:w="2506" w:type="dxa"/>
            <w:shd w:val="clear" w:color="auto" w:fill="FFFFFF" w:themeFill="background1"/>
            <w:vAlign w:val="center"/>
          </w:tcPr>
          <w:p w14:paraId="5DCDFF9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lastRenderedPageBreak/>
              <w:t>Wymagane</w:t>
            </w:r>
          </w:p>
        </w:tc>
        <w:tc>
          <w:tcPr>
            <w:tcW w:w="2822" w:type="dxa"/>
            <w:gridSpan w:val="2"/>
            <w:shd w:val="clear" w:color="auto" w:fill="FFFFFF" w:themeFill="background1"/>
            <w:vAlign w:val="center"/>
          </w:tcPr>
          <w:p w14:paraId="42D2AB21"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c>
          <w:tcPr>
            <w:tcW w:w="2506" w:type="dxa"/>
            <w:gridSpan w:val="2"/>
            <w:shd w:val="clear" w:color="auto" w:fill="FFFFFF" w:themeFill="background1"/>
            <w:vAlign w:val="center"/>
          </w:tcPr>
          <w:p w14:paraId="26FBF88B"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c>
          <w:tcPr>
            <w:tcW w:w="2652" w:type="dxa"/>
            <w:gridSpan w:val="2"/>
            <w:shd w:val="clear" w:color="auto" w:fill="FFFFFF" w:themeFill="background1"/>
            <w:vAlign w:val="center"/>
          </w:tcPr>
          <w:p w14:paraId="2B7AA106"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r>
      <w:tr w:rsidR="00CA4E24" w:rsidRPr="00473C5C" w14:paraId="376F210D" w14:textId="77777777" w:rsidTr="008B0CBD">
        <w:tc>
          <w:tcPr>
            <w:tcW w:w="606" w:type="dxa"/>
            <w:shd w:val="clear" w:color="auto" w:fill="FFFFFF" w:themeFill="background1"/>
          </w:tcPr>
          <w:p w14:paraId="40D7C6D9"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30F4464E" w14:textId="77777777" w:rsidR="00CA4E24" w:rsidRPr="00473C5C" w:rsidRDefault="00CA4E24" w:rsidP="004960D5">
            <w:pPr>
              <w:spacing w:line="24" w:lineRule="atLeast"/>
              <w:rPr>
                <w:rFonts w:ascii="Arial" w:hAnsi="Arial" w:cs="Arial"/>
                <w:strike/>
                <w:sz w:val="28"/>
                <w:szCs w:val="28"/>
              </w:rPr>
            </w:pPr>
          </w:p>
          <w:p w14:paraId="2639DF27" w14:textId="77777777" w:rsidR="00197309" w:rsidRPr="00473C5C" w:rsidRDefault="00197309" w:rsidP="005323C9">
            <w:pPr>
              <w:spacing w:line="24" w:lineRule="atLeast"/>
              <w:rPr>
                <w:rFonts w:ascii="Arial" w:hAnsi="Arial" w:cs="Arial"/>
                <w:sz w:val="28"/>
                <w:szCs w:val="28"/>
              </w:rPr>
            </w:pPr>
            <w:r w:rsidRPr="00473C5C">
              <w:rPr>
                <w:rFonts w:ascii="Arial" w:hAnsi="Arial" w:cs="Arial"/>
                <w:sz w:val="28"/>
                <w:szCs w:val="28"/>
              </w:rPr>
              <w:t>1.8.</w:t>
            </w:r>
            <w:r w:rsidR="00B42E24" w:rsidRPr="00473C5C">
              <w:rPr>
                <w:rFonts w:ascii="Arial" w:hAnsi="Arial" w:cs="Arial"/>
                <w:sz w:val="28"/>
                <w:szCs w:val="28"/>
              </w:rPr>
              <w:t>5</w:t>
            </w:r>
            <w:r w:rsidRPr="00473C5C">
              <w:rPr>
                <w:rFonts w:ascii="Arial" w:hAnsi="Arial" w:cs="Arial"/>
                <w:sz w:val="28"/>
                <w:szCs w:val="28"/>
              </w:rPr>
              <w:t>.</w:t>
            </w:r>
          </w:p>
        </w:tc>
        <w:tc>
          <w:tcPr>
            <w:tcW w:w="2925" w:type="dxa"/>
            <w:shd w:val="clear" w:color="auto" w:fill="FFFFFF" w:themeFill="background1"/>
          </w:tcPr>
          <w:p w14:paraId="15329338" w14:textId="77777777" w:rsidR="00080A23" w:rsidRPr="00473C5C" w:rsidRDefault="00CA4E24" w:rsidP="004960D5">
            <w:pPr>
              <w:spacing w:line="24" w:lineRule="atLeast"/>
              <w:rPr>
                <w:rFonts w:ascii="Arial" w:hAnsi="Arial" w:cs="Arial"/>
                <w:sz w:val="28"/>
                <w:szCs w:val="28"/>
              </w:rPr>
            </w:pPr>
            <w:r w:rsidRPr="00473C5C">
              <w:rPr>
                <w:rFonts w:ascii="Arial" w:hAnsi="Arial" w:cs="Arial"/>
                <w:sz w:val="28"/>
                <w:szCs w:val="28"/>
              </w:rPr>
              <w:t>Asystent hamowania – system wspomagający kierującego w przypadku nagłego hamowania lub zwalniający w przypadku wykrycia braku reakcji kierującego na zbliżającą się przeszkodę</w:t>
            </w:r>
            <w:r w:rsidR="00434D5D" w:rsidRPr="00473C5C">
              <w:rPr>
                <w:rFonts w:ascii="Arial" w:hAnsi="Arial" w:cs="Arial"/>
                <w:sz w:val="28"/>
                <w:szCs w:val="28"/>
              </w:rPr>
              <w:t xml:space="preserve"> (nie dotyczy autobusów wyprodukowanych przed 2024 r.;)</w:t>
            </w:r>
          </w:p>
        </w:tc>
        <w:tc>
          <w:tcPr>
            <w:tcW w:w="2506" w:type="dxa"/>
            <w:shd w:val="clear" w:color="auto" w:fill="FFFFFF" w:themeFill="background1"/>
            <w:vAlign w:val="center"/>
          </w:tcPr>
          <w:p w14:paraId="504679B9" w14:textId="7E7873B9" w:rsidR="00CA4E24" w:rsidRPr="00473C5C" w:rsidRDefault="00512CD1" w:rsidP="004960D5">
            <w:pPr>
              <w:spacing w:line="24" w:lineRule="atLeast"/>
              <w:rPr>
                <w:rFonts w:ascii="Arial" w:hAnsi="Arial" w:cs="Arial"/>
                <w:sz w:val="28"/>
                <w:szCs w:val="28"/>
              </w:rPr>
            </w:pPr>
            <w:r w:rsidRPr="00473C5C">
              <w:rPr>
                <w:rFonts w:ascii="Arial" w:hAnsi="Arial" w:cs="Arial"/>
                <w:sz w:val="28"/>
                <w:szCs w:val="28"/>
              </w:rPr>
              <w:t xml:space="preserve">W przypadku zaoferowania przez </w:t>
            </w:r>
            <w:r w:rsidR="00646B7B">
              <w:rPr>
                <w:rFonts w:ascii="Arial" w:hAnsi="Arial" w:cs="Arial"/>
                <w:sz w:val="28"/>
                <w:szCs w:val="28"/>
              </w:rPr>
              <w:t>Operatora</w:t>
            </w:r>
          </w:p>
        </w:tc>
        <w:tc>
          <w:tcPr>
            <w:tcW w:w="2822" w:type="dxa"/>
            <w:gridSpan w:val="2"/>
            <w:shd w:val="clear" w:color="auto" w:fill="FFFFFF" w:themeFill="background1"/>
            <w:vAlign w:val="center"/>
          </w:tcPr>
          <w:p w14:paraId="3AB898C1" w14:textId="327431BC" w:rsidR="00CA4E24" w:rsidRPr="00473C5C" w:rsidRDefault="00646B7B" w:rsidP="00646B7B">
            <w:pPr>
              <w:pStyle w:val="Akapitzlist"/>
              <w:spacing w:line="24" w:lineRule="atLeast"/>
              <w:ind w:left="262"/>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506" w:type="dxa"/>
            <w:gridSpan w:val="2"/>
            <w:shd w:val="clear" w:color="auto" w:fill="FFFFFF" w:themeFill="background1"/>
            <w:vAlign w:val="center"/>
          </w:tcPr>
          <w:p w14:paraId="56C90931" w14:textId="2EA4D53C" w:rsidR="00CA4E24" w:rsidRPr="00473C5C" w:rsidRDefault="00646B7B" w:rsidP="00646B7B">
            <w:pPr>
              <w:pStyle w:val="Akapitzlist"/>
              <w:spacing w:line="24" w:lineRule="atLeast"/>
              <w:ind w:left="136"/>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652" w:type="dxa"/>
            <w:gridSpan w:val="2"/>
            <w:shd w:val="clear" w:color="auto" w:fill="FFFFFF" w:themeFill="background1"/>
            <w:vAlign w:val="center"/>
          </w:tcPr>
          <w:p w14:paraId="797277E9" w14:textId="049533C5" w:rsidR="00CA4E24" w:rsidRPr="00473C5C" w:rsidRDefault="00646B7B" w:rsidP="00646B7B">
            <w:pPr>
              <w:pStyle w:val="Akapitzlist"/>
              <w:spacing w:line="24" w:lineRule="atLeast"/>
              <w:ind w:left="234"/>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r>
      <w:tr w:rsidR="00CA4E24" w:rsidRPr="00473C5C" w14:paraId="36AB7EF3" w14:textId="77777777" w:rsidTr="008B0CBD">
        <w:tc>
          <w:tcPr>
            <w:tcW w:w="606" w:type="dxa"/>
            <w:shd w:val="clear" w:color="auto" w:fill="FFFFFF" w:themeFill="background1"/>
          </w:tcPr>
          <w:p w14:paraId="3D53CFDB"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359E01F" w14:textId="77777777" w:rsidR="00CA4E24" w:rsidRPr="00473C5C" w:rsidRDefault="00CA4E24" w:rsidP="004960D5">
            <w:pPr>
              <w:spacing w:line="24" w:lineRule="atLeast"/>
              <w:rPr>
                <w:rFonts w:ascii="Arial" w:hAnsi="Arial" w:cs="Arial"/>
                <w:strike/>
                <w:sz w:val="28"/>
                <w:szCs w:val="28"/>
              </w:rPr>
            </w:pPr>
          </w:p>
          <w:p w14:paraId="39F7DDC1" w14:textId="77777777" w:rsidR="00197309" w:rsidRPr="00473C5C" w:rsidRDefault="00197309" w:rsidP="005323C9">
            <w:pPr>
              <w:spacing w:line="24" w:lineRule="atLeast"/>
              <w:rPr>
                <w:rFonts w:ascii="Arial" w:hAnsi="Arial" w:cs="Arial"/>
                <w:color w:val="00B050"/>
                <w:sz w:val="28"/>
                <w:szCs w:val="28"/>
              </w:rPr>
            </w:pPr>
            <w:r w:rsidRPr="00473C5C">
              <w:rPr>
                <w:rFonts w:ascii="Arial" w:hAnsi="Arial" w:cs="Arial"/>
                <w:sz w:val="28"/>
                <w:szCs w:val="28"/>
              </w:rPr>
              <w:t>1.8.</w:t>
            </w:r>
            <w:r w:rsidR="005323C9" w:rsidRPr="00473C5C">
              <w:rPr>
                <w:rFonts w:ascii="Arial" w:hAnsi="Arial" w:cs="Arial"/>
                <w:sz w:val="28"/>
                <w:szCs w:val="28"/>
              </w:rPr>
              <w:t>6</w:t>
            </w:r>
            <w:r w:rsidRPr="00473C5C">
              <w:rPr>
                <w:rFonts w:ascii="Arial" w:hAnsi="Arial" w:cs="Arial"/>
                <w:color w:val="00B050"/>
                <w:sz w:val="28"/>
                <w:szCs w:val="28"/>
              </w:rPr>
              <w:t>.</w:t>
            </w:r>
          </w:p>
        </w:tc>
        <w:tc>
          <w:tcPr>
            <w:tcW w:w="2925" w:type="dxa"/>
            <w:shd w:val="clear" w:color="auto" w:fill="FFFFFF" w:themeFill="background1"/>
          </w:tcPr>
          <w:p w14:paraId="7502FC71" w14:textId="77777777" w:rsidR="00080A23" w:rsidRPr="00473C5C" w:rsidRDefault="00CA4E24" w:rsidP="004960D5">
            <w:pPr>
              <w:spacing w:line="24" w:lineRule="atLeast"/>
              <w:rPr>
                <w:rFonts w:ascii="Arial" w:hAnsi="Arial" w:cs="Arial"/>
                <w:sz w:val="28"/>
                <w:szCs w:val="28"/>
              </w:rPr>
            </w:pPr>
            <w:r w:rsidRPr="00473C5C">
              <w:rPr>
                <w:rFonts w:ascii="Arial" w:hAnsi="Arial" w:cs="Arial"/>
                <w:sz w:val="28"/>
                <w:szCs w:val="28"/>
              </w:rPr>
              <w:t>System doświetlania zakrętów</w:t>
            </w:r>
            <w:r w:rsidR="00434D5D" w:rsidRPr="00473C5C">
              <w:rPr>
                <w:rFonts w:ascii="Arial" w:hAnsi="Arial" w:cs="Arial"/>
                <w:sz w:val="28"/>
                <w:szCs w:val="28"/>
              </w:rPr>
              <w:t xml:space="preserve"> (nie dotyczy autobusów wyprodukowanych przed 2024 r.;)</w:t>
            </w:r>
          </w:p>
        </w:tc>
        <w:tc>
          <w:tcPr>
            <w:tcW w:w="2506" w:type="dxa"/>
            <w:shd w:val="clear" w:color="auto" w:fill="FFFFFF" w:themeFill="background1"/>
            <w:vAlign w:val="center"/>
          </w:tcPr>
          <w:p w14:paraId="0E9B7842"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Wymagane</w:t>
            </w:r>
          </w:p>
        </w:tc>
        <w:tc>
          <w:tcPr>
            <w:tcW w:w="2822" w:type="dxa"/>
            <w:gridSpan w:val="2"/>
            <w:shd w:val="clear" w:color="auto" w:fill="FFFFFF" w:themeFill="background1"/>
            <w:vAlign w:val="center"/>
          </w:tcPr>
          <w:p w14:paraId="7D614388"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c>
          <w:tcPr>
            <w:tcW w:w="2506" w:type="dxa"/>
            <w:gridSpan w:val="2"/>
            <w:shd w:val="clear" w:color="auto" w:fill="FFFFFF" w:themeFill="background1"/>
            <w:vAlign w:val="center"/>
          </w:tcPr>
          <w:p w14:paraId="1768A428"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c>
          <w:tcPr>
            <w:tcW w:w="2652" w:type="dxa"/>
            <w:gridSpan w:val="2"/>
            <w:shd w:val="clear" w:color="auto" w:fill="FFFFFF" w:themeFill="background1"/>
            <w:vAlign w:val="center"/>
          </w:tcPr>
          <w:p w14:paraId="246E4DCD" w14:textId="77777777" w:rsidR="00CA4E24" w:rsidRPr="00473C5C" w:rsidRDefault="00CA4E24" w:rsidP="004960D5">
            <w:pPr>
              <w:pStyle w:val="Akapitzlist"/>
              <w:spacing w:line="24" w:lineRule="atLeast"/>
              <w:rPr>
                <w:rFonts w:ascii="Arial" w:hAnsi="Arial" w:cs="Arial"/>
                <w:sz w:val="28"/>
                <w:szCs w:val="28"/>
              </w:rPr>
            </w:pPr>
            <w:r w:rsidRPr="00473C5C">
              <w:rPr>
                <w:rFonts w:ascii="Arial" w:hAnsi="Arial" w:cs="Arial"/>
                <w:sz w:val="28"/>
                <w:szCs w:val="28"/>
              </w:rPr>
              <w:t>Wymagane</w:t>
            </w:r>
          </w:p>
        </w:tc>
      </w:tr>
      <w:tr w:rsidR="00CA4E24" w:rsidRPr="00473C5C" w14:paraId="665E104B" w14:textId="77777777" w:rsidTr="008B0CBD">
        <w:tc>
          <w:tcPr>
            <w:tcW w:w="606" w:type="dxa"/>
            <w:shd w:val="clear" w:color="auto" w:fill="FFFFFF" w:themeFill="background1"/>
          </w:tcPr>
          <w:p w14:paraId="6C320312"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55ACBEBA" w14:textId="77777777" w:rsidR="00CA4E24" w:rsidRPr="00473C5C" w:rsidRDefault="00CA4E24" w:rsidP="004960D5">
            <w:pPr>
              <w:spacing w:line="24" w:lineRule="atLeast"/>
              <w:rPr>
                <w:rFonts w:ascii="Arial" w:hAnsi="Arial" w:cs="Arial"/>
                <w:strike/>
                <w:sz w:val="28"/>
                <w:szCs w:val="28"/>
              </w:rPr>
            </w:pPr>
          </w:p>
          <w:p w14:paraId="5F1DC2B4" w14:textId="77777777" w:rsidR="00197309" w:rsidRPr="00473C5C" w:rsidRDefault="00197309" w:rsidP="005323C9">
            <w:pPr>
              <w:spacing w:line="24" w:lineRule="atLeast"/>
              <w:rPr>
                <w:rFonts w:ascii="Arial" w:hAnsi="Arial" w:cs="Arial"/>
                <w:sz w:val="28"/>
                <w:szCs w:val="28"/>
              </w:rPr>
            </w:pPr>
            <w:r w:rsidRPr="00473C5C">
              <w:rPr>
                <w:rFonts w:ascii="Arial" w:hAnsi="Arial" w:cs="Arial"/>
                <w:sz w:val="28"/>
                <w:szCs w:val="28"/>
              </w:rPr>
              <w:t>1.8.</w:t>
            </w:r>
            <w:r w:rsidR="005323C9" w:rsidRPr="00473C5C">
              <w:rPr>
                <w:rFonts w:ascii="Arial" w:hAnsi="Arial" w:cs="Arial"/>
                <w:sz w:val="28"/>
                <w:szCs w:val="28"/>
              </w:rPr>
              <w:t>7</w:t>
            </w:r>
            <w:r w:rsidRPr="00473C5C">
              <w:rPr>
                <w:rFonts w:ascii="Arial" w:hAnsi="Arial" w:cs="Arial"/>
                <w:sz w:val="28"/>
                <w:szCs w:val="28"/>
              </w:rPr>
              <w:t>.</w:t>
            </w:r>
          </w:p>
        </w:tc>
        <w:tc>
          <w:tcPr>
            <w:tcW w:w="2925" w:type="dxa"/>
            <w:shd w:val="clear" w:color="auto" w:fill="FFFFFF" w:themeFill="background1"/>
          </w:tcPr>
          <w:p w14:paraId="13C36B21" w14:textId="77777777" w:rsidR="00080A23" w:rsidRPr="00473C5C" w:rsidRDefault="00CA4E24" w:rsidP="004960D5">
            <w:pPr>
              <w:spacing w:line="24" w:lineRule="atLeast"/>
              <w:rPr>
                <w:rFonts w:ascii="Arial" w:hAnsi="Arial" w:cs="Arial"/>
                <w:sz w:val="28"/>
                <w:szCs w:val="28"/>
              </w:rPr>
            </w:pPr>
            <w:r w:rsidRPr="00473C5C">
              <w:rPr>
                <w:rFonts w:ascii="Arial" w:hAnsi="Arial" w:cs="Arial"/>
                <w:sz w:val="28"/>
                <w:szCs w:val="28"/>
              </w:rPr>
              <w:t>Defibrylator AED – zamontowany w bliskiej odległości od kierowcy, zabezpieczony przed niepożądanym użyciem.</w:t>
            </w:r>
            <w:r w:rsidR="00F549CE" w:rsidRPr="00473C5C">
              <w:rPr>
                <w:rFonts w:ascii="Arial" w:hAnsi="Arial" w:cs="Arial"/>
                <w:sz w:val="28"/>
                <w:szCs w:val="28"/>
              </w:rPr>
              <w:t xml:space="preserve"> Musi posiadać elektrody </w:t>
            </w:r>
            <w:proofErr w:type="spellStart"/>
            <w:r w:rsidR="00E30992" w:rsidRPr="00473C5C">
              <w:rPr>
                <w:rFonts w:ascii="Arial" w:hAnsi="Arial" w:cs="Arial"/>
                <w:sz w:val="28"/>
                <w:szCs w:val="28"/>
              </w:rPr>
              <w:lastRenderedPageBreak/>
              <w:t>pedriatyczne</w:t>
            </w:r>
            <w:proofErr w:type="spellEnd"/>
            <w:r w:rsidR="00F549CE" w:rsidRPr="00473C5C">
              <w:rPr>
                <w:rFonts w:ascii="Arial" w:hAnsi="Arial" w:cs="Arial"/>
                <w:sz w:val="28"/>
                <w:szCs w:val="28"/>
              </w:rPr>
              <w:t xml:space="preserve"> dla dzieci i dorosłych oraz wszystkie certyfikaty wymagane aktualnie obowiązującymi przepisami na terenie Polski. Musi posiadać certyfikat potwierdzający sp</w:t>
            </w:r>
            <w:r w:rsidR="00E30992" w:rsidRPr="00473C5C">
              <w:rPr>
                <w:rFonts w:ascii="Arial" w:hAnsi="Arial" w:cs="Arial"/>
                <w:sz w:val="28"/>
                <w:szCs w:val="28"/>
              </w:rPr>
              <w:t>r</w:t>
            </w:r>
            <w:r w:rsidR="00F549CE" w:rsidRPr="00473C5C">
              <w:rPr>
                <w:rFonts w:ascii="Arial" w:hAnsi="Arial" w:cs="Arial"/>
                <w:sz w:val="28"/>
                <w:szCs w:val="28"/>
              </w:rPr>
              <w:t>awne działanie po upadku z wysokości 1 metra.</w:t>
            </w:r>
          </w:p>
        </w:tc>
        <w:tc>
          <w:tcPr>
            <w:tcW w:w="2506" w:type="dxa"/>
            <w:shd w:val="clear" w:color="auto" w:fill="FFFFFF" w:themeFill="background1"/>
            <w:vAlign w:val="center"/>
          </w:tcPr>
          <w:p w14:paraId="4AF18E81" w14:textId="04CB9968" w:rsidR="00CA4E24" w:rsidRPr="00473C5C" w:rsidRDefault="00512CD1" w:rsidP="004960D5">
            <w:pPr>
              <w:spacing w:line="24" w:lineRule="atLeast"/>
              <w:rPr>
                <w:rFonts w:ascii="Arial" w:hAnsi="Arial" w:cs="Arial"/>
                <w:sz w:val="28"/>
                <w:szCs w:val="28"/>
              </w:rPr>
            </w:pPr>
            <w:r w:rsidRPr="00473C5C">
              <w:rPr>
                <w:rFonts w:ascii="Arial" w:hAnsi="Arial" w:cs="Arial"/>
                <w:sz w:val="28"/>
                <w:szCs w:val="28"/>
              </w:rPr>
              <w:lastRenderedPageBreak/>
              <w:t xml:space="preserve">W przypadku zaoferowania przez </w:t>
            </w:r>
            <w:r w:rsidR="003E29C4">
              <w:rPr>
                <w:rFonts w:ascii="Arial" w:hAnsi="Arial" w:cs="Arial"/>
                <w:sz w:val="28"/>
                <w:szCs w:val="28"/>
              </w:rPr>
              <w:t>Operatora</w:t>
            </w:r>
          </w:p>
        </w:tc>
        <w:tc>
          <w:tcPr>
            <w:tcW w:w="2822" w:type="dxa"/>
            <w:gridSpan w:val="2"/>
            <w:shd w:val="clear" w:color="auto" w:fill="FFFFFF" w:themeFill="background1"/>
            <w:vAlign w:val="center"/>
          </w:tcPr>
          <w:p w14:paraId="2FF4C993" w14:textId="6A0B1EAF" w:rsidR="00CA4E24" w:rsidRPr="00473C5C" w:rsidRDefault="003E29C4" w:rsidP="003E29C4">
            <w:pPr>
              <w:pStyle w:val="Akapitzlist"/>
              <w:spacing w:line="24" w:lineRule="atLeast"/>
              <w:ind w:left="121"/>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506" w:type="dxa"/>
            <w:gridSpan w:val="2"/>
            <w:shd w:val="clear" w:color="auto" w:fill="FFFFFF" w:themeFill="background1"/>
            <w:vAlign w:val="center"/>
          </w:tcPr>
          <w:p w14:paraId="5CE5D6A8" w14:textId="2A6A2275" w:rsidR="00CA4E24" w:rsidRPr="00473C5C" w:rsidRDefault="003E29C4" w:rsidP="004960D5">
            <w:pPr>
              <w:pStyle w:val="Akapitzlist"/>
              <w:spacing w:line="24" w:lineRule="atLeast"/>
              <w:ind w:left="136"/>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c>
          <w:tcPr>
            <w:tcW w:w="2652" w:type="dxa"/>
            <w:gridSpan w:val="2"/>
            <w:shd w:val="clear" w:color="auto" w:fill="FFFFFF" w:themeFill="background1"/>
            <w:vAlign w:val="center"/>
          </w:tcPr>
          <w:p w14:paraId="7868C518" w14:textId="3F6F546F" w:rsidR="00CA4E24" w:rsidRPr="00473C5C" w:rsidRDefault="003E29C4" w:rsidP="003E29C4">
            <w:pPr>
              <w:pStyle w:val="Akapitzlist"/>
              <w:spacing w:line="24" w:lineRule="atLeast"/>
              <w:ind w:left="137"/>
              <w:rPr>
                <w:rFonts w:ascii="Arial" w:hAnsi="Arial" w:cs="Arial"/>
                <w:sz w:val="28"/>
                <w:szCs w:val="28"/>
              </w:rPr>
            </w:pPr>
            <w:r w:rsidRPr="00473C5C">
              <w:rPr>
                <w:rFonts w:ascii="Arial" w:hAnsi="Arial" w:cs="Arial"/>
                <w:sz w:val="28"/>
                <w:szCs w:val="28"/>
              </w:rPr>
              <w:t xml:space="preserve">W przypadku zaoferowania przez </w:t>
            </w:r>
            <w:r>
              <w:rPr>
                <w:rFonts w:ascii="Arial" w:hAnsi="Arial" w:cs="Arial"/>
                <w:sz w:val="28"/>
                <w:szCs w:val="28"/>
              </w:rPr>
              <w:t>Operatora</w:t>
            </w:r>
          </w:p>
        </w:tc>
      </w:tr>
      <w:tr w:rsidR="00AC20DD" w:rsidRPr="00473C5C" w14:paraId="114D206B" w14:textId="77777777" w:rsidTr="008B0CBD">
        <w:tc>
          <w:tcPr>
            <w:tcW w:w="606" w:type="dxa"/>
            <w:shd w:val="clear" w:color="auto" w:fill="FFFFFF" w:themeFill="background1"/>
          </w:tcPr>
          <w:p w14:paraId="41A400B6" w14:textId="77777777" w:rsidR="00AC20DD" w:rsidRPr="00473C5C" w:rsidRDefault="00AC20DD" w:rsidP="004960D5">
            <w:pPr>
              <w:spacing w:line="24" w:lineRule="atLeast"/>
              <w:rPr>
                <w:rFonts w:ascii="Arial" w:hAnsi="Arial" w:cs="Arial"/>
                <w:sz w:val="28"/>
                <w:szCs w:val="28"/>
              </w:rPr>
            </w:pPr>
          </w:p>
        </w:tc>
        <w:tc>
          <w:tcPr>
            <w:tcW w:w="1073" w:type="dxa"/>
            <w:shd w:val="clear" w:color="auto" w:fill="FFFFFF" w:themeFill="background1"/>
          </w:tcPr>
          <w:p w14:paraId="4BBC1C6F" w14:textId="77777777" w:rsidR="00AC20DD" w:rsidRPr="00473C5C" w:rsidRDefault="00AC20DD" w:rsidP="004960D5">
            <w:pPr>
              <w:spacing w:line="24" w:lineRule="atLeast"/>
              <w:rPr>
                <w:rFonts w:ascii="Arial" w:hAnsi="Arial" w:cs="Arial"/>
                <w:strike/>
                <w:sz w:val="28"/>
                <w:szCs w:val="28"/>
              </w:rPr>
            </w:pPr>
          </w:p>
          <w:p w14:paraId="0A9BB1C2" w14:textId="77777777" w:rsidR="00197309" w:rsidRPr="00473C5C" w:rsidRDefault="00197309" w:rsidP="005323C9">
            <w:pPr>
              <w:spacing w:line="24" w:lineRule="atLeast"/>
              <w:rPr>
                <w:rFonts w:ascii="Arial" w:hAnsi="Arial" w:cs="Arial"/>
                <w:sz w:val="28"/>
                <w:szCs w:val="28"/>
              </w:rPr>
            </w:pPr>
            <w:r w:rsidRPr="00473C5C">
              <w:rPr>
                <w:rFonts w:ascii="Arial" w:hAnsi="Arial" w:cs="Arial"/>
                <w:sz w:val="28"/>
                <w:szCs w:val="28"/>
              </w:rPr>
              <w:t>1.8.</w:t>
            </w:r>
            <w:r w:rsidR="005323C9" w:rsidRPr="00473C5C">
              <w:rPr>
                <w:rFonts w:ascii="Arial" w:hAnsi="Arial" w:cs="Arial"/>
                <w:sz w:val="28"/>
                <w:szCs w:val="28"/>
              </w:rPr>
              <w:t>8</w:t>
            </w:r>
            <w:r w:rsidRPr="00473C5C">
              <w:rPr>
                <w:rFonts w:ascii="Arial" w:hAnsi="Arial" w:cs="Arial"/>
                <w:sz w:val="28"/>
                <w:szCs w:val="28"/>
              </w:rPr>
              <w:t>.</w:t>
            </w:r>
          </w:p>
        </w:tc>
        <w:tc>
          <w:tcPr>
            <w:tcW w:w="2925" w:type="dxa"/>
            <w:shd w:val="clear" w:color="auto" w:fill="FFFFFF" w:themeFill="background1"/>
          </w:tcPr>
          <w:p w14:paraId="11FF1461" w14:textId="77777777" w:rsidR="00AC20DD" w:rsidRPr="00473C5C" w:rsidRDefault="00B01DE6" w:rsidP="004960D5">
            <w:pPr>
              <w:spacing w:line="24" w:lineRule="atLeast"/>
              <w:rPr>
                <w:rFonts w:ascii="Arial" w:hAnsi="Arial" w:cs="Arial"/>
                <w:sz w:val="28"/>
                <w:szCs w:val="28"/>
              </w:rPr>
            </w:pPr>
            <w:r w:rsidRPr="00473C5C">
              <w:rPr>
                <w:rFonts w:ascii="Arial" w:hAnsi="Arial" w:cs="Arial"/>
                <w:sz w:val="28"/>
                <w:szCs w:val="28"/>
              </w:rPr>
              <w:t>W miejscach zagrożonych pożarem zamontowany system detekcji (reagujący na każde miejscowe źródło ognia - nadmier</w:t>
            </w:r>
            <w:r w:rsidR="00FC39DF" w:rsidRPr="00473C5C">
              <w:rPr>
                <w:rFonts w:ascii="Arial" w:hAnsi="Arial" w:cs="Arial"/>
                <w:sz w:val="28"/>
                <w:szCs w:val="28"/>
              </w:rPr>
              <w:t>ny</w:t>
            </w:r>
            <w:r w:rsidRPr="00473C5C">
              <w:rPr>
                <w:rFonts w:ascii="Arial" w:hAnsi="Arial" w:cs="Arial"/>
                <w:sz w:val="28"/>
                <w:szCs w:val="28"/>
              </w:rPr>
              <w:t xml:space="preserve"> miejscowy wzrost temperatury)</w:t>
            </w:r>
            <w:r w:rsidR="00E30992" w:rsidRPr="00473C5C">
              <w:rPr>
                <w:rFonts w:ascii="Arial" w:hAnsi="Arial" w:cs="Arial"/>
                <w:sz w:val="28"/>
                <w:szCs w:val="28"/>
              </w:rPr>
              <w:t xml:space="preserve"> </w:t>
            </w:r>
            <w:r w:rsidRPr="00473C5C">
              <w:rPr>
                <w:rFonts w:ascii="Arial" w:hAnsi="Arial" w:cs="Arial"/>
                <w:sz w:val="28"/>
                <w:szCs w:val="28"/>
              </w:rPr>
              <w:t>a w przypadku dostępnego rozwiązania zapewniającego ugaszenie pożaru automatyczny system gaśniczy.</w:t>
            </w:r>
            <w:r w:rsidR="00434D5D" w:rsidRPr="00473C5C">
              <w:rPr>
                <w:rFonts w:ascii="Arial" w:hAnsi="Arial" w:cs="Arial"/>
                <w:sz w:val="28"/>
                <w:szCs w:val="28"/>
              </w:rPr>
              <w:t xml:space="preserve"> (nie </w:t>
            </w:r>
            <w:r w:rsidR="00434D5D" w:rsidRPr="00473C5C">
              <w:rPr>
                <w:rFonts w:ascii="Arial" w:hAnsi="Arial" w:cs="Arial"/>
                <w:sz w:val="28"/>
                <w:szCs w:val="28"/>
              </w:rPr>
              <w:lastRenderedPageBreak/>
              <w:t>dotyczy autobusów wyprodukowanych przed 2024 r.;)</w:t>
            </w:r>
          </w:p>
        </w:tc>
        <w:tc>
          <w:tcPr>
            <w:tcW w:w="2506" w:type="dxa"/>
            <w:shd w:val="clear" w:color="auto" w:fill="FFFFFF" w:themeFill="background1"/>
            <w:vAlign w:val="center"/>
          </w:tcPr>
          <w:p w14:paraId="01BD89DC" w14:textId="77777777" w:rsidR="00AC20DD" w:rsidRPr="00473C5C" w:rsidRDefault="00AC20DD" w:rsidP="004960D5">
            <w:pPr>
              <w:spacing w:line="24" w:lineRule="atLeast"/>
              <w:rPr>
                <w:rFonts w:ascii="Arial" w:hAnsi="Arial" w:cs="Arial"/>
                <w:sz w:val="28"/>
                <w:szCs w:val="28"/>
              </w:rPr>
            </w:pPr>
            <w:r w:rsidRPr="00473C5C">
              <w:rPr>
                <w:rFonts w:ascii="Arial" w:hAnsi="Arial" w:cs="Arial"/>
                <w:sz w:val="28"/>
                <w:szCs w:val="28"/>
              </w:rPr>
              <w:lastRenderedPageBreak/>
              <w:t>Wymagane</w:t>
            </w:r>
          </w:p>
        </w:tc>
        <w:tc>
          <w:tcPr>
            <w:tcW w:w="2822" w:type="dxa"/>
            <w:gridSpan w:val="2"/>
            <w:shd w:val="clear" w:color="auto" w:fill="FFFFFF" w:themeFill="background1"/>
            <w:vAlign w:val="center"/>
          </w:tcPr>
          <w:p w14:paraId="5F5E6E5F" w14:textId="77777777" w:rsidR="00AC20DD" w:rsidRPr="00473C5C" w:rsidRDefault="00AC20DD" w:rsidP="004960D5">
            <w:pPr>
              <w:spacing w:line="24" w:lineRule="atLeast"/>
              <w:rPr>
                <w:rFonts w:ascii="Arial" w:hAnsi="Arial" w:cs="Arial"/>
                <w:sz w:val="28"/>
                <w:szCs w:val="28"/>
              </w:rPr>
            </w:pPr>
            <w:r w:rsidRPr="00473C5C">
              <w:rPr>
                <w:rFonts w:ascii="Arial" w:hAnsi="Arial" w:cs="Arial"/>
                <w:sz w:val="28"/>
                <w:szCs w:val="28"/>
              </w:rPr>
              <w:t>Wymagane</w:t>
            </w:r>
          </w:p>
        </w:tc>
        <w:tc>
          <w:tcPr>
            <w:tcW w:w="2506" w:type="dxa"/>
            <w:gridSpan w:val="2"/>
            <w:shd w:val="clear" w:color="auto" w:fill="FFFFFF" w:themeFill="background1"/>
            <w:vAlign w:val="center"/>
          </w:tcPr>
          <w:p w14:paraId="44BD2E39" w14:textId="77777777" w:rsidR="00AC20DD" w:rsidRPr="00473C5C" w:rsidRDefault="00AC20DD" w:rsidP="004960D5">
            <w:pPr>
              <w:spacing w:line="24" w:lineRule="atLeast"/>
              <w:rPr>
                <w:rFonts w:ascii="Arial" w:hAnsi="Arial" w:cs="Arial"/>
                <w:sz w:val="28"/>
                <w:szCs w:val="28"/>
              </w:rPr>
            </w:pPr>
            <w:r w:rsidRPr="00473C5C">
              <w:rPr>
                <w:rFonts w:ascii="Arial" w:hAnsi="Arial" w:cs="Arial"/>
                <w:sz w:val="28"/>
                <w:szCs w:val="28"/>
              </w:rPr>
              <w:t>Wymagane</w:t>
            </w:r>
          </w:p>
        </w:tc>
        <w:tc>
          <w:tcPr>
            <w:tcW w:w="2652" w:type="dxa"/>
            <w:gridSpan w:val="2"/>
            <w:shd w:val="clear" w:color="auto" w:fill="FFFFFF" w:themeFill="background1"/>
            <w:vAlign w:val="center"/>
          </w:tcPr>
          <w:p w14:paraId="28A306EB" w14:textId="77777777" w:rsidR="00AC20DD" w:rsidRPr="00473C5C" w:rsidRDefault="00AC20DD" w:rsidP="004960D5">
            <w:pPr>
              <w:spacing w:line="24" w:lineRule="atLeast"/>
              <w:rPr>
                <w:rFonts w:ascii="Arial" w:hAnsi="Arial" w:cs="Arial"/>
                <w:sz w:val="28"/>
                <w:szCs w:val="28"/>
              </w:rPr>
            </w:pPr>
            <w:r w:rsidRPr="00473C5C">
              <w:rPr>
                <w:rFonts w:ascii="Arial" w:hAnsi="Arial" w:cs="Arial"/>
                <w:sz w:val="28"/>
                <w:szCs w:val="28"/>
              </w:rPr>
              <w:t>Wymagane</w:t>
            </w:r>
          </w:p>
        </w:tc>
      </w:tr>
      <w:tr w:rsidR="00512788" w:rsidRPr="00473C5C" w14:paraId="5A9D6770" w14:textId="77777777" w:rsidTr="008B0CBD">
        <w:tc>
          <w:tcPr>
            <w:tcW w:w="606" w:type="dxa"/>
            <w:shd w:val="clear" w:color="auto" w:fill="FFFFFF" w:themeFill="background1"/>
          </w:tcPr>
          <w:p w14:paraId="56E16171" w14:textId="77777777" w:rsidR="00512788" w:rsidRPr="00473C5C" w:rsidRDefault="00512788" w:rsidP="004960D5">
            <w:pPr>
              <w:spacing w:line="24" w:lineRule="atLeast"/>
              <w:rPr>
                <w:rFonts w:ascii="Arial" w:hAnsi="Arial" w:cs="Arial"/>
                <w:sz w:val="28"/>
                <w:szCs w:val="28"/>
              </w:rPr>
            </w:pPr>
          </w:p>
        </w:tc>
        <w:tc>
          <w:tcPr>
            <w:tcW w:w="1073" w:type="dxa"/>
            <w:shd w:val="clear" w:color="auto" w:fill="FFFFFF" w:themeFill="background1"/>
          </w:tcPr>
          <w:p w14:paraId="1F640B36" w14:textId="77777777" w:rsidR="00512788" w:rsidRPr="00473C5C" w:rsidRDefault="00512788" w:rsidP="004960D5">
            <w:pPr>
              <w:spacing w:line="24" w:lineRule="atLeast"/>
              <w:rPr>
                <w:rFonts w:ascii="Arial" w:hAnsi="Arial" w:cs="Arial"/>
                <w:strike/>
                <w:sz w:val="28"/>
                <w:szCs w:val="28"/>
              </w:rPr>
            </w:pPr>
          </w:p>
          <w:p w14:paraId="5C0EE451" w14:textId="77777777" w:rsidR="00197309" w:rsidRPr="00473C5C" w:rsidRDefault="005323C9" w:rsidP="005323C9">
            <w:pPr>
              <w:spacing w:line="24" w:lineRule="atLeast"/>
              <w:rPr>
                <w:rFonts w:ascii="Arial" w:hAnsi="Arial" w:cs="Arial"/>
                <w:sz w:val="28"/>
                <w:szCs w:val="28"/>
              </w:rPr>
            </w:pPr>
            <w:r w:rsidRPr="00473C5C">
              <w:rPr>
                <w:rFonts w:ascii="Arial" w:hAnsi="Arial" w:cs="Arial"/>
                <w:sz w:val="28"/>
                <w:szCs w:val="28"/>
              </w:rPr>
              <w:t>1.8.9</w:t>
            </w:r>
            <w:r w:rsidR="00197309" w:rsidRPr="00473C5C">
              <w:rPr>
                <w:rFonts w:ascii="Arial" w:hAnsi="Arial" w:cs="Arial"/>
                <w:sz w:val="28"/>
                <w:szCs w:val="28"/>
              </w:rPr>
              <w:t>.</w:t>
            </w:r>
          </w:p>
        </w:tc>
        <w:tc>
          <w:tcPr>
            <w:tcW w:w="2925" w:type="dxa"/>
            <w:shd w:val="clear" w:color="auto" w:fill="FFFFFF" w:themeFill="background1"/>
          </w:tcPr>
          <w:p w14:paraId="4259DF20" w14:textId="77777777" w:rsidR="00512788" w:rsidRPr="00473C5C" w:rsidRDefault="00512788" w:rsidP="004960D5">
            <w:pPr>
              <w:spacing w:line="24" w:lineRule="atLeast"/>
              <w:rPr>
                <w:rFonts w:ascii="Arial" w:hAnsi="Arial" w:cs="Arial"/>
                <w:sz w:val="28"/>
                <w:szCs w:val="28"/>
              </w:rPr>
            </w:pPr>
            <w:r w:rsidRPr="00473C5C">
              <w:rPr>
                <w:rFonts w:ascii="Arial" w:hAnsi="Arial" w:cs="Arial"/>
                <w:sz w:val="28"/>
                <w:szCs w:val="28"/>
              </w:rPr>
              <w:t>Uchwyty na chorągiewki</w:t>
            </w:r>
            <w:r w:rsidR="007802E1" w:rsidRPr="00473C5C">
              <w:rPr>
                <w:rFonts w:ascii="Arial" w:hAnsi="Arial" w:cs="Arial"/>
                <w:sz w:val="28"/>
                <w:szCs w:val="28"/>
              </w:rPr>
              <w:t xml:space="preserve"> i komplet flag (chorągiewek)</w:t>
            </w:r>
            <w:r w:rsidRPr="00473C5C">
              <w:rPr>
                <w:rFonts w:ascii="Arial" w:hAnsi="Arial" w:cs="Arial"/>
                <w:sz w:val="28"/>
                <w:szCs w:val="28"/>
              </w:rPr>
              <w:t>.</w:t>
            </w:r>
            <w:ins w:id="1" w:author="ummawr04" w:date="2023-06-01T14:33:00Z">
              <w:r w:rsidRPr="00473C5C">
                <w:rPr>
                  <w:rFonts w:ascii="Arial" w:hAnsi="Arial" w:cs="Arial"/>
                  <w:sz w:val="28"/>
                  <w:szCs w:val="28"/>
                </w:rPr>
                <w:t xml:space="preserve"> </w:t>
              </w:r>
            </w:ins>
          </w:p>
        </w:tc>
        <w:tc>
          <w:tcPr>
            <w:tcW w:w="10486" w:type="dxa"/>
            <w:gridSpan w:val="7"/>
            <w:shd w:val="clear" w:color="auto" w:fill="FFFFFF" w:themeFill="background1"/>
            <w:vAlign w:val="center"/>
          </w:tcPr>
          <w:p w14:paraId="0CD1B774" w14:textId="77777777" w:rsidR="007802E1" w:rsidRPr="00473C5C" w:rsidRDefault="007802E1" w:rsidP="004960D5">
            <w:pPr>
              <w:pStyle w:val="Akapitzlist"/>
              <w:numPr>
                <w:ilvl w:val="0"/>
                <w:numId w:val="47"/>
              </w:numPr>
              <w:spacing w:line="24" w:lineRule="atLeast"/>
              <w:rPr>
                <w:rFonts w:ascii="Arial" w:hAnsi="Arial" w:cs="Arial"/>
                <w:sz w:val="28"/>
                <w:szCs w:val="28"/>
              </w:rPr>
            </w:pPr>
            <w:r w:rsidRPr="00473C5C">
              <w:rPr>
                <w:rFonts w:ascii="Arial" w:hAnsi="Arial" w:cs="Arial"/>
                <w:sz w:val="28"/>
                <w:szCs w:val="28"/>
              </w:rPr>
              <w:t>M</w:t>
            </w:r>
            <w:r w:rsidR="00512788" w:rsidRPr="00473C5C">
              <w:rPr>
                <w:rFonts w:ascii="Arial" w:hAnsi="Arial" w:cs="Arial"/>
                <w:sz w:val="28"/>
                <w:szCs w:val="28"/>
              </w:rPr>
              <w:t xml:space="preserve">inimum 2 </w:t>
            </w:r>
            <w:r w:rsidRPr="00473C5C">
              <w:rPr>
                <w:rFonts w:ascii="Arial" w:hAnsi="Arial" w:cs="Arial"/>
                <w:sz w:val="28"/>
                <w:szCs w:val="28"/>
              </w:rPr>
              <w:t xml:space="preserve">uchwyty w każdym typie autobusu </w:t>
            </w:r>
            <w:r w:rsidR="00512788" w:rsidRPr="00473C5C">
              <w:rPr>
                <w:rFonts w:ascii="Arial" w:hAnsi="Arial" w:cs="Arial"/>
                <w:sz w:val="28"/>
                <w:szCs w:val="28"/>
              </w:rPr>
              <w:t>umieszczone na zewnątrz w jego przedniej części w miejscach uzgodnionych z Zamawiającym</w:t>
            </w:r>
            <w:r w:rsidRPr="00473C5C">
              <w:rPr>
                <w:rFonts w:ascii="Arial" w:hAnsi="Arial" w:cs="Arial"/>
                <w:sz w:val="28"/>
                <w:szCs w:val="28"/>
              </w:rPr>
              <w:t>;</w:t>
            </w:r>
          </w:p>
          <w:p w14:paraId="64779509" w14:textId="432C368E" w:rsidR="00512788" w:rsidRPr="00473C5C" w:rsidRDefault="00512788" w:rsidP="004960D5">
            <w:pPr>
              <w:pStyle w:val="Akapitzlist"/>
              <w:numPr>
                <w:ilvl w:val="0"/>
                <w:numId w:val="47"/>
              </w:numPr>
              <w:spacing w:line="24" w:lineRule="atLeast"/>
              <w:rPr>
                <w:rFonts w:ascii="Arial" w:hAnsi="Arial" w:cs="Arial"/>
                <w:sz w:val="28"/>
                <w:szCs w:val="28"/>
              </w:rPr>
            </w:pPr>
            <w:r w:rsidRPr="00473C5C">
              <w:rPr>
                <w:rFonts w:ascii="Arial" w:hAnsi="Arial" w:cs="Arial"/>
                <w:sz w:val="28"/>
                <w:szCs w:val="28"/>
              </w:rPr>
              <w:t xml:space="preserve"> </w:t>
            </w:r>
            <w:r w:rsidR="007802E1" w:rsidRPr="00473C5C">
              <w:rPr>
                <w:rFonts w:ascii="Arial" w:hAnsi="Arial" w:cs="Arial"/>
                <w:sz w:val="28"/>
                <w:szCs w:val="28"/>
              </w:rPr>
              <w:t xml:space="preserve">Dla każdego autobusu </w:t>
            </w:r>
            <w:r w:rsidR="00003474" w:rsidRPr="00473C5C">
              <w:rPr>
                <w:rFonts w:ascii="Arial" w:hAnsi="Arial" w:cs="Arial"/>
                <w:sz w:val="28"/>
                <w:szCs w:val="28"/>
              </w:rPr>
              <w:t xml:space="preserve">wykorzystywanego do realizacji zadania, </w:t>
            </w:r>
            <w:r w:rsidR="00DA1C80">
              <w:rPr>
                <w:rFonts w:ascii="Arial" w:hAnsi="Arial" w:cs="Arial"/>
                <w:sz w:val="28"/>
                <w:szCs w:val="28"/>
              </w:rPr>
              <w:t>Operator</w:t>
            </w:r>
            <w:r w:rsidR="007802E1" w:rsidRPr="00473C5C">
              <w:rPr>
                <w:rFonts w:ascii="Arial" w:hAnsi="Arial" w:cs="Arial"/>
                <w:sz w:val="28"/>
                <w:szCs w:val="28"/>
              </w:rPr>
              <w:t xml:space="preserve"> musi przygotować we własnym zakresie</w:t>
            </w:r>
            <w:r w:rsidR="00003474" w:rsidRPr="00473C5C">
              <w:rPr>
                <w:rFonts w:ascii="Arial" w:hAnsi="Arial" w:cs="Arial"/>
                <w:sz w:val="28"/>
                <w:szCs w:val="28"/>
              </w:rPr>
              <w:t>,</w:t>
            </w:r>
            <w:r w:rsidRPr="00473C5C">
              <w:rPr>
                <w:rFonts w:ascii="Arial" w:hAnsi="Arial" w:cs="Arial"/>
                <w:sz w:val="28"/>
                <w:szCs w:val="28"/>
              </w:rPr>
              <w:t xml:space="preserve"> komplet flag ( komplet stanowi</w:t>
            </w:r>
            <w:r w:rsidR="007802E1" w:rsidRPr="00473C5C">
              <w:rPr>
                <w:rFonts w:ascii="Arial" w:hAnsi="Arial" w:cs="Arial"/>
                <w:sz w:val="28"/>
                <w:szCs w:val="28"/>
              </w:rPr>
              <w:t>ą</w:t>
            </w:r>
            <w:r w:rsidRPr="00473C5C">
              <w:rPr>
                <w:rFonts w:ascii="Arial" w:hAnsi="Arial" w:cs="Arial"/>
                <w:sz w:val="28"/>
                <w:szCs w:val="28"/>
              </w:rPr>
              <w:t xml:space="preserve"> 2 flag</w:t>
            </w:r>
            <w:r w:rsidR="007802E1" w:rsidRPr="00473C5C">
              <w:rPr>
                <w:rFonts w:ascii="Arial" w:hAnsi="Arial" w:cs="Arial"/>
                <w:sz w:val="28"/>
                <w:szCs w:val="28"/>
              </w:rPr>
              <w:t>i</w:t>
            </w:r>
            <w:r w:rsidRPr="00473C5C">
              <w:rPr>
                <w:rFonts w:ascii="Arial" w:hAnsi="Arial" w:cs="Arial"/>
                <w:sz w:val="28"/>
                <w:szCs w:val="28"/>
              </w:rPr>
              <w:t xml:space="preserve"> w barwach państwowych, 2 flag</w:t>
            </w:r>
            <w:r w:rsidR="007802E1" w:rsidRPr="00473C5C">
              <w:rPr>
                <w:rFonts w:ascii="Arial" w:hAnsi="Arial" w:cs="Arial"/>
                <w:sz w:val="28"/>
                <w:szCs w:val="28"/>
              </w:rPr>
              <w:t>i</w:t>
            </w:r>
            <w:r w:rsidRPr="00473C5C">
              <w:rPr>
                <w:rFonts w:ascii="Arial" w:hAnsi="Arial" w:cs="Arial"/>
                <w:sz w:val="28"/>
                <w:szCs w:val="28"/>
              </w:rPr>
              <w:t xml:space="preserve"> w barwach miejskich i 2 flag</w:t>
            </w:r>
            <w:r w:rsidR="007802E1" w:rsidRPr="00473C5C">
              <w:rPr>
                <w:rFonts w:ascii="Arial" w:hAnsi="Arial" w:cs="Arial"/>
                <w:sz w:val="28"/>
                <w:szCs w:val="28"/>
              </w:rPr>
              <w:t>i</w:t>
            </w:r>
            <w:r w:rsidRPr="00473C5C">
              <w:rPr>
                <w:rFonts w:ascii="Arial" w:hAnsi="Arial" w:cs="Arial"/>
                <w:sz w:val="28"/>
                <w:szCs w:val="28"/>
              </w:rPr>
              <w:t xml:space="preserve"> w barwach unijnych</w:t>
            </w:r>
            <w:r w:rsidR="007802E1" w:rsidRPr="00473C5C">
              <w:rPr>
                <w:rFonts w:ascii="Arial" w:hAnsi="Arial" w:cs="Arial"/>
                <w:sz w:val="28"/>
                <w:szCs w:val="28"/>
              </w:rPr>
              <w:t>) - ich wielkość należy uzgodnić z Zamawiającym po popisaniu umowy</w:t>
            </w:r>
            <w:r w:rsidRPr="00473C5C">
              <w:rPr>
                <w:rFonts w:ascii="Arial" w:hAnsi="Arial" w:cs="Arial"/>
                <w:sz w:val="28"/>
                <w:szCs w:val="28"/>
              </w:rPr>
              <w:t xml:space="preserve">. </w:t>
            </w:r>
            <w:r w:rsidR="007802E1" w:rsidRPr="00473C5C">
              <w:rPr>
                <w:rFonts w:ascii="Arial" w:hAnsi="Arial" w:cs="Arial"/>
                <w:sz w:val="28"/>
                <w:szCs w:val="28"/>
              </w:rPr>
              <w:t>Zamawiający</w:t>
            </w:r>
            <w:r w:rsidRPr="00473C5C">
              <w:rPr>
                <w:rFonts w:ascii="Arial" w:hAnsi="Arial" w:cs="Arial"/>
                <w:sz w:val="28"/>
                <w:szCs w:val="28"/>
              </w:rPr>
              <w:t xml:space="preserve"> może w trakcie trwania umowy zmienić rodzaj flag lub </w:t>
            </w:r>
            <w:r w:rsidR="007802E1" w:rsidRPr="00473C5C">
              <w:rPr>
                <w:rFonts w:ascii="Arial" w:hAnsi="Arial" w:cs="Arial"/>
                <w:sz w:val="28"/>
                <w:szCs w:val="28"/>
              </w:rPr>
              <w:t xml:space="preserve">ich </w:t>
            </w:r>
            <w:r w:rsidRPr="00473C5C">
              <w:rPr>
                <w:rFonts w:ascii="Arial" w:hAnsi="Arial" w:cs="Arial"/>
                <w:sz w:val="28"/>
                <w:szCs w:val="28"/>
              </w:rPr>
              <w:t>liczbę maksymalnie o 4 komplety.</w:t>
            </w:r>
            <w:r w:rsidR="007802E1" w:rsidRPr="00473C5C">
              <w:rPr>
                <w:rFonts w:ascii="Arial" w:hAnsi="Arial" w:cs="Arial"/>
                <w:sz w:val="28"/>
                <w:szCs w:val="28"/>
              </w:rPr>
              <w:t xml:space="preserve"> </w:t>
            </w:r>
          </w:p>
        </w:tc>
      </w:tr>
      <w:tr w:rsidR="00CA4E24" w:rsidRPr="00473C5C" w14:paraId="6F39F085" w14:textId="77777777" w:rsidTr="008B0CBD">
        <w:tc>
          <w:tcPr>
            <w:tcW w:w="606" w:type="dxa"/>
            <w:shd w:val="clear" w:color="auto" w:fill="FFFFFF" w:themeFill="background1"/>
          </w:tcPr>
          <w:p w14:paraId="6396267A"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Lp.</w:t>
            </w:r>
          </w:p>
        </w:tc>
        <w:tc>
          <w:tcPr>
            <w:tcW w:w="1073" w:type="dxa"/>
            <w:shd w:val="clear" w:color="auto" w:fill="FFFFFF" w:themeFill="background1"/>
          </w:tcPr>
          <w:p w14:paraId="124EFAA7"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w:t>
            </w:r>
          </w:p>
        </w:tc>
        <w:tc>
          <w:tcPr>
            <w:tcW w:w="2925" w:type="dxa"/>
            <w:shd w:val="clear" w:color="auto" w:fill="FFFFFF" w:themeFill="background1"/>
          </w:tcPr>
          <w:p w14:paraId="7AF2947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Nazwa parametru</w:t>
            </w:r>
          </w:p>
          <w:p w14:paraId="47364AC2" w14:textId="77777777" w:rsidR="00080A23" w:rsidRPr="00473C5C" w:rsidRDefault="00080A23" w:rsidP="004960D5">
            <w:pPr>
              <w:spacing w:line="24" w:lineRule="atLeast"/>
              <w:rPr>
                <w:rFonts w:ascii="Arial" w:hAnsi="Arial" w:cs="Arial"/>
                <w:sz w:val="28"/>
                <w:szCs w:val="28"/>
              </w:rPr>
            </w:pPr>
          </w:p>
        </w:tc>
        <w:tc>
          <w:tcPr>
            <w:tcW w:w="2506" w:type="dxa"/>
            <w:shd w:val="clear" w:color="auto" w:fill="FFFFFF" w:themeFill="background1"/>
            <w:vAlign w:val="center"/>
          </w:tcPr>
          <w:p w14:paraId="08DED0DE"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A, mini</w:t>
            </w:r>
          </w:p>
        </w:tc>
        <w:tc>
          <w:tcPr>
            <w:tcW w:w="2822" w:type="dxa"/>
            <w:gridSpan w:val="2"/>
            <w:shd w:val="clear" w:color="auto" w:fill="FFFFFF" w:themeFill="background1"/>
            <w:vAlign w:val="center"/>
          </w:tcPr>
          <w:p w14:paraId="66FF86B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B, midi</w:t>
            </w:r>
          </w:p>
        </w:tc>
        <w:tc>
          <w:tcPr>
            <w:tcW w:w="2506" w:type="dxa"/>
            <w:gridSpan w:val="2"/>
            <w:shd w:val="clear" w:color="auto" w:fill="FFFFFF" w:themeFill="background1"/>
            <w:vAlign w:val="center"/>
          </w:tcPr>
          <w:p w14:paraId="73DF67C0"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C, maxi</w:t>
            </w:r>
          </w:p>
        </w:tc>
        <w:tc>
          <w:tcPr>
            <w:tcW w:w="2652" w:type="dxa"/>
            <w:gridSpan w:val="2"/>
            <w:shd w:val="clear" w:color="auto" w:fill="FFFFFF" w:themeFill="background1"/>
            <w:vAlign w:val="center"/>
          </w:tcPr>
          <w:p w14:paraId="5C9C3213"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Typ taboru D, mega</w:t>
            </w:r>
          </w:p>
        </w:tc>
      </w:tr>
      <w:tr w:rsidR="00CA4E24" w:rsidRPr="00473C5C" w14:paraId="4B3A8F9D" w14:textId="77777777" w:rsidTr="008B0CBD">
        <w:tc>
          <w:tcPr>
            <w:tcW w:w="606" w:type="dxa"/>
            <w:shd w:val="clear" w:color="auto" w:fill="FFFFFF" w:themeFill="background1"/>
          </w:tcPr>
          <w:p w14:paraId="1CCD148E"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029A5758"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2.1.</w:t>
            </w:r>
          </w:p>
        </w:tc>
        <w:tc>
          <w:tcPr>
            <w:tcW w:w="13411" w:type="dxa"/>
            <w:gridSpan w:val="8"/>
            <w:shd w:val="clear" w:color="auto" w:fill="FFFFFF" w:themeFill="background1"/>
          </w:tcPr>
          <w:p w14:paraId="76157094"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 xml:space="preserve">Liczba autobusów </w:t>
            </w:r>
          </w:p>
          <w:p w14:paraId="2F8CE504" w14:textId="77777777" w:rsidR="00080A23" w:rsidRPr="00473C5C" w:rsidRDefault="00080A23" w:rsidP="004960D5">
            <w:pPr>
              <w:spacing w:line="24" w:lineRule="atLeast"/>
              <w:rPr>
                <w:rFonts w:ascii="Arial" w:hAnsi="Arial" w:cs="Arial"/>
                <w:sz w:val="28"/>
                <w:szCs w:val="28"/>
              </w:rPr>
            </w:pPr>
          </w:p>
        </w:tc>
      </w:tr>
      <w:tr w:rsidR="005D2FD4" w:rsidRPr="00473C5C" w14:paraId="16A4B8D0" w14:textId="77777777" w:rsidTr="008B0CBD">
        <w:tc>
          <w:tcPr>
            <w:tcW w:w="606" w:type="dxa"/>
            <w:shd w:val="clear" w:color="auto" w:fill="FFFFFF" w:themeFill="background1"/>
          </w:tcPr>
          <w:p w14:paraId="20A4469D" w14:textId="77777777" w:rsidR="005D2FD4" w:rsidRPr="00473C5C" w:rsidRDefault="005D2FD4" w:rsidP="004960D5">
            <w:pPr>
              <w:spacing w:line="24" w:lineRule="atLeast"/>
              <w:rPr>
                <w:rFonts w:ascii="Arial" w:hAnsi="Arial" w:cs="Arial"/>
                <w:sz w:val="28"/>
                <w:szCs w:val="28"/>
              </w:rPr>
            </w:pPr>
          </w:p>
        </w:tc>
        <w:tc>
          <w:tcPr>
            <w:tcW w:w="1073" w:type="dxa"/>
            <w:shd w:val="clear" w:color="auto" w:fill="FFFFFF" w:themeFill="background1"/>
          </w:tcPr>
          <w:p w14:paraId="5935C0F0" w14:textId="77777777" w:rsidR="005D2FD4" w:rsidRPr="00473C5C" w:rsidRDefault="005D2FD4" w:rsidP="004960D5">
            <w:pPr>
              <w:spacing w:line="24" w:lineRule="atLeast"/>
              <w:rPr>
                <w:rFonts w:ascii="Arial" w:hAnsi="Arial" w:cs="Arial"/>
                <w:sz w:val="28"/>
                <w:szCs w:val="28"/>
              </w:rPr>
            </w:pPr>
            <w:r w:rsidRPr="00473C5C">
              <w:rPr>
                <w:rFonts w:ascii="Arial" w:hAnsi="Arial" w:cs="Arial"/>
                <w:sz w:val="28"/>
                <w:szCs w:val="28"/>
              </w:rPr>
              <w:t>2.1.1.</w:t>
            </w:r>
          </w:p>
        </w:tc>
        <w:tc>
          <w:tcPr>
            <w:tcW w:w="2925" w:type="dxa"/>
            <w:shd w:val="clear" w:color="auto" w:fill="FFFFFF" w:themeFill="background1"/>
          </w:tcPr>
          <w:p w14:paraId="7E379119" w14:textId="77777777" w:rsidR="005D2FD4" w:rsidRPr="00473C5C" w:rsidRDefault="005D2FD4" w:rsidP="004960D5">
            <w:pPr>
              <w:spacing w:line="24" w:lineRule="atLeast"/>
              <w:rPr>
                <w:rFonts w:ascii="Arial" w:hAnsi="Arial" w:cs="Arial"/>
                <w:sz w:val="28"/>
                <w:szCs w:val="28"/>
              </w:rPr>
            </w:pPr>
            <w:r w:rsidRPr="00473C5C">
              <w:rPr>
                <w:rFonts w:ascii="Arial" w:hAnsi="Arial" w:cs="Arial"/>
                <w:sz w:val="28"/>
                <w:szCs w:val="28"/>
              </w:rPr>
              <w:t>Autobus podstawowy</w:t>
            </w:r>
          </w:p>
          <w:p w14:paraId="34C66B16"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3B070056" w14:textId="77777777" w:rsidR="005D2FD4" w:rsidRPr="00473C5C" w:rsidRDefault="005D2FD4" w:rsidP="004960D5">
            <w:pPr>
              <w:spacing w:line="24" w:lineRule="atLeast"/>
              <w:rPr>
                <w:rFonts w:ascii="Arial" w:hAnsi="Arial" w:cs="Arial"/>
                <w:sz w:val="28"/>
                <w:szCs w:val="28"/>
              </w:rPr>
            </w:pPr>
            <w:r w:rsidRPr="00473C5C">
              <w:rPr>
                <w:rFonts w:ascii="Arial" w:hAnsi="Arial" w:cs="Arial"/>
                <w:sz w:val="28"/>
                <w:szCs w:val="28"/>
              </w:rPr>
              <w:t xml:space="preserve"> Zależna od zadania. Wskazana w załączniku nr 1</w:t>
            </w:r>
            <w:r w:rsidR="00E30992" w:rsidRPr="00473C5C">
              <w:rPr>
                <w:rFonts w:ascii="Arial" w:hAnsi="Arial" w:cs="Arial"/>
                <w:sz w:val="28"/>
                <w:szCs w:val="28"/>
              </w:rPr>
              <w:t>A</w:t>
            </w:r>
            <w:r w:rsidRPr="00473C5C">
              <w:rPr>
                <w:rFonts w:ascii="Arial" w:hAnsi="Arial" w:cs="Arial"/>
                <w:sz w:val="28"/>
                <w:szCs w:val="28"/>
              </w:rPr>
              <w:t xml:space="preserve"> do umowy.</w:t>
            </w:r>
          </w:p>
        </w:tc>
      </w:tr>
      <w:tr w:rsidR="00CA4E24" w:rsidRPr="00473C5C" w14:paraId="05CD3C29" w14:textId="77777777" w:rsidTr="008B0CBD">
        <w:trPr>
          <w:trHeight w:val="982"/>
        </w:trPr>
        <w:tc>
          <w:tcPr>
            <w:tcW w:w="606" w:type="dxa"/>
            <w:shd w:val="clear" w:color="auto" w:fill="FFFFFF" w:themeFill="background1"/>
          </w:tcPr>
          <w:p w14:paraId="4852C7AC" w14:textId="77777777" w:rsidR="00CA4E24" w:rsidRPr="00473C5C" w:rsidRDefault="00CA4E24" w:rsidP="004960D5">
            <w:pPr>
              <w:spacing w:line="24" w:lineRule="atLeast"/>
              <w:rPr>
                <w:rFonts w:ascii="Arial" w:hAnsi="Arial" w:cs="Arial"/>
                <w:sz w:val="28"/>
                <w:szCs w:val="28"/>
              </w:rPr>
            </w:pPr>
          </w:p>
        </w:tc>
        <w:tc>
          <w:tcPr>
            <w:tcW w:w="1073" w:type="dxa"/>
            <w:shd w:val="clear" w:color="auto" w:fill="FFFFFF" w:themeFill="background1"/>
          </w:tcPr>
          <w:p w14:paraId="2AC2EF99"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2.1.2.</w:t>
            </w:r>
          </w:p>
        </w:tc>
        <w:tc>
          <w:tcPr>
            <w:tcW w:w="2925" w:type="dxa"/>
            <w:shd w:val="clear" w:color="auto" w:fill="FFFFFF" w:themeFill="background1"/>
          </w:tcPr>
          <w:p w14:paraId="136E7975" w14:textId="77777777" w:rsidR="00CA4E24" w:rsidRPr="00473C5C" w:rsidRDefault="00CA4E24" w:rsidP="004960D5">
            <w:pPr>
              <w:spacing w:line="24" w:lineRule="atLeast"/>
              <w:rPr>
                <w:rFonts w:ascii="Arial" w:hAnsi="Arial" w:cs="Arial"/>
                <w:sz w:val="28"/>
                <w:szCs w:val="28"/>
              </w:rPr>
            </w:pPr>
            <w:r w:rsidRPr="00473C5C">
              <w:rPr>
                <w:rFonts w:ascii="Arial" w:hAnsi="Arial" w:cs="Arial"/>
                <w:sz w:val="28"/>
                <w:szCs w:val="28"/>
              </w:rPr>
              <w:t>Autobus dodatkowy</w:t>
            </w:r>
          </w:p>
        </w:tc>
        <w:tc>
          <w:tcPr>
            <w:tcW w:w="2506" w:type="dxa"/>
            <w:shd w:val="clear" w:color="auto" w:fill="FFFFFF" w:themeFill="background1"/>
            <w:vAlign w:val="center"/>
          </w:tcPr>
          <w:p w14:paraId="10362BD0" w14:textId="77777777" w:rsidR="00CA4E24" w:rsidRPr="00473C5C" w:rsidRDefault="00E30992" w:rsidP="004960D5">
            <w:pPr>
              <w:spacing w:line="24" w:lineRule="atLeast"/>
              <w:rPr>
                <w:rFonts w:ascii="Arial" w:hAnsi="Arial" w:cs="Arial"/>
                <w:sz w:val="28"/>
                <w:szCs w:val="28"/>
              </w:rPr>
            </w:pPr>
            <w:r w:rsidRPr="00473C5C">
              <w:rPr>
                <w:rFonts w:ascii="Arial" w:hAnsi="Arial" w:cs="Arial"/>
                <w:sz w:val="28"/>
                <w:szCs w:val="28"/>
              </w:rPr>
              <w:t>-</w:t>
            </w:r>
          </w:p>
        </w:tc>
        <w:tc>
          <w:tcPr>
            <w:tcW w:w="2822" w:type="dxa"/>
            <w:gridSpan w:val="2"/>
            <w:shd w:val="clear" w:color="auto" w:fill="FFFFFF" w:themeFill="background1"/>
            <w:vAlign w:val="center"/>
          </w:tcPr>
          <w:p w14:paraId="093B87C8" w14:textId="77777777" w:rsidR="00CA4E24" w:rsidRPr="00473C5C" w:rsidRDefault="00E30992" w:rsidP="004960D5">
            <w:pPr>
              <w:spacing w:line="24" w:lineRule="atLeast"/>
              <w:rPr>
                <w:rFonts w:ascii="Arial" w:hAnsi="Arial" w:cs="Arial"/>
                <w:sz w:val="28"/>
                <w:szCs w:val="28"/>
              </w:rPr>
            </w:pPr>
            <w:r w:rsidRPr="00473C5C">
              <w:rPr>
                <w:rFonts w:ascii="Arial" w:hAnsi="Arial" w:cs="Arial"/>
                <w:sz w:val="28"/>
                <w:szCs w:val="28"/>
              </w:rPr>
              <w:t>-</w:t>
            </w:r>
          </w:p>
        </w:tc>
        <w:tc>
          <w:tcPr>
            <w:tcW w:w="2506" w:type="dxa"/>
            <w:gridSpan w:val="2"/>
            <w:shd w:val="clear" w:color="auto" w:fill="FFFFFF" w:themeFill="background1"/>
            <w:vAlign w:val="center"/>
          </w:tcPr>
          <w:p w14:paraId="4BD4C67E" w14:textId="77777777" w:rsidR="00CA4E24" w:rsidRPr="00473C5C" w:rsidRDefault="00377221" w:rsidP="004960D5">
            <w:pPr>
              <w:spacing w:line="24" w:lineRule="atLeast"/>
              <w:rPr>
                <w:rFonts w:ascii="Arial" w:hAnsi="Arial" w:cs="Arial"/>
                <w:sz w:val="28"/>
                <w:szCs w:val="28"/>
              </w:rPr>
            </w:pPr>
            <w:r w:rsidRPr="00473C5C">
              <w:rPr>
                <w:rFonts w:ascii="Arial" w:hAnsi="Arial" w:cs="Arial"/>
                <w:sz w:val="28"/>
                <w:szCs w:val="28"/>
              </w:rPr>
              <w:t>1</w:t>
            </w:r>
            <w:r w:rsidR="0014465F" w:rsidRPr="00473C5C">
              <w:rPr>
                <w:rFonts w:ascii="Arial" w:hAnsi="Arial" w:cs="Arial"/>
                <w:sz w:val="28"/>
                <w:szCs w:val="28"/>
              </w:rPr>
              <w:t xml:space="preserve"> C i  1 Ce</w:t>
            </w:r>
          </w:p>
        </w:tc>
        <w:tc>
          <w:tcPr>
            <w:tcW w:w="2652" w:type="dxa"/>
            <w:gridSpan w:val="2"/>
            <w:shd w:val="clear" w:color="auto" w:fill="FFFFFF" w:themeFill="background1"/>
            <w:vAlign w:val="center"/>
          </w:tcPr>
          <w:p w14:paraId="3CCFAA83" w14:textId="77777777" w:rsidR="00CA4E24" w:rsidRPr="00473C5C" w:rsidRDefault="00377221" w:rsidP="004960D5">
            <w:pPr>
              <w:spacing w:line="24" w:lineRule="atLeast"/>
              <w:rPr>
                <w:rFonts w:ascii="Arial" w:hAnsi="Arial" w:cs="Arial"/>
                <w:sz w:val="28"/>
                <w:szCs w:val="28"/>
              </w:rPr>
            </w:pPr>
            <w:r w:rsidRPr="00473C5C">
              <w:rPr>
                <w:rFonts w:ascii="Arial" w:hAnsi="Arial" w:cs="Arial"/>
                <w:sz w:val="28"/>
                <w:szCs w:val="28"/>
              </w:rPr>
              <w:t xml:space="preserve"> 1</w:t>
            </w:r>
            <w:r w:rsidR="0014465F" w:rsidRPr="00473C5C">
              <w:rPr>
                <w:rFonts w:ascii="Arial" w:hAnsi="Arial" w:cs="Arial"/>
                <w:sz w:val="28"/>
                <w:szCs w:val="28"/>
              </w:rPr>
              <w:t xml:space="preserve"> D lub </w:t>
            </w:r>
            <w:r w:rsidR="008007B9" w:rsidRPr="00473C5C">
              <w:rPr>
                <w:rFonts w:ascii="Arial" w:hAnsi="Arial" w:cs="Arial"/>
                <w:sz w:val="28"/>
                <w:szCs w:val="28"/>
              </w:rPr>
              <w:t>1</w:t>
            </w:r>
            <w:r w:rsidR="0014465F" w:rsidRPr="00473C5C">
              <w:rPr>
                <w:rFonts w:ascii="Arial" w:hAnsi="Arial" w:cs="Arial"/>
                <w:sz w:val="28"/>
                <w:szCs w:val="28"/>
              </w:rPr>
              <w:t xml:space="preserve"> De</w:t>
            </w:r>
          </w:p>
        </w:tc>
      </w:tr>
      <w:tr w:rsidR="00A04FC6" w:rsidRPr="00473C5C" w14:paraId="648CA55C" w14:textId="77777777" w:rsidTr="008B0CBD">
        <w:trPr>
          <w:trHeight w:val="839"/>
        </w:trPr>
        <w:tc>
          <w:tcPr>
            <w:tcW w:w="606" w:type="dxa"/>
            <w:shd w:val="clear" w:color="auto" w:fill="FFFFFF" w:themeFill="background1"/>
          </w:tcPr>
          <w:p w14:paraId="2D8998D5" w14:textId="77777777" w:rsidR="00A04FC6" w:rsidRPr="00473C5C" w:rsidRDefault="00A04FC6" w:rsidP="004960D5">
            <w:pPr>
              <w:spacing w:line="24" w:lineRule="atLeast"/>
              <w:rPr>
                <w:rFonts w:ascii="Arial" w:hAnsi="Arial" w:cs="Arial"/>
                <w:sz w:val="28"/>
                <w:szCs w:val="28"/>
              </w:rPr>
            </w:pPr>
          </w:p>
        </w:tc>
        <w:tc>
          <w:tcPr>
            <w:tcW w:w="1073" w:type="dxa"/>
            <w:shd w:val="clear" w:color="auto" w:fill="FFFFFF" w:themeFill="background1"/>
          </w:tcPr>
          <w:p w14:paraId="12B8F61A" w14:textId="77777777" w:rsidR="00A04FC6" w:rsidRPr="00473C5C" w:rsidRDefault="00A04FC6" w:rsidP="004960D5">
            <w:pPr>
              <w:spacing w:line="24" w:lineRule="atLeast"/>
              <w:rPr>
                <w:rFonts w:ascii="Arial" w:hAnsi="Arial" w:cs="Arial"/>
                <w:sz w:val="28"/>
                <w:szCs w:val="28"/>
              </w:rPr>
            </w:pPr>
            <w:r w:rsidRPr="00473C5C">
              <w:rPr>
                <w:rFonts w:ascii="Arial" w:hAnsi="Arial" w:cs="Arial"/>
                <w:sz w:val="28"/>
                <w:szCs w:val="28"/>
              </w:rPr>
              <w:t>2.1.3.</w:t>
            </w:r>
          </w:p>
        </w:tc>
        <w:tc>
          <w:tcPr>
            <w:tcW w:w="2925" w:type="dxa"/>
            <w:shd w:val="clear" w:color="auto" w:fill="FFFFFF" w:themeFill="background1"/>
          </w:tcPr>
          <w:p w14:paraId="5CC60B4D" w14:textId="77777777" w:rsidR="00A04FC6" w:rsidRPr="00473C5C" w:rsidRDefault="00A04FC6" w:rsidP="004960D5">
            <w:pPr>
              <w:spacing w:line="24" w:lineRule="atLeast"/>
              <w:rPr>
                <w:rFonts w:ascii="Arial" w:hAnsi="Arial" w:cs="Arial"/>
                <w:sz w:val="28"/>
                <w:szCs w:val="28"/>
              </w:rPr>
            </w:pPr>
            <w:r w:rsidRPr="00473C5C">
              <w:rPr>
                <w:rFonts w:ascii="Arial" w:hAnsi="Arial" w:cs="Arial"/>
                <w:sz w:val="28"/>
                <w:szCs w:val="28"/>
              </w:rPr>
              <w:t>Autobus zastępczy</w:t>
            </w:r>
          </w:p>
          <w:p w14:paraId="34AC6A3B" w14:textId="77777777" w:rsidR="00080A23" w:rsidRPr="00473C5C" w:rsidRDefault="00080A23" w:rsidP="004960D5">
            <w:pPr>
              <w:spacing w:line="24" w:lineRule="atLeast"/>
              <w:rPr>
                <w:rFonts w:ascii="Arial" w:hAnsi="Arial" w:cs="Arial"/>
                <w:sz w:val="28"/>
                <w:szCs w:val="28"/>
              </w:rPr>
            </w:pPr>
          </w:p>
        </w:tc>
        <w:tc>
          <w:tcPr>
            <w:tcW w:w="10486" w:type="dxa"/>
            <w:gridSpan w:val="7"/>
            <w:shd w:val="clear" w:color="auto" w:fill="FFFFFF" w:themeFill="background1"/>
            <w:vAlign w:val="center"/>
          </w:tcPr>
          <w:p w14:paraId="55742A6E" w14:textId="1F595ADF" w:rsidR="00A04FC6" w:rsidRPr="00473C5C" w:rsidRDefault="00A04FC6" w:rsidP="004960D5">
            <w:pPr>
              <w:spacing w:line="24" w:lineRule="atLeast"/>
              <w:rPr>
                <w:rFonts w:ascii="Arial" w:hAnsi="Arial" w:cs="Arial"/>
                <w:sz w:val="28"/>
                <w:szCs w:val="28"/>
              </w:rPr>
            </w:pPr>
            <w:r w:rsidRPr="00473C5C">
              <w:rPr>
                <w:rFonts w:ascii="Arial" w:hAnsi="Arial" w:cs="Arial"/>
                <w:sz w:val="28"/>
                <w:szCs w:val="28"/>
              </w:rPr>
              <w:t xml:space="preserve">Liczba uzależniona od potrzeb </w:t>
            </w:r>
            <w:r w:rsidR="00DA1C80">
              <w:rPr>
                <w:rFonts w:ascii="Arial" w:hAnsi="Arial" w:cs="Arial"/>
                <w:sz w:val="28"/>
                <w:szCs w:val="28"/>
              </w:rPr>
              <w:t>Operatora</w:t>
            </w:r>
            <w:r w:rsidRPr="00473C5C">
              <w:rPr>
                <w:rFonts w:ascii="Arial" w:hAnsi="Arial" w:cs="Arial"/>
                <w:sz w:val="28"/>
                <w:szCs w:val="28"/>
              </w:rPr>
              <w:t xml:space="preserve"> &gt;</w:t>
            </w:r>
            <w:r w:rsidR="00DA1C80">
              <w:rPr>
                <w:rFonts w:ascii="Arial" w:hAnsi="Arial" w:cs="Arial"/>
                <w:sz w:val="28"/>
                <w:szCs w:val="28"/>
              </w:rPr>
              <w:t xml:space="preserve"> </w:t>
            </w:r>
            <w:r w:rsidRPr="00473C5C">
              <w:rPr>
                <w:rFonts w:ascii="Arial" w:hAnsi="Arial" w:cs="Arial"/>
                <w:sz w:val="28"/>
                <w:szCs w:val="28"/>
              </w:rPr>
              <w:t>0</w:t>
            </w:r>
          </w:p>
        </w:tc>
      </w:tr>
    </w:tbl>
    <w:p w14:paraId="4F05F40A" w14:textId="77777777" w:rsidR="009A334E" w:rsidRPr="00473C5C" w:rsidRDefault="009A334E" w:rsidP="004960D5">
      <w:pPr>
        <w:spacing w:line="24" w:lineRule="atLeast"/>
        <w:jc w:val="both"/>
        <w:rPr>
          <w:rFonts w:ascii="Arial" w:hAnsi="Arial" w:cs="Arial"/>
          <w:sz w:val="28"/>
          <w:szCs w:val="28"/>
        </w:rPr>
      </w:pPr>
    </w:p>
    <w:sectPr w:rsidR="009A334E" w:rsidRPr="00473C5C" w:rsidSect="008B5FCF">
      <w:footerReference w:type="default" r:id="rId8"/>
      <w:pgSz w:w="16838" w:h="11906" w:orient="landscape"/>
      <w:pgMar w:top="1134" w:right="962" w:bottom="84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A558E" w14:textId="77777777" w:rsidR="00D55383" w:rsidRDefault="00D55383" w:rsidP="00377221">
      <w:r>
        <w:separator/>
      </w:r>
    </w:p>
  </w:endnote>
  <w:endnote w:type="continuationSeparator" w:id="0">
    <w:p w14:paraId="727EFA19" w14:textId="77777777" w:rsidR="00D55383" w:rsidRDefault="00D55383" w:rsidP="0037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2717860"/>
      <w:docPartObj>
        <w:docPartGallery w:val="Page Numbers (Bottom of Page)"/>
        <w:docPartUnique/>
      </w:docPartObj>
    </w:sdtPr>
    <w:sdtEndPr/>
    <w:sdtContent>
      <w:p w14:paraId="149248E0" w14:textId="77777777" w:rsidR="000B5B01" w:rsidRDefault="00FA0C1B">
        <w:pPr>
          <w:pStyle w:val="Stopka"/>
          <w:jc w:val="right"/>
        </w:pPr>
        <w:r>
          <w:fldChar w:fldCharType="begin"/>
        </w:r>
        <w:r w:rsidR="00F07B5B">
          <w:instrText>PAGE   \* MERGEFORMAT</w:instrText>
        </w:r>
        <w:r>
          <w:fldChar w:fldCharType="separate"/>
        </w:r>
        <w:r w:rsidR="005F61C8">
          <w:rPr>
            <w:noProof/>
          </w:rPr>
          <w:t>14</w:t>
        </w:r>
        <w:r>
          <w:rPr>
            <w:noProof/>
          </w:rPr>
          <w:fldChar w:fldCharType="end"/>
        </w:r>
      </w:p>
    </w:sdtContent>
  </w:sdt>
  <w:p w14:paraId="4B027DB6" w14:textId="77777777" w:rsidR="000B5B01" w:rsidRDefault="000B5B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00F4F" w14:textId="77777777" w:rsidR="00D55383" w:rsidRDefault="00D55383" w:rsidP="00377221">
      <w:r>
        <w:separator/>
      </w:r>
    </w:p>
  </w:footnote>
  <w:footnote w:type="continuationSeparator" w:id="0">
    <w:p w14:paraId="2114D028" w14:textId="77777777" w:rsidR="00D55383" w:rsidRDefault="00D55383" w:rsidP="003772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3CAAC17C"/>
    <w:lvl w:ilvl="0">
      <w:start w:val="1"/>
      <w:numFmt w:val="decimal"/>
      <w:lvlText w:val="%1."/>
      <w:lvlJc w:val="left"/>
      <w:pPr>
        <w:tabs>
          <w:tab w:val="num" w:pos="283"/>
        </w:tabs>
        <w:ind w:left="283" w:hanging="360"/>
      </w:pPr>
      <w:rPr>
        <w:rFonts w:ascii="Verdana" w:hAnsi="Verdana" w:cs="Times New Roman" w:hint="default"/>
      </w:rPr>
    </w:lvl>
    <w:lvl w:ilvl="1">
      <w:start w:val="1"/>
      <w:numFmt w:val="decimal"/>
      <w:isLgl/>
      <w:lvlText w:val="%1.%2"/>
      <w:lvlJc w:val="left"/>
      <w:pPr>
        <w:ind w:left="1347" w:hanging="720"/>
      </w:pPr>
      <w:rPr>
        <w:rFonts w:hint="default"/>
      </w:rPr>
    </w:lvl>
    <w:lvl w:ilvl="2">
      <w:start w:val="1"/>
      <w:numFmt w:val="decimal"/>
      <w:isLgl/>
      <w:lvlText w:val="%1.%2.%3"/>
      <w:lvlJc w:val="left"/>
      <w:pPr>
        <w:ind w:left="2051" w:hanging="720"/>
      </w:pPr>
      <w:rPr>
        <w:rFonts w:hint="default"/>
      </w:rPr>
    </w:lvl>
    <w:lvl w:ilvl="3">
      <w:start w:val="1"/>
      <w:numFmt w:val="decimal"/>
      <w:isLgl/>
      <w:lvlText w:val="%1.%2.%3.%4"/>
      <w:lvlJc w:val="left"/>
      <w:pPr>
        <w:ind w:left="3115" w:hanging="1080"/>
      </w:pPr>
      <w:rPr>
        <w:rFonts w:hint="default"/>
      </w:rPr>
    </w:lvl>
    <w:lvl w:ilvl="4">
      <w:start w:val="1"/>
      <w:numFmt w:val="decimal"/>
      <w:isLgl/>
      <w:lvlText w:val="%1.%2.%3.%4.%5"/>
      <w:lvlJc w:val="left"/>
      <w:pPr>
        <w:ind w:left="4179" w:hanging="1440"/>
      </w:pPr>
      <w:rPr>
        <w:rFonts w:hint="default"/>
      </w:rPr>
    </w:lvl>
    <w:lvl w:ilvl="5">
      <w:start w:val="1"/>
      <w:numFmt w:val="decimal"/>
      <w:isLgl/>
      <w:lvlText w:val="%1.%2.%3.%4.%5.%6"/>
      <w:lvlJc w:val="left"/>
      <w:pPr>
        <w:ind w:left="5243" w:hanging="1800"/>
      </w:pPr>
      <w:rPr>
        <w:rFonts w:hint="default"/>
      </w:rPr>
    </w:lvl>
    <w:lvl w:ilvl="6">
      <w:start w:val="1"/>
      <w:numFmt w:val="decimal"/>
      <w:isLgl/>
      <w:lvlText w:val="%1.%2.%3.%4.%5.%6.%7"/>
      <w:lvlJc w:val="left"/>
      <w:pPr>
        <w:ind w:left="5947" w:hanging="1800"/>
      </w:pPr>
      <w:rPr>
        <w:rFonts w:hint="default"/>
      </w:rPr>
    </w:lvl>
    <w:lvl w:ilvl="7">
      <w:start w:val="1"/>
      <w:numFmt w:val="decimal"/>
      <w:isLgl/>
      <w:lvlText w:val="%1.%2.%3.%4.%5.%6.%7.%8"/>
      <w:lvlJc w:val="left"/>
      <w:pPr>
        <w:ind w:left="7011" w:hanging="2160"/>
      </w:pPr>
      <w:rPr>
        <w:rFonts w:hint="default"/>
      </w:rPr>
    </w:lvl>
    <w:lvl w:ilvl="8">
      <w:start w:val="1"/>
      <w:numFmt w:val="decimal"/>
      <w:isLgl/>
      <w:lvlText w:val="%1.%2.%3.%4.%5.%6.%7.%8.%9"/>
      <w:lvlJc w:val="left"/>
      <w:pPr>
        <w:ind w:left="8075" w:hanging="2520"/>
      </w:pPr>
      <w:rPr>
        <w:rFonts w:hint="default"/>
      </w:rPr>
    </w:lvl>
  </w:abstractNum>
  <w:abstractNum w:abstractNumId="1" w15:restartNumberingAfterBreak="0">
    <w:nsid w:val="048E62F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1190E"/>
    <w:multiLevelType w:val="hybridMultilevel"/>
    <w:tmpl w:val="4A446186"/>
    <w:lvl w:ilvl="0" w:tplc="B99C1418">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6B6FD3"/>
    <w:multiLevelType w:val="multilevel"/>
    <w:tmpl w:val="85360D7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F475C6"/>
    <w:multiLevelType w:val="hybridMultilevel"/>
    <w:tmpl w:val="211CB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4F180A"/>
    <w:multiLevelType w:val="hybridMultilevel"/>
    <w:tmpl w:val="C15C8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2361A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FC25A8"/>
    <w:multiLevelType w:val="hybridMultilevel"/>
    <w:tmpl w:val="A8380438"/>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8" w15:restartNumberingAfterBreak="0">
    <w:nsid w:val="1CE818E7"/>
    <w:multiLevelType w:val="hybridMultilevel"/>
    <w:tmpl w:val="3C248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96FAD"/>
    <w:multiLevelType w:val="hybridMultilevel"/>
    <w:tmpl w:val="64544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8C4183"/>
    <w:multiLevelType w:val="hybridMultilevel"/>
    <w:tmpl w:val="0D3AC3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027FEA"/>
    <w:multiLevelType w:val="hybridMultilevel"/>
    <w:tmpl w:val="2872E6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0936CB"/>
    <w:multiLevelType w:val="hybridMultilevel"/>
    <w:tmpl w:val="27A2C8C4"/>
    <w:lvl w:ilvl="0" w:tplc="8AC08E44">
      <w:start w:val="1"/>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1C3CC3"/>
    <w:multiLevelType w:val="multilevel"/>
    <w:tmpl w:val="64D00E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1A1201A"/>
    <w:multiLevelType w:val="hybridMultilevel"/>
    <w:tmpl w:val="E1504588"/>
    <w:lvl w:ilvl="0" w:tplc="27EE1DEA">
      <w:start w:val="450"/>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060025"/>
    <w:multiLevelType w:val="hybridMultilevel"/>
    <w:tmpl w:val="694854B6"/>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6" w15:restartNumberingAfterBreak="0">
    <w:nsid w:val="37934E4B"/>
    <w:multiLevelType w:val="hybridMultilevel"/>
    <w:tmpl w:val="BA2CD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5273C1"/>
    <w:multiLevelType w:val="multilevel"/>
    <w:tmpl w:val="F6E8B3F0"/>
    <w:lvl w:ilvl="0">
      <w:start w:val="5"/>
      <w:numFmt w:val="decimal"/>
      <w:lvlText w:val="%1"/>
      <w:lvlJc w:val="left"/>
      <w:pPr>
        <w:ind w:left="375" w:hanging="375"/>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6284" w:hanging="1440"/>
      </w:pPr>
      <w:rPr>
        <w:rFonts w:hint="default"/>
      </w:rPr>
    </w:lvl>
    <w:lvl w:ilvl="5">
      <w:start w:val="1"/>
      <w:numFmt w:val="decimal"/>
      <w:lvlText w:val="%1.%2.%3.%4.%5.%6"/>
      <w:lvlJc w:val="left"/>
      <w:pPr>
        <w:ind w:left="7855" w:hanging="180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637" w:hanging="2160"/>
      </w:pPr>
      <w:rPr>
        <w:rFonts w:hint="default"/>
      </w:rPr>
    </w:lvl>
    <w:lvl w:ilvl="8">
      <w:start w:val="1"/>
      <w:numFmt w:val="decimal"/>
      <w:lvlText w:val="%1.%2.%3.%4.%5.%6.%7.%8.%9"/>
      <w:lvlJc w:val="left"/>
      <w:pPr>
        <w:ind w:left="12208" w:hanging="2520"/>
      </w:pPr>
      <w:rPr>
        <w:rFonts w:hint="default"/>
      </w:rPr>
    </w:lvl>
  </w:abstractNum>
  <w:abstractNum w:abstractNumId="18" w15:restartNumberingAfterBreak="0">
    <w:nsid w:val="3CE31897"/>
    <w:multiLevelType w:val="hybridMultilevel"/>
    <w:tmpl w:val="E1F40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705649"/>
    <w:multiLevelType w:val="multilevel"/>
    <w:tmpl w:val="B30AF56C"/>
    <w:lvl w:ilvl="0">
      <w:start w:val="1"/>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0" w15:restartNumberingAfterBreak="0">
    <w:nsid w:val="4094233D"/>
    <w:multiLevelType w:val="hybridMultilevel"/>
    <w:tmpl w:val="3B9EA4E2"/>
    <w:lvl w:ilvl="0" w:tplc="04150001">
      <w:start w:val="1"/>
      <w:numFmt w:val="bullet"/>
      <w:lvlText w:val=""/>
      <w:lvlJc w:val="left"/>
      <w:pPr>
        <w:ind w:left="1800" w:hanging="360"/>
      </w:pPr>
      <w:rPr>
        <w:rFonts w:ascii="Symbol" w:hAnsi="Symbol" w:cs="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21" w15:restartNumberingAfterBreak="0">
    <w:nsid w:val="40B35C8E"/>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2685271"/>
    <w:multiLevelType w:val="hybridMultilevel"/>
    <w:tmpl w:val="0DB0614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42C67855"/>
    <w:multiLevelType w:val="hybridMultilevel"/>
    <w:tmpl w:val="6DA4A1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9F2E38"/>
    <w:multiLevelType w:val="multilevel"/>
    <w:tmpl w:val="475028D2"/>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858" w:hanging="432"/>
      </w:pPr>
      <w:rPr>
        <w:rFonts w:ascii="Times New Roman" w:hAnsi="Times New Roman" w:cs="Times New Roman"/>
      </w:rPr>
    </w:lvl>
    <w:lvl w:ilvl="2">
      <w:start w:val="1"/>
      <w:numFmt w:val="decimal"/>
      <w:lvlText w:val="%1.%2.%3."/>
      <w:lvlJc w:val="left"/>
      <w:pPr>
        <w:ind w:left="1639" w:hanging="504"/>
      </w:pPr>
      <w:rPr>
        <w:rFonts w:ascii="Times New Roman" w:hAnsi="Times New Roman" w:cs="Times New Roman"/>
        <w:strike w:val="0"/>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5" w15:restartNumberingAfterBreak="0">
    <w:nsid w:val="4E2770ED"/>
    <w:multiLevelType w:val="multilevel"/>
    <w:tmpl w:val="F5D23058"/>
    <w:lvl w:ilvl="0">
      <w:start w:val="6"/>
      <w:numFmt w:val="decimal"/>
      <w:lvlText w:val="%1."/>
      <w:lvlJc w:val="left"/>
      <w:pPr>
        <w:tabs>
          <w:tab w:val="num" w:pos="360"/>
        </w:tabs>
        <w:ind w:left="360" w:hanging="360"/>
      </w:pPr>
      <w:rPr>
        <w:rFonts w:ascii="Verdana" w:hAnsi="Verdana"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6" w15:restartNumberingAfterBreak="0">
    <w:nsid w:val="4E357CCB"/>
    <w:multiLevelType w:val="multilevel"/>
    <w:tmpl w:val="7DB4CAD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7" w15:restartNumberingAfterBreak="0">
    <w:nsid w:val="4EB8386A"/>
    <w:multiLevelType w:val="hybridMultilevel"/>
    <w:tmpl w:val="E9283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BF06A8"/>
    <w:multiLevelType w:val="multilevel"/>
    <w:tmpl w:val="1F72CC88"/>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2."/>
      <w:lvlJc w:val="left"/>
      <w:pPr>
        <w:tabs>
          <w:tab w:val="num" w:pos="1000"/>
        </w:tabs>
        <w:ind w:left="1000" w:hanging="432"/>
      </w:pPr>
      <w:rPr>
        <w:rFonts w:hint="default"/>
        <w:sz w:val="20"/>
        <w:szCs w:val="20"/>
      </w:rPr>
    </w:lvl>
    <w:lvl w:ilvl="2">
      <w:start w:val="1"/>
      <w:numFmt w:val="decimal"/>
      <w:lvlText w:val="%1.%2.%3."/>
      <w:lvlJc w:val="left"/>
      <w:pPr>
        <w:tabs>
          <w:tab w:val="num" w:pos="1440"/>
        </w:tabs>
        <w:ind w:left="1440" w:hanging="720"/>
      </w:pPr>
      <w:rPr>
        <w:rFonts w:ascii="Times New Roman" w:hAnsi="Times New Roman" w:cs="Times New Roman"/>
      </w:rPr>
    </w:lvl>
    <w:lvl w:ilvl="3">
      <w:start w:val="1"/>
      <w:numFmt w:val="decimal"/>
      <w:lvlText w:val="%1.%2.%3.%4."/>
      <w:lvlJc w:val="left"/>
      <w:pPr>
        <w:tabs>
          <w:tab w:val="num" w:pos="2160"/>
        </w:tabs>
        <w:ind w:left="2160" w:hanging="1080"/>
      </w:pPr>
      <w:rPr>
        <w:rFonts w:ascii="Times New Roman" w:hAnsi="Times New Roman" w:cs="Times New Roman"/>
      </w:rPr>
    </w:lvl>
    <w:lvl w:ilvl="4">
      <w:start w:val="1"/>
      <w:numFmt w:val="decimal"/>
      <w:lvlText w:val="%1.%2.%3.%4.%5."/>
      <w:lvlJc w:val="left"/>
      <w:pPr>
        <w:tabs>
          <w:tab w:val="num" w:pos="2520"/>
        </w:tabs>
        <w:ind w:left="2520" w:hanging="1080"/>
      </w:pPr>
      <w:rPr>
        <w:rFonts w:ascii="Times New Roman" w:hAnsi="Times New Roman" w:cs="Times New Roman"/>
      </w:rPr>
    </w:lvl>
    <w:lvl w:ilvl="5">
      <w:start w:val="1"/>
      <w:numFmt w:val="decimal"/>
      <w:lvlText w:val="%1.%2.%3.%4.%5.%6."/>
      <w:lvlJc w:val="left"/>
      <w:pPr>
        <w:tabs>
          <w:tab w:val="num" w:pos="3240"/>
        </w:tabs>
        <w:ind w:left="3240" w:hanging="1440"/>
      </w:pPr>
      <w:rPr>
        <w:rFonts w:ascii="Times New Roman" w:hAnsi="Times New Roman" w:cs="Times New Roman"/>
      </w:rPr>
    </w:lvl>
    <w:lvl w:ilvl="6">
      <w:start w:val="1"/>
      <w:numFmt w:val="decimal"/>
      <w:lvlText w:val="%1.%2.%3.%4.%5.%6.%7."/>
      <w:lvlJc w:val="left"/>
      <w:pPr>
        <w:tabs>
          <w:tab w:val="num" w:pos="3600"/>
        </w:tabs>
        <w:ind w:left="3600" w:hanging="1440"/>
      </w:pPr>
      <w:rPr>
        <w:rFonts w:ascii="Times New Roman" w:hAnsi="Times New Roman" w:cs="Times New Roman"/>
      </w:rPr>
    </w:lvl>
    <w:lvl w:ilvl="7">
      <w:start w:val="1"/>
      <w:numFmt w:val="decimal"/>
      <w:lvlText w:val="%1.%2.%3.%4.%5.%6.%7.%8."/>
      <w:lvlJc w:val="left"/>
      <w:pPr>
        <w:tabs>
          <w:tab w:val="num" w:pos="4320"/>
        </w:tabs>
        <w:ind w:left="4320" w:hanging="1800"/>
      </w:pPr>
      <w:rPr>
        <w:rFonts w:ascii="Times New Roman" w:hAnsi="Times New Roman" w:cs="Times New Roman"/>
      </w:rPr>
    </w:lvl>
    <w:lvl w:ilvl="8">
      <w:start w:val="1"/>
      <w:numFmt w:val="decimal"/>
      <w:lvlText w:val="%1.%2.%3.%4.%5.%6.%7.%8.%9."/>
      <w:lvlJc w:val="left"/>
      <w:pPr>
        <w:tabs>
          <w:tab w:val="num" w:pos="4680"/>
        </w:tabs>
        <w:ind w:left="4680" w:hanging="1800"/>
      </w:pPr>
      <w:rPr>
        <w:rFonts w:ascii="Times New Roman" w:hAnsi="Times New Roman" w:cs="Times New Roman"/>
      </w:rPr>
    </w:lvl>
  </w:abstractNum>
  <w:abstractNum w:abstractNumId="29" w15:restartNumberingAfterBreak="0">
    <w:nsid w:val="52746553"/>
    <w:multiLevelType w:val="hybridMultilevel"/>
    <w:tmpl w:val="FE967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F7482C"/>
    <w:multiLevelType w:val="hybridMultilevel"/>
    <w:tmpl w:val="17B02F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92F1762"/>
    <w:multiLevelType w:val="hybridMultilevel"/>
    <w:tmpl w:val="8CD2D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6A6145"/>
    <w:multiLevelType w:val="hybridMultilevel"/>
    <w:tmpl w:val="59906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C737087"/>
    <w:multiLevelType w:val="hybridMultilevel"/>
    <w:tmpl w:val="88CECD12"/>
    <w:lvl w:ilvl="0" w:tplc="952425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E715EFA"/>
    <w:multiLevelType w:val="multilevel"/>
    <w:tmpl w:val="6A8AC33A"/>
    <w:lvl w:ilvl="0">
      <w:start w:val="1"/>
      <w:numFmt w:val="decimal"/>
      <w:lvlText w:val="%1."/>
      <w:lvlJc w:val="left"/>
      <w:pPr>
        <w:ind w:left="360" w:hanging="360"/>
      </w:pPr>
      <w:rPr>
        <w:rFonts w:ascii="Times New Roman" w:hAnsi="Times New Roman" w:cs="Times New Roman" w:hint="default"/>
        <w:b w:val="0"/>
        <w:bCs w:val="0"/>
      </w:rPr>
    </w:lvl>
    <w:lvl w:ilvl="1">
      <w:start w:val="1"/>
      <w:numFmt w:val="ordinal"/>
      <w:lvlText w:val="9.%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5" w15:restartNumberingAfterBreak="0">
    <w:nsid w:val="5F8A6EC7"/>
    <w:multiLevelType w:val="hybridMultilevel"/>
    <w:tmpl w:val="2054B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306790"/>
    <w:multiLevelType w:val="hybridMultilevel"/>
    <w:tmpl w:val="8A402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0DF08D8"/>
    <w:multiLevelType w:val="multilevel"/>
    <w:tmpl w:val="CCC68718"/>
    <w:lvl w:ilvl="0">
      <w:start w:val="1"/>
      <w:numFmt w:val="decimal"/>
      <w:lvlText w:val="%1."/>
      <w:lvlJc w:val="left"/>
      <w:pPr>
        <w:tabs>
          <w:tab w:val="num" w:pos="644"/>
        </w:tabs>
        <w:ind w:left="644" w:hanging="360"/>
      </w:pPr>
      <w:rPr>
        <w:rFonts w:ascii="Times New Roman" w:hAnsi="Times New Roman" w:cs="Times New Roman" w:hint="default"/>
        <w:strike w:val="0"/>
      </w:rPr>
    </w:lvl>
    <w:lvl w:ilvl="1">
      <w:start w:val="1"/>
      <w:numFmt w:val="decimal"/>
      <w:lvlText w:val="%1.%2."/>
      <w:lvlJc w:val="left"/>
      <w:pPr>
        <w:tabs>
          <w:tab w:val="num" w:pos="1000"/>
        </w:tabs>
        <w:ind w:left="1000" w:hanging="432"/>
      </w:pPr>
      <w:rPr>
        <w:rFonts w:ascii="Times New Roman" w:hAnsi="Times New Roman" w:cs="Times New Roman" w:hint="default"/>
        <w:b w:val="0"/>
        <w:bCs w:val="0"/>
      </w:rPr>
    </w:lvl>
    <w:lvl w:ilvl="2">
      <w:start w:val="1"/>
      <w:numFmt w:val="decimal"/>
      <w:lvlText w:val="%1.%2.%3."/>
      <w:lvlJc w:val="left"/>
      <w:pPr>
        <w:tabs>
          <w:tab w:val="num" w:pos="1724"/>
        </w:tabs>
        <w:ind w:left="1724" w:hanging="720"/>
      </w:pPr>
      <w:rPr>
        <w:rFonts w:ascii="Times New Roman" w:hAnsi="Times New Roman" w:cs="Times New Roman" w:hint="default"/>
      </w:rPr>
    </w:lvl>
    <w:lvl w:ilvl="3">
      <w:start w:val="1"/>
      <w:numFmt w:val="decimal"/>
      <w:lvlText w:val="%1.%2.%3.%4."/>
      <w:lvlJc w:val="left"/>
      <w:pPr>
        <w:tabs>
          <w:tab w:val="num" w:pos="2444"/>
        </w:tabs>
        <w:ind w:left="2444" w:hanging="1080"/>
      </w:pPr>
      <w:rPr>
        <w:rFonts w:ascii="Times New Roman" w:hAnsi="Times New Roman" w:cs="Times New Roman" w:hint="default"/>
      </w:rPr>
    </w:lvl>
    <w:lvl w:ilvl="4">
      <w:start w:val="1"/>
      <w:numFmt w:val="decimal"/>
      <w:lvlText w:val="%1.%2.%3.%4.%5."/>
      <w:lvlJc w:val="left"/>
      <w:pPr>
        <w:tabs>
          <w:tab w:val="num" w:pos="2804"/>
        </w:tabs>
        <w:ind w:left="2804" w:hanging="1080"/>
      </w:pPr>
      <w:rPr>
        <w:rFonts w:ascii="Times New Roman" w:hAnsi="Times New Roman" w:cs="Times New Roman" w:hint="default"/>
      </w:rPr>
    </w:lvl>
    <w:lvl w:ilvl="5">
      <w:start w:val="1"/>
      <w:numFmt w:val="decimal"/>
      <w:lvlText w:val="%1.%2.%3.%4.%5.%6."/>
      <w:lvlJc w:val="left"/>
      <w:pPr>
        <w:tabs>
          <w:tab w:val="num" w:pos="3524"/>
        </w:tabs>
        <w:ind w:left="3524" w:hanging="1440"/>
      </w:pPr>
      <w:rPr>
        <w:rFonts w:ascii="Times New Roman" w:hAnsi="Times New Roman" w:cs="Times New Roman" w:hint="default"/>
      </w:rPr>
    </w:lvl>
    <w:lvl w:ilvl="6">
      <w:start w:val="1"/>
      <w:numFmt w:val="decimal"/>
      <w:lvlText w:val="%1.%2.%3.%4.%5.%6.%7."/>
      <w:lvlJc w:val="left"/>
      <w:pPr>
        <w:tabs>
          <w:tab w:val="num" w:pos="3884"/>
        </w:tabs>
        <w:ind w:left="3884" w:hanging="1440"/>
      </w:pPr>
      <w:rPr>
        <w:rFonts w:ascii="Times New Roman" w:hAnsi="Times New Roman" w:cs="Times New Roman" w:hint="default"/>
      </w:rPr>
    </w:lvl>
    <w:lvl w:ilvl="7">
      <w:start w:val="1"/>
      <w:numFmt w:val="decimal"/>
      <w:lvlText w:val="%1.%2.%3.%4.%5.%6.%7.%8."/>
      <w:lvlJc w:val="left"/>
      <w:pPr>
        <w:tabs>
          <w:tab w:val="num" w:pos="4604"/>
        </w:tabs>
        <w:ind w:left="4604" w:hanging="1800"/>
      </w:pPr>
      <w:rPr>
        <w:rFonts w:ascii="Times New Roman" w:hAnsi="Times New Roman" w:cs="Times New Roman" w:hint="default"/>
      </w:rPr>
    </w:lvl>
    <w:lvl w:ilvl="8">
      <w:start w:val="1"/>
      <w:numFmt w:val="decimal"/>
      <w:lvlText w:val="%1.%2.%3.%4.%5.%6.%7.%8.%9."/>
      <w:lvlJc w:val="left"/>
      <w:pPr>
        <w:tabs>
          <w:tab w:val="num" w:pos="4964"/>
        </w:tabs>
        <w:ind w:left="4964" w:hanging="1800"/>
      </w:pPr>
      <w:rPr>
        <w:rFonts w:ascii="Times New Roman" w:hAnsi="Times New Roman" w:cs="Times New Roman" w:hint="default"/>
      </w:rPr>
    </w:lvl>
  </w:abstractNum>
  <w:abstractNum w:abstractNumId="38" w15:restartNumberingAfterBreak="0">
    <w:nsid w:val="61030238"/>
    <w:multiLevelType w:val="hybridMultilevel"/>
    <w:tmpl w:val="698ECE06"/>
    <w:lvl w:ilvl="0" w:tplc="04150001">
      <w:start w:val="1"/>
      <w:numFmt w:val="bullet"/>
      <w:lvlText w:val=""/>
      <w:lvlJc w:val="left"/>
      <w:pPr>
        <w:ind w:left="45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CE4560"/>
    <w:multiLevelType w:val="hybridMultilevel"/>
    <w:tmpl w:val="505EB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E1532F"/>
    <w:multiLevelType w:val="multilevel"/>
    <w:tmpl w:val="7DB4CAD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41" w15:restartNumberingAfterBreak="0">
    <w:nsid w:val="699660A7"/>
    <w:multiLevelType w:val="hybridMultilevel"/>
    <w:tmpl w:val="CAE2D9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AB26B83"/>
    <w:multiLevelType w:val="hybridMultilevel"/>
    <w:tmpl w:val="9FD8A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6D0C74"/>
    <w:multiLevelType w:val="hybridMultilevel"/>
    <w:tmpl w:val="02EC6A1E"/>
    <w:lvl w:ilvl="0" w:tplc="EB30491E">
      <w:start w:val="1"/>
      <w:numFmt w:val="ordinal"/>
      <w:lvlText w:val="6.%1"/>
      <w:lvlJc w:val="left"/>
      <w:pPr>
        <w:ind w:left="1571" w:hanging="360"/>
      </w:pPr>
      <w:rPr>
        <w:rFonts w:ascii="Times New Roman" w:hAnsi="Times New Roman" w:cs="Times New Roman" w:hint="default"/>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731B22F7"/>
    <w:multiLevelType w:val="hybridMultilevel"/>
    <w:tmpl w:val="24AC1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47E62C9"/>
    <w:multiLevelType w:val="hybridMultilevel"/>
    <w:tmpl w:val="1474F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E854AC"/>
    <w:multiLevelType w:val="multilevel"/>
    <w:tmpl w:val="48C402E0"/>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Verdana" w:hAnsi="Verdana" w:cs="Verdana" w:hint="default"/>
        <w:sz w:val="20"/>
        <w:szCs w:val="20"/>
      </w:rPr>
    </w:lvl>
    <w:lvl w:ilvl="2">
      <w:start w:val="1"/>
      <w:numFmt w:val="decimal"/>
      <w:lvlText w:val="%1.%2.%3."/>
      <w:lvlJc w:val="left"/>
      <w:pPr>
        <w:tabs>
          <w:tab w:val="num" w:pos="1440"/>
        </w:tabs>
        <w:ind w:left="1440" w:hanging="720"/>
      </w:pPr>
      <w:rPr>
        <w:rFonts w:ascii="Times New Roman" w:hAnsi="Times New Roman" w:cs="Times New Roman"/>
      </w:rPr>
    </w:lvl>
    <w:lvl w:ilvl="3">
      <w:start w:val="1"/>
      <w:numFmt w:val="decimal"/>
      <w:lvlText w:val="%1.%2.%3.%4."/>
      <w:lvlJc w:val="left"/>
      <w:pPr>
        <w:tabs>
          <w:tab w:val="num" w:pos="2160"/>
        </w:tabs>
        <w:ind w:left="2160" w:hanging="1080"/>
      </w:pPr>
      <w:rPr>
        <w:rFonts w:ascii="Times New Roman" w:hAnsi="Times New Roman" w:cs="Times New Roman"/>
      </w:rPr>
    </w:lvl>
    <w:lvl w:ilvl="4">
      <w:start w:val="1"/>
      <w:numFmt w:val="decimal"/>
      <w:lvlText w:val="%1.%2.%3.%4.%5."/>
      <w:lvlJc w:val="left"/>
      <w:pPr>
        <w:tabs>
          <w:tab w:val="num" w:pos="2520"/>
        </w:tabs>
        <w:ind w:left="2520" w:hanging="1080"/>
      </w:pPr>
      <w:rPr>
        <w:rFonts w:ascii="Times New Roman" w:hAnsi="Times New Roman" w:cs="Times New Roman"/>
      </w:rPr>
    </w:lvl>
    <w:lvl w:ilvl="5">
      <w:start w:val="1"/>
      <w:numFmt w:val="decimal"/>
      <w:lvlText w:val="%1.%2.%3.%4.%5.%6."/>
      <w:lvlJc w:val="left"/>
      <w:pPr>
        <w:tabs>
          <w:tab w:val="num" w:pos="3240"/>
        </w:tabs>
        <w:ind w:left="3240" w:hanging="1440"/>
      </w:pPr>
      <w:rPr>
        <w:rFonts w:ascii="Times New Roman" w:hAnsi="Times New Roman" w:cs="Times New Roman"/>
      </w:rPr>
    </w:lvl>
    <w:lvl w:ilvl="6">
      <w:start w:val="1"/>
      <w:numFmt w:val="decimal"/>
      <w:lvlText w:val="%1.%2.%3.%4.%5.%6.%7."/>
      <w:lvlJc w:val="left"/>
      <w:pPr>
        <w:tabs>
          <w:tab w:val="num" w:pos="3600"/>
        </w:tabs>
        <w:ind w:left="3600" w:hanging="1440"/>
      </w:pPr>
      <w:rPr>
        <w:rFonts w:ascii="Times New Roman" w:hAnsi="Times New Roman" w:cs="Times New Roman"/>
      </w:rPr>
    </w:lvl>
    <w:lvl w:ilvl="7">
      <w:start w:val="1"/>
      <w:numFmt w:val="decimal"/>
      <w:lvlText w:val="%1.%2.%3.%4.%5.%6.%7.%8."/>
      <w:lvlJc w:val="left"/>
      <w:pPr>
        <w:tabs>
          <w:tab w:val="num" w:pos="4320"/>
        </w:tabs>
        <w:ind w:left="4320" w:hanging="1800"/>
      </w:pPr>
      <w:rPr>
        <w:rFonts w:ascii="Times New Roman" w:hAnsi="Times New Roman" w:cs="Times New Roman"/>
      </w:rPr>
    </w:lvl>
    <w:lvl w:ilvl="8">
      <w:start w:val="1"/>
      <w:numFmt w:val="decimal"/>
      <w:lvlText w:val="%1.%2.%3.%4.%5.%6.%7.%8.%9."/>
      <w:lvlJc w:val="left"/>
      <w:pPr>
        <w:tabs>
          <w:tab w:val="num" w:pos="4680"/>
        </w:tabs>
        <w:ind w:left="4680" w:hanging="1800"/>
      </w:pPr>
      <w:rPr>
        <w:rFonts w:ascii="Times New Roman" w:hAnsi="Times New Roman" w:cs="Times New Roman"/>
      </w:rPr>
    </w:lvl>
  </w:abstractNum>
  <w:num w:numId="1">
    <w:abstractNumId w:val="0"/>
  </w:num>
  <w:num w:numId="2">
    <w:abstractNumId w:val="4"/>
  </w:num>
  <w:num w:numId="3">
    <w:abstractNumId w:val="23"/>
  </w:num>
  <w:num w:numId="4">
    <w:abstractNumId w:val="42"/>
  </w:num>
  <w:num w:numId="5">
    <w:abstractNumId w:val="46"/>
  </w:num>
  <w:num w:numId="6">
    <w:abstractNumId w:val="28"/>
  </w:num>
  <w:num w:numId="7">
    <w:abstractNumId w:val="24"/>
  </w:num>
  <w:num w:numId="8">
    <w:abstractNumId w:val="15"/>
  </w:num>
  <w:num w:numId="9">
    <w:abstractNumId w:val="20"/>
  </w:num>
  <w:num w:numId="10">
    <w:abstractNumId w:val="27"/>
  </w:num>
  <w:num w:numId="11">
    <w:abstractNumId w:val="40"/>
  </w:num>
  <w:num w:numId="12">
    <w:abstractNumId w:val="26"/>
  </w:num>
  <w:num w:numId="13">
    <w:abstractNumId w:val="21"/>
  </w:num>
  <w:num w:numId="14">
    <w:abstractNumId w:val="6"/>
  </w:num>
  <w:num w:numId="15">
    <w:abstractNumId w:val="1"/>
  </w:num>
  <w:num w:numId="16">
    <w:abstractNumId w:val="43"/>
  </w:num>
  <w:num w:numId="17">
    <w:abstractNumId w:val="17"/>
  </w:num>
  <w:num w:numId="18">
    <w:abstractNumId w:val="25"/>
  </w:num>
  <w:num w:numId="19">
    <w:abstractNumId w:val="33"/>
  </w:num>
  <w:num w:numId="20">
    <w:abstractNumId w:val="19"/>
  </w:num>
  <w:num w:numId="21">
    <w:abstractNumId w:val="34"/>
  </w:num>
  <w:num w:numId="22">
    <w:abstractNumId w:val="16"/>
  </w:num>
  <w:num w:numId="23">
    <w:abstractNumId w:val="35"/>
  </w:num>
  <w:num w:numId="24">
    <w:abstractNumId w:val="44"/>
  </w:num>
  <w:num w:numId="25">
    <w:abstractNumId w:val="31"/>
  </w:num>
  <w:num w:numId="26">
    <w:abstractNumId w:val="18"/>
  </w:num>
  <w:num w:numId="27">
    <w:abstractNumId w:val="45"/>
  </w:num>
  <w:num w:numId="28">
    <w:abstractNumId w:val="2"/>
  </w:num>
  <w:num w:numId="29">
    <w:abstractNumId w:val="29"/>
  </w:num>
  <w:num w:numId="30">
    <w:abstractNumId w:val="38"/>
  </w:num>
  <w:num w:numId="31">
    <w:abstractNumId w:val="11"/>
  </w:num>
  <w:num w:numId="32">
    <w:abstractNumId w:val="32"/>
  </w:num>
  <w:num w:numId="33">
    <w:abstractNumId w:val="36"/>
  </w:num>
  <w:num w:numId="34">
    <w:abstractNumId w:val="8"/>
  </w:num>
  <w:num w:numId="35">
    <w:abstractNumId w:val="9"/>
  </w:num>
  <w:num w:numId="36">
    <w:abstractNumId w:val="41"/>
  </w:num>
  <w:num w:numId="37">
    <w:abstractNumId w:val="39"/>
  </w:num>
  <w:num w:numId="38">
    <w:abstractNumId w:val="30"/>
  </w:num>
  <w:num w:numId="39">
    <w:abstractNumId w:val="5"/>
  </w:num>
  <w:num w:numId="40">
    <w:abstractNumId w:val="7"/>
  </w:num>
  <w:num w:numId="41">
    <w:abstractNumId w:val="12"/>
  </w:num>
  <w:num w:numId="42">
    <w:abstractNumId w:val="14"/>
  </w:num>
  <w:num w:numId="43">
    <w:abstractNumId w:val="13"/>
  </w:num>
  <w:num w:numId="44">
    <w:abstractNumId w:val="3"/>
  </w:num>
  <w:num w:numId="45">
    <w:abstractNumId w:val="37"/>
  </w:num>
  <w:num w:numId="46">
    <w:abstractNumId w:val="22"/>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7A0"/>
    <w:rsid w:val="00003474"/>
    <w:rsid w:val="00011881"/>
    <w:rsid w:val="00013FF8"/>
    <w:rsid w:val="00021CD8"/>
    <w:rsid w:val="0002528B"/>
    <w:rsid w:val="00032A20"/>
    <w:rsid w:val="0004450B"/>
    <w:rsid w:val="0004715C"/>
    <w:rsid w:val="00052602"/>
    <w:rsid w:val="000678C7"/>
    <w:rsid w:val="000712F5"/>
    <w:rsid w:val="000721C2"/>
    <w:rsid w:val="0007669A"/>
    <w:rsid w:val="00077F2A"/>
    <w:rsid w:val="00080A23"/>
    <w:rsid w:val="000817BA"/>
    <w:rsid w:val="00091898"/>
    <w:rsid w:val="00093DC3"/>
    <w:rsid w:val="000A24AD"/>
    <w:rsid w:val="000A326E"/>
    <w:rsid w:val="000B0E34"/>
    <w:rsid w:val="000B19C8"/>
    <w:rsid w:val="000B40BC"/>
    <w:rsid w:val="000B5B01"/>
    <w:rsid w:val="000B7E4A"/>
    <w:rsid w:val="000C2C81"/>
    <w:rsid w:val="000C6DDA"/>
    <w:rsid w:val="000D0D90"/>
    <w:rsid w:val="000E3BB1"/>
    <w:rsid w:val="0011168F"/>
    <w:rsid w:val="00120BBB"/>
    <w:rsid w:val="001263EB"/>
    <w:rsid w:val="001317D7"/>
    <w:rsid w:val="0014465F"/>
    <w:rsid w:val="00145314"/>
    <w:rsid w:val="00147234"/>
    <w:rsid w:val="001545A8"/>
    <w:rsid w:val="00161BA6"/>
    <w:rsid w:val="0016589F"/>
    <w:rsid w:val="001667B3"/>
    <w:rsid w:val="00174341"/>
    <w:rsid w:val="00177240"/>
    <w:rsid w:val="00180605"/>
    <w:rsid w:val="0018118E"/>
    <w:rsid w:val="00181B02"/>
    <w:rsid w:val="00182838"/>
    <w:rsid w:val="00187F7B"/>
    <w:rsid w:val="00197309"/>
    <w:rsid w:val="001A1949"/>
    <w:rsid w:val="001A1D72"/>
    <w:rsid w:val="001B6062"/>
    <w:rsid w:val="001B6DE9"/>
    <w:rsid w:val="001B77B6"/>
    <w:rsid w:val="001C1D0C"/>
    <w:rsid w:val="001C54EB"/>
    <w:rsid w:val="001D3395"/>
    <w:rsid w:val="001D5A90"/>
    <w:rsid w:val="001E497C"/>
    <w:rsid w:val="001E4CFC"/>
    <w:rsid w:val="00200F73"/>
    <w:rsid w:val="00211BDD"/>
    <w:rsid w:val="002151B5"/>
    <w:rsid w:val="002520E6"/>
    <w:rsid w:val="0025261E"/>
    <w:rsid w:val="00253AF9"/>
    <w:rsid w:val="00261A87"/>
    <w:rsid w:val="00262889"/>
    <w:rsid w:val="00263FD2"/>
    <w:rsid w:val="00266667"/>
    <w:rsid w:val="002744D3"/>
    <w:rsid w:val="0028222C"/>
    <w:rsid w:val="00292343"/>
    <w:rsid w:val="00292A1B"/>
    <w:rsid w:val="0029492F"/>
    <w:rsid w:val="002A4306"/>
    <w:rsid w:val="002B4FE4"/>
    <w:rsid w:val="002D4E0F"/>
    <w:rsid w:val="002E21C2"/>
    <w:rsid w:val="002E3BC0"/>
    <w:rsid w:val="002F6FC4"/>
    <w:rsid w:val="00303A88"/>
    <w:rsid w:val="0030483E"/>
    <w:rsid w:val="00304CF5"/>
    <w:rsid w:val="00305C5A"/>
    <w:rsid w:val="00320785"/>
    <w:rsid w:val="00320D53"/>
    <w:rsid w:val="0032720C"/>
    <w:rsid w:val="00334AEE"/>
    <w:rsid w:val="00335B39"/>
    <w:rsid w:val="00342F88"/>
    <w:rsid w:val="00344E37"/>
    <w:rsid w:val="00354708"/>
    <w:rsid w:val="00361814"/>
    <w:rsid w:val="00365260"/>
    <w:rsid w:val="0037325D"/>
    <w:rsid w:val="00376FF7"/>
    <w:rsid w:val="00377221"/>
    <w:rsid w:val="00377E51"/>
    <w:rsid w:val="00380DC4"/>
    <w:rsid w:val="00390665"/>
    <w:rsid w:val="00390B21"/>
    <w:rsid w:val="00390ED8"/>
    <w:rsid w:val="003932A1"/>
    <w:rsid w:val="003942EE"/>
    <w:rsid w:val="003A14E3"/>
    <w:rsid w:val="003B0F2C"/>
    <w:rsid w:val="003E29C4"/>
    <w:rsid w:val="003F7764"/>
    <w:rsid w:val="004035F9"/>
    <w:rsid w:val="004119F3"/>
    <w:rsid w:val="00416B38"/>
    <w:rsid w:val="00432DF5"/>
    <w:rsid w:val="00433142"/>
    <w:rsid w:val="00434D5D"/>
    <w:rsid w:val="004365F4"/>
    <w:rsid w:val="004426BE"/>
    <w:rsid w:val="00447882"/>
    <w:rsid w:val="00452FA2"/>
    <w:rsid w:val="004559AE"/>
    <w:rsid w:val="004627AD"/>
    <w:rsid w:val="00464253"/>
    <w:rsid w:val="004724BC"/>
    <w:rsid w:val="004726DD"/>
    <w:rsid w:val="004726E1"/>
    <w:rsid w:val="00473C5C"/>
    <w:rsid w:val="00485F33"/>
    <w:rsid w:val="00490406"/>
    <w:rsid w:val="00494785"/>
    <w:rsid w:val="004960D5"/>
    <w:rsid w:val="004A0DEA"/>
    <w:rsid w:val="004C7FDD"/>
    <w:rsid w:val="004D4DDB"/>
    <w:rsid w:val="004E4629"/>
    <w:rsid w:val="004E754C"/>
    <w:rsid w:val="004F09D2"/>
    <w:rsid w:val="004F0AC3"/>
    <w:rsid w:val="004F2308"/>
    <w:rsid w:val="004F4A20"/>
    <w:rsid w:val="004F5C3E"/>
    <w:rsid w:val="004F7DD4"/>
    <w:rsid w:val="00510A7B"/>
    <w:rsid w:val="00512788"/>
    <w:rsid w:val="00512CD1"/>
    <w:rsid w:val="0051465A"/>
    <w:rsid w:val="00524159"/>
    <w:rsid w:val="00527663"/>
    <w:rsid w:val="005323C9"/>
    <w:rsid w:val="00542FE1"/>
    <w:rsid w:val="0054521F"/>
    <w:rsid w:val="00545BD6"/>
    <w:rsid w:val="00551A53"/>
    <w:rsid w:val="00556670"/>
    <w:rsid w:val="00567572"/>
    <w:rsid w:val="00572510"/>
    <w:rsid w:val="005813B5"/>
    <w:rsid w:val="005862E1"/>
    <w:rsid w:val="00586B49"/>
    <w:rsid w:val="005906FF"/>
    <w:rsid w:val="00594C6A"/>
    <w:rsid w:val="0059530B"/>
    <w:rsid w:val="005A062F"/>
    <w:rsid w:val="005A0821"/>
    <w:rsid w:val="005B4509"/>
    <w:rsid w:val="005B4D4A"/>
    <w:rsid w:val="005C4F5A"/>
    <w:rsid w:val="005C6D93"/>
    <w:rsid w:val="005D2FD4"/>
    <w:rsid w:val="005D47E6"/>
    <w:rsid w:val="005E17A4"/>
    <w:rsid w:val="005F4440"/>
    <w:rsid w:val="005F61C8"/>
    <w:rsid w:val="00633B79"/>
    <w:rsid w:val="0063413E"/>
    <w:rsid w:val="006433A7"/>
    <w:rsid w:val="00644D59"/>
    <w:rsid w:val="00646B7B"/>
    <w:rsid w:val="0065046D"/>
    <w:rsid w:val="00655F6E"/>
    <w:rsid w:val="006608D7"/>
    <w:rsid w:val="00667A23"/>
    <w:rsid w:val="00676746"/>
    <w:rsid w:val="0068525A"/>
    <w:rsid w:val="006977C0"/>
    <w:rsid w:val="006C6D5A"/>
    <w:rsid w:val="006D0969"/>
    <w:rsid w:val="006D2536"/>
    <w:rsid w:val="006D2ED4"/>
    <w:rsid w:val="006D2EE3"/>
    <w:rsid w:val="006D4B67"/>
    <w:rsid w:val="006E7A70"/>
    <w:rsid w:val="006F14A3"/>
    <w:rsid w:val="006F251E"/>
    <w:rsid w:val="006F3CE9"/>
    <w:rsid w:val="00702ADB"/>
    <w:rsid w:val="00706415"/>
    <w:rsid w:val="007073A4"/>
    <w:rsid w:val="007363B2"/>
    <w:rsid w:val="0074090B"/>
    <w:rsid w:val="00742E40"/>
    <w:rsid w:val="00744A8D"/>
    <w:rsid w:val="00746E52"/>
    <w:rsid w:val="00746E88"/>
    <w:rsid w:val="007522C9"/>
    <w:rsid w:val="00754349"/>
    <w:rsid w:val="00755693"/>
    <w:rsid w:val="007607A0"/>
    <w:rsid w:val="00764914"/>
    <w:rsid w:val="00767C2B"/>
    <w:rsid w:val="0077208B"/>
    <w:rsid w:val="007731FE"/>
    <w:rsid w:val="007802E1"/>
    <w:rsid w:val="00781B87"/>
    <w:rsid w:val="007A407C"/>
    <w:rsid w:val="007C09BD"/>
    <w:rsid w:val="007C0A26"/>
    <w:rsid w:val="007C1CF5"/>
    <w:rsid w:val="007D5537"/>
    <w:rsid w:val="007D5E91"/>
    <w:rsid w:val="007E1881"/>
    <w:rsid w:val="007E5E81"/>
    <w:rsid w:val="007F498D"/>
    <w:rsid w:val="007F5DB5"/>
    <w:rsid w:val="008007B9"/>
    <w:rsid w:val="00810180"/>
    <w:rsid w:val="00811756"/>
    <w:rsid w:val="00812552"/>
    <w:rsid w:val="00816594"/>
    <w:rsid w:val="0083767F"/>
    <w:rsid w:val="0084161A"/>
    <w:rsid w:val="0085182C"/>
    <w:rsid w:val="00852754"/>
    <w:rsid w:val="00856F6C"/>
    <w:rsid w:val="00866C22"/>
    <w:rsid w:val="00866EEC"/>
    <w:rsid w:val="00872A96"/>
    <w:rsid w:val="008A1305"/>
    <w:rsid w:val="008A491B"/>
    <w:rsid w:val="008A654A"/>
    <w:rsid w:val="008A7A2E"/>
    <w:rsid w:val="008B0CBD"/>
    <w:rsid w:val="008B19BB"/>
    <w:rsid w:val="008B4BCD"/>
    <w:rsid w:val="008B5FCF"/>
    <w:rsid w:val="008B6262"/>
    <w:rsid w:val="008C780C"/>
    <w:rsid w:val="008F2A2D"/>
    <w:rsid w:val="008F50C4"/>
    <w:rsid w:val="008F705D"/>
    <w:rsid w:val="0090404E"/>
    <w:rsid w:val="0091646C"/>
    <w:rsid w:val="009175B4"/>
    <w:rsid w:val="00917C6E"/>
    <w:rsid w:val="00920462"/>
    <w:rsid w:val="00926772"/>
    <w:rsid w:val="009340F0"/>
    <w:rsid w:val="0093614A"/>
    <w:rsid w:val="0093669A"/>
    <w:rsid w:val="00937417"/>
    <w:rsid w:val="00940555"/>
    <w:rsid w:val="00947CAE"/>
    <w:rsid w:val="00952C8F"/>
    <w:rsid w:val="00953975"/>
    <w:rsid w:val="00962138"/>
    <w:rsid w:val="009732B2"/>
    <w:rsid w:val="009740EA"/>
    <w:rsid w:val="00984AA8"/>
    <w:rsid w:val="009850A3"/>
    <w:rsid w:val="009929BC"/>
    <w:rsid w:val="00993215"/>
    <w:rsid w:val="00995474"/>
    <w:rsid w:val="00997236"/>
    <w:rsid w:val="009A16B4"/>
    <w:rsid w:val="009A16BF"/>
    <w:rsid w:val="009A334E"/>
    <w:rsid w:val="009B487C"/>
    <w:rsid w:val="009B73B1"/>
    <w:rsid w:val="009D7F22"/>
    <w:rsid w:val="009F331E"/>
    <w:rsid w:val="00A04FC6"/>
    <w:rsid w:val="00A068CD"/>
    <w:rsid w:val="00A1303C"/>
    <w:rsid w:val="00A220CA"/>
    <w:rsid w:val="00A247D7"/>
    <w:rsid w:val="00A265A8"/>
    <w:rsid w:val="00A27BD8"/>
    <w:rsid w:val="00A31A28"/>
    <w:rsid w:val="00A5085C"/>
    <w:rsid w:val="00A5363E"/>
    <w:rsid w:val="00A53A1B"/>
    <w:rsid w:val="00A63027"/>
    <w:rsid w:val="00A70AD4"/>
    <w:rsid w:val="00A73EBB"/>
    <w:rsid w:val="00A944E5"/>
    <w:rsid w:val="00A97037"/>
    <w:rsid w:val="00AA0B87"/>
    <w:rsid w:val="00AA24A9"/>
    <w:rsid w:val="00AA2D24"/>
    <w:rsid w:val="00AB6DDC"/>
    <w:rsid w:val="00AC20DD"/>
    <w:rsid w:val="00AC42EA"/>
    <w:rsid w:val="00AC4FF4"/>
    <w:rsid w:val="00AD3438"/>
    <w:rsid w:val="00AF664C"/>
    <w:rsid w:val="00B01DE6"/>
    <w:rsid w:val="00B03391"/>
    <w:rsid w:val="00B0625A"/>
    <w:rsid w:val="00B1014F"/>
    <w:rsid w:val="00B23EEA"/>
    <w:rsid w:val="00B24EA6"/>
    <w:rsid w:val="00B345F6"/>
    <w:rsid w:val="00B3761F"/>
    <w:rsid w:val="00B400E6"/>
    <w:rsid w:val="00B40DE7"/>
    <w:rsid w:val="00B42E24"/>
    <w:rsid w:val="00B45D50"/>
    <w:rsid w:val="00B5300B"/>
    <w:rsid w:val="00B55C8B"/>
    <w:rsid w:val="00B67328"/>
    <w:rsid w:val="00B6754F"/>
    <w:rsid w:val="00B70233"/>
    <w:rsid w:val="00B818A7"/>
    <w:rsid w:val="00B84012"/>
    <w:rsid w:val="00B91C52"/>
    <w:rsid w:val="00BA3E8C"/>
    <w:rsid w:val="00BC0EC2"/>
    <w:rsid w:val="00BC2380"/>
    <w:rsid w:val="00BC49AF"/>
    <w:rsid w:val="00BC70A0"/>
    <w:rsid w:val="00BD0C64"/>
    <w:rsid w:val="00BD3E94"/>
    <w:rsid w:val="00BD4124"/>
    <w:rsid w:val="00BF3B10"/>
    <w:rsid w:val="00BF496D"/>
    <w:rsid w:val="00C0326B"/>
    <w:rsid w:val="00C0503E"/>
    <w:rsid w:val="00C13A04"/>
    <w:rsid w:val="00C240E1"/>
    <w:rsid w:val="00C3286E"/>
    <w:rsid w:val="00C32887"/>
    <w:rsid w:val="00C33C71"/>
    <w:rsid w:val="00C42C1C"/>
    <w:rsid w:val="00C42C60"/>
    <w:rsid w:val="00C4710A"/>
    <w:rsid w:val="00C61189"/>
    <w:rsid w:val="00C63058"/>
    <w:rsid w:val="00C64332"/>
    <w:rsid w:val="00C64E63"/>
    <w:rsid w:val="00C70278"/>
    <w:rsid w:val="00C72283"/>
    <w:rsid w:val="00C750B7"/>
    <w:rsid w:val="00C8597B"/>
    <w:rsid w:val="00C9071B"/>
    <w:rsid w:val="00C90AAC"/>
    <w:rsid w:val="00CA45F4"/>
    <w:rsid w:val="00CA4E24"/>
    <w:rsid w:val="00CB3AA2"/>
    <w:rsid w:val="00CB3B0F"/>
    <w:rsid w:val="00CD66AB"/>
    <w:rsid w:val="00CD6793"/>
    <w:rsid w:val="00CD71DC"/>
    <w:rsid w:val="00CE0498"/>
    <w:rsid w:val="00CE1284"/>
    <w:rsid w:val="00CE319A"/>
    <w:rsid w:val="00CE3FC0"/>
    <w:rsid w:val="00CF0C79"/>
    <w:rsid w:val="00CF513D"/>
    <w:rsid w:val="00CF612F"/>
    <w:rsid w:val="00D02441"/>
    <w:rsid w:val="00D0654E"/>
    <w:rsid w:val="00D11E80"/>
    <w:rsid w:val="00D16961"/>
    <w:rsid w:val="00D179A1"/>
    <w:rsid w:val="00D25506"/>
    <w:rsid w:val="00D50A30"/>
    <w:rsid w:val="00D5153D"/>
    <w:rsid w:val="00D55383"/>
    <w:rsid w:val="00D563EA"/>
    <w:rsid w:val="00D66CEE"/>
    <w:rsid w:val="00D70428"/>
    <w:rsid w:val="00D7779C"/>
    <w:rsid w:val="00D94804"/>
    <w:rsid w:val="00D97559"/>
    <w:rsid w:val="00DA1C80"/>
    <w:rsid w:val="00DA1FF4"/>
    <w:rsid w:val="00DB7608"/>
    <w:rsid w:val="00DC196D"/>
    <w:rsid w:val="00DE2B08"/>
    <w:rsid w:val="00DE4CB9"/>
    <w:rsid w:val="00DE7F72"/>
    <w:rsid w:val="00DF1767"/>
    <w:rsid w:val="00DF23C4"/>
    <w:rsid w:val="00DF362B"/>
    <w:rsid w:val="00DF6EFD"/>
    <w:rsid w:val="00DF7F23"/>
    <w:rsid w:val="00E11F09"/>
    <w:rsid w:val="00E21EF7"/>
    <w:rsid w:val="00E25437"/>
    <w:rsid w:val="00E26E6D"/>
    <w:rsid w:val="00E30992"/>
    <w:rsid w:val="00E311CC"/>
    <w:rsid w:val="00E47E9A"/>
    <w:rsid w:val="00E57B11"/>
    <w:rsid w:val="00E7291F"/>
    <w:rsid w:val="00E75C3F"/>
    <w:rsid w:val="00E817ED"/>
    <w:rsid w:val="00E81A7C"/>
    <w:rsid w:val="00E87F13"/>
    <w:rsid w:val="00E91F55"/>
    <w:rsid w:val="00E93D47"/>
    <w:rsid w:val="00EA00E5"/>
    <w:rsid w:val="00EA31AD"/>
    <w:rsid w:val="00EB2C77"/>
    <w:rsid w:val="00EB6FFF"/>
    <w:rsid w:val="00EC1F5F"/>
    <w:rsid w:val="00EC68D6"/>
    <w:rsid w:val="00ED0B99"/>
    <w:rsid w:val="00ED4A9D"/>
    <w:rsid w:val="00ED5173"/>
    <w:rsid w:val="00EF5516"/>
    <w:rsid w:val="00EF7B8C"/>
    <w:rsid w:val="00F03F21"/>
    <w:rsid w:val="00F05A3E"/>
    <w:rsid w:val="00F06B55"/>
    <w:rsid w:val="00F07B5B"/>
    <w:rsid w:val="00F11ABA"/>
    <w:rsid w:val="00F12479"/>
    <w:rsid w:val="00F14BF0"/>
    <w:rsid w:val="00F15ABF"/>
    <w:rsid w:val="00F44850"/>
    <w:rsid w:val="00F44ED7"/>
    <w:rsid w:val="00F50BA1"/>
    <w:rsid w:val="00F511F9"/>
    <w:rsid w:val="00F549CE"/>
    <w:rsid w:val="00F57F48"/>
    <w:rsid w:val="00F73E43"/>
    <w:rsid w:val="00F86C30"/>
    <w:rsid w:val="00FA0C1B"/>
    <w:rsid w:val="00FA5DD4"/>
    <w:rsid w:val="00FA7759"/>
    <w:rsid w:val="00FB091A"/>
    <w:rsid w:val="00FB0DC8"/>
    <w:rsid w:val="00FB1647"/>
    <w:rsid w:val="00FB379C"/>
    <w:rsid w:val="00FB5F7C"/>
    <w:rsid w:val="00FC39DF"/>
    <w:rsid w:val="00FD14C6"/>
    <w:rsid w:val="00FE253B"/>
    <w:rsid w:val="00FE299A"/>
    <w:rsid w:val="00FF0E92"/>
    <w:rsid w:val="00FF2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2CB3"/>
  <w15:docId w15:val="{7A817099-B81A-49EB-A159-A836808C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607A0"/>
    <w:pPr>
      <w:spacing w:after="0" w:line="240" w:lineRule="auto"/>
    </w:pPr>
    <w:rPr>
      <w:rFonts w:ascii="Times New Roman" w:eastAsiaTheme="minorEastAsia" w:hAnsi="Times New Roman"/>
      <w:sz w:val="20"/>
      <w:szCs w:val="20"/>
      <w:lang w:eastAsia="pl-PL"/>
    </w:rPr>
  </w:style>
  <w:style w:type="paragraph" w:styleId="Nagwek9">
    <w:name w:val="heading 9"/>
    <w:basedOn w:val="Normalny"/>
    <w:next w:val="Normalny"/>
    <w:link w:val="Nagwek9Znak"/>
    <w:uiPriority w:val="99"/>
    <w:qFormat/>
    <w:rsid w:val="007607A0"/>
    <w:pPr>
      <w:keepNext/>
      <w:spacing w:line="360" w:lineRule="auto"/>
      <w:ind w:left="1701" w:right="-1" w:hanging="1559"/>
      <w:jc w:val="righ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uiPriority w:val="99"/>
    <w:rsid w:val="007607A0"/>
    <w:rPr>
      <w:rFonts w:ascii="Times New Roman" w:eastAsiaTheme="minorEastAsia" w:hAnsi="Times New Roman"/>
      <w:b/>
      <w:bCs/>
      <w:sz w:val="24"/>
      <w:szCs w:val="24"/>
      <w:lang w:eastAsia="pl-PL"/>
    </w:rPr>
  </w:style>
  <w:style w:type="paragraph" w:customStyle="1" w:styleId="WW-Tekstpodstawowy3">
    <w:name w:val="WW-Tekst podstawowy 3"/>
    <w:basedOn w:val="Normalny"/>
    <w:uiPriority w:val="99"/>
    <w:rsid w:val="007607A0"/>
    <w:pPr>
      <w:suppressAutoHyphens/>
      <w:ind w:right="-1"/>
      <w:jc w:val="center"/>
    </w:pPr>
    <w:rPr>
      <w:b/>
      <w:bCs/>
      <w:sz w:val="24"/>
      <w:szCs w:val="24"/>
      <w:u w:val="single"/>
    </w:rPr>
  </w:style>
  <w:style w:type="paragraph" w:customStyle="1" w:styleId="NotesAlpha">
    <w:name w:val="Notes Alpha"/>
    <w:basedOn w:val="Normalny"/>
    <w:uiPriority w:val="99"/>
    <w:rsid w:val="007607A0"/>
    <w:pPr>
      <w:spacing w:after="100" w:line="288" w:lineRule="auto"/>
      <w:jc w:val="both"/>
    </w:pPr>
    <w:rPr>
      <w:rFonts w:cs="Times New Roman"/>
      <w:sz w:val="22"/>
      <w:szCs w:val="22"/>
      <w:lang w:eastAsia="en-US"/>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7607A0"/>
    <w:pPr>
      <w:ind w:left="708"/>
    </w:pPr>
    <w:rPr>
      <w:rFonts w:cs="Times New Roman"/>
    </w:rPr>
  </w:style>
  <w:style w:type="character" w:styleId="Odwoaniedokomentarza">
    <w:name w:val="annotation reference"/>
    <w:basedOn w:val="Domylnaczcionkaakapitu"/>
    <w:uiPriority w:val="99"/>
    <w:unhideWhenUsed/>
    <w:rsid w:val="00AF664C"/>
    <w:rPr>
      <w:sz w:val="16"/>
      <w:szCs w:val="16"/>
    </w:rPr>
  </w:style>
  <w:style w:type="paragraph" w:styleId="Tekstkomentarza">
    <w:name w:val="annotation text"/>
    <w:basedOn w:val="Normalny"/>
    <w:link w:val="TekstkomentarzaZnak"/>
    <w:uiPriority w:val="99"/>
    <w:unhideWhenUsed/>
    <w:rsid w:val="00AF664C"/>
  </w:style>
  <w:style w:type="character" w:customStyle="1" w:styleId="TekstkomentarzaZnak">
    <w:name w:val="Tekst komentarza Znak"/>
    <w:basedOn w:val="Domylnaczcionkaakapitu"/>
    <w:link w:val="Tekstkomentarza"/>
    <w:uiPriority w:val="99"/>
    <w:semiHidden/>
    <w:rsid w:val="00AF664C"/>
    <w:rPr>
      <w:rFonts w:ascii="Times New Roman" w:eastAsiaTheme="minorEastAsia"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F664C"/>
    <w:rPr>
      <w:b/>
      <w:bCs/>
    </w:rPr>
  </w:style>
  <w:style w:type="character" w:customStyle="1" w:styleId="TematkomentarzaZnak">
    <w:name w:val="Temat komentarza Znak"/>
    <w:basedOn w:val="TekstkomentarzaZnak"/>
    <w:link w:val="Tematkomentarza"/>
    <w:uiPriority w:val="99"/>
    <w:semiHidden/>
    <w:rsid w:val="00AF664C"/>
    <w:rPr>
      <w:rFonts w:ascii="Times New Roman" w:eastAsiaTheme="minorEastAsia" w:hAnsi="Times New Roman"/>
      <w:b/>
      <w:bCs/>
      <w:sz w:val="20"/>
      <w:szCs w:val="20"/>
      <w:lang w:eastAsia="pl-PL"/>
    </w:rPr>
  </w:style>
  <w:style w:type="paragraph" w:styleId="Tekstdymka">
    <w:name w:val="Balloon Text"/>
    <w:basedOn w:val="Normalny"/>
    <w:link w:val="TekstdymkaZnak"/>
    <w:uiPriority w:val="99"/>
    <w:unhideWhenUsed/>
    <w:rsid w:val="00AF664C"/>
    <w:rPr>
      <w:rFonts w:ascii="Tahoma" w:hAnsi="Tahoma" w:cs="Tahoma"/>
      <w:sz w:val="16"/>
      <w:szCs w:val="16"/>
    </w:rPr>
  </w:style>
  <w:style w:type="character" w:customStyle="1" w:styleId="TekstdymkaZnak">
    <w:name w:val="Tekst dymka Znak"/>
    <w:basedOn w:val="Domylnaczcionkaakapitu"/>
    <w:link w:val="Tekstdymka"/>
    <w:uiPriority w:val="99"/>
    <w:semiHidden/>
    <w:rsid w:val="00AF664C"/>
    <w:rPr>
      <w:rFonts w:ascii="Tahoma" w:eastAsiaTheme="minorEastAsia" w:hAnsi="Tahoma" w:cs="Tahoma"/>
      <w:sz w:val="16"/>
      <w:szCs w:val="16"/>
      <w:lang w:eastAsia="pl-PL"/>
    </w:rPr>
  </w:style>
  <w:style w:type="character" w:customStyle="1" w:styleId="TekstdymkaZnak1">
    <w:name w:val="Tekst dymka Znak1"/>
    <w:basedOn w:val="Domylnaczcionkaakapitu"/>
    <w:uiPriority w:val="99"/>
    <w:rsid w:val="00C33C71"/>
    <w:rPr>
      <w:rFonts w:ascii="Times New Roman" w:hAnsi="Times New Roman" w:cs="Times New Roman"/>
      <w:sz w:val="2"/>
      <w:szCs w:val="2"/>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C33C71"/>
    <w:rPr>
      <w:rFonts w:ascii="Times New Roman" w:eastAsiaTheme="minorEastAsia" w:hAnsi="Times New Roman" w:cs="Times New Roman"/>
      <w:sz w:val="20"/>
      <w:szCs w:val="20"/>
      <w:lang w:eastAsia="pl-PL"/>
    </w:rPr>
  </w:style>
  <w:style w:type="paragraph" w:customStyle="1" w:styleId="WW-Tekstpodstawowy2">
    <w:name w:val="WW-Tekst podstawowy 2"/>
    <w:basedOn w:val="Normalny"/>
    <w:uiPriority w:val="99"/>
    <w:rsid w:val="0093669A"/>
    <w:pPr>
      <w:suppressAutoHyphens/>
      <w:jc w:val="both"/>
    </w:pPr>
    <w:rPr>
      <w:rFonts w:eastAsia="Times New Roman" w:cs="Times New Roman"/>
      <w:sz w:val="24"/>
      <w:szCs w:val="24"/>
    </w:rPr>
  </w:style>
  <w:style w:type="paragraph" w:styleId="Tekstpodstawowywcity2">
    <w:name w:val="Body Text Indent 2"/>
    <w:basedOn w:val="Normalny"/>
    <w:link w:val="Tekstpodstawowywcity2Znak"/>
    <w:uiPriority w:val="99"/>
    <w:rsid w:val="0093669A"/>
    <w:pPr>
      <w:suppressAutoHyphens/>
      <w:spacing w:before="120" w:after="120"/>
      <w:ind w:left="426"/>
      <w:jc w:val="both"/>
    </w:pPr>
    <w:rPr>
      <w:rFonts w:eastAsia="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93669A"/>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uiPriority w:val="99"/>
    <w:rsid w:val="0093669A"/>
    <w:pPr>
      <w:suppressAutoHyphens/>
      <w:ind w:right="-1"/>
      <w:jc w:val="both"/>
    </w:pPr>
    <w:rPr>
      <w:rFonts w:eastAsia="Times New Roman" w:cs="Times New Roman"/>
      <w:sz w:val="26"/>
      <w:szCs w:val="26"/>
    </w:rPr>
  </w:style>
  <w:style w:type="character" w:customStyle="1" w:styleId="TekstpodstawowyZnak">
    <w:name w:val="Tekst podstawowy Znak"/>
    <w:aliases w:val="(F2) Znak"/>
    <w:basedOn w:val="Domylnaczcionkaakapitu"/>
    <w:link w:val="Tekstpodstawowy"/>
    <w:uiPriority w:val="99"/>
    <w:rsid w:val="0093669A"/>
    <w:rPr>
      <w:rFonts w:ascii="Times New Roman" w:eastAsia="Times New Roman" w:hAnsi="Times New Roman" w:cs="Times New Roman"/>
      <w:sz w:val="26"/>
      <w:szCs w:val="26"/>
      <w:lang w:eastAsia="pl-PL"/>
    </w:rPr>
  </w:style>
  <w:style w:type="numbering" w:customStyle="1" w:styleId="Styl1">
    <w:name w:val="Styl1"/>
    <w:uiPriority w:val="99"/>
    <w:rsid w:val="00997236"/>
    <w:pPr>
      <w:numPr>
        <w:numId w:val="13"/>
      </w:numPr>
    </w:pPr>
  </w:style>
  <w:style w:type="character" w:customStyle="1" w:styleId="TekstkomentarzaZnak3">
    <w:name w:val="Tekst komentarza Znak3"/>
    <w:basedOn w:val="Domylnaczcionkaakapitu"/>
    <w:uiPriority w:val="99"/>
    <w:rsid w:val="00093DC3"/>
    <w:rPr>
      <w:rFonts w:ascii="Arial" w:hAnsi="Arial" w:cs="Arial"/>
      <w:sz w:val="22"/>
      <w:szCs w:val="22"/>
    </w:rPr>
  </w:style>
  <w:style w:type="table" w:styleId="Tabela-Siatka">
    <w:name w:val="Table Grid"/>
    <w:basedOn w:val="Standardowy"/>
    <w:uiPriority w:val="59"/>
    <w:rsid w:val="00CA4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A4E24"/>
    <w:rPr>
      <w:rFonts w:asciiTheme="minorHAnsi" w:eastAsiaTheme="minorHAnsi" w:hAnsiTheme="minorHAnsi"/>
      <w:lang w:eastAsia="en-US"/>
    </w:rPr>
  </w:style>
  <w:style w:type="character" w:customStyle="1" w:styleId="TekstprzypisukocowegoZnak">
    <w:name w:val="Tekst przypisu końcowego Znak"/>
    <w:basedOn w:val="Domylnaczcionkaakapitu"/>
    <w:link w:val="Tekstprzypisukocowego"/>
    <w:uiPriority w:val="99"/>
    <w:semiHidden/>
    <w:rsid w:val="00CA4E24"/>
    <w:rPr>
      <w:sz w:val="20"/>
      <w:szCs w:val="20"/>
    </w:rPr>
  </w:style>
  <w:style w:type="character" w:styleId="Odwoanieprzypisukocowego">
    <w:name w:val="endnote reference"/>
    <w:basedOn w:val="Domylnaczcionkaakapitu"/>
    <w:uiPriority w:val="99"/>
    <w:semiHidden/>
    <w:unhideWhenUsed/>
    <w:rsid w:val="00CA4E24"/>
    <w:rPr>
      <w:vertAlign w:val="superscript"/>
    </w:rPr>
  </w:style>
  <w:style w:type="paragraph" w:styleId="Poprawka">
    <w:name w:val="Revision"/>
    <w:hidden/>
    <w:uiPriority w:val="99"/>
    <w:semiHidden/>
    <w:rsid w:val="00490406"/>
    <w:pPr>
      <w:spacing w:after="0" w:line="240" w:lineRule="auto"/>
    </w:pPr>
    <w:rPr>
      <w:rFonts w:ascii="Times New Roman" w:eastAsiaTheme="minorEastAsia" w:hAnsi="Times New Roman"/>
      <w:sz w:val="20"/>
      <w:szCs w:val="20"/>
      <w:lang w:eastAsia="pl-PL"/>
    </w:rPr>
  </w:style>
  <w:style w:type="paragraph" w:styleId="Nagwek">
    <w:name w:val="header"/>
    <w:basedOn w:val="Normalny"/>
    <w:link w:val="NagwekZnak"/>
    <w:uiPriority w:val="99"/>
    <w:unhideWhenUsed/>
    <w:rsid w:val="00377221"/>
    <w:pPr>
      <w:tabs>
        <w:tab w:val="center" w:pos="4536"/>
        <w:tab w:val="right" w:pos="9072"/>
      </w:tabs>
    </w:pPr>
  </w:style>
  <w:style w:type="character" w:customStyle="1" w:styleId="NagwekZnak">
    <w:name w:val="Nagłówek Znak"/>
    <w:basedOn w:val="Domylnaczcionkaakapitu"/>
    <w:link w:val="Nagwek"/>
    <w:uiPriority w:val="99"/>
    <w:rsid w:val="00377221"/>
    <w:rPr>
      <w:rFonts w:ascii="Times New Roman" w:eastAsiaTheme="minorEastAsia" w:hAnsi="Times New Roman"/>
      <w:sz w:val="20"/>
      <w:szCs w:val="20"/>
      <w:lang w:eastAsia="pl-PL"/>
    </w:rPr>
  </w:style>
  <w:style w:type="paragraph" w:styleId="Stopka">
    <w:name w:val="footer"/>
    <w:basedOn w:val="Normalny"/>
    <w:link w:val="StopkaZnak"/>
    <w:uiPriority w:val="99"/>
    <w:unhideWhenUsed/>
    <w:rsid w:val="00377221"/>
    <w:pPr>
      <w:tabs>
        <w:tab w:val="center" w:pos="4536"/>
        <w:tab w:val="right" w:pos="9072"/>
      </w:tabs>
    </w:pPr>
  </w:style>
  <w:style w:type="character" w:customStyle="1" w:styleId="StopkaZnak">
    <w:name w:val="Stopka Znak"/>
    <w:basedOn w:val="Domylnaczcionkaakapitu"/>
    <w:link w:val="Stopka"/>
    <w:uiPriority w:val="99"/>
    <w:rsid w:val="00377221"/>
    <w:rPr>
      <w:rFonts w:ascii="Times New Roman" w:eastAsiaTheme="minorEastAsia" w:hAnsi="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C89F54-0D09-45C4-9258-C187CB01D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29</Pages>
  <Words>4930</Words>
  <Characters>29585</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34447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umanta02</dc:creator>
  <cp:lastModifiedBy>Wroński Marcin</cp:lastModifiedBy>
  <cp:revision>57</cp:revision>
  <cp:lastPrinted>2023-07-07T09:28:00Z</cp:lastPrinted>
  <dcterms:created xsi:type="dcterms:W3CDTF">2023-10-17T05:45:00Z</dcterms:created>
  <dcterms:modified xsi:type="dcterms:W3CDTF">2024-06-11T14:19:00Z</dcterms:modified>
</cp:coreProperties>
</file>